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05BC8" w14:textId="26B7382A" w:rsidR="00E34556" w:rsidRPr="00973792" w:rsidRDefault="00E34556" w:rsidP="00C41C90">
      <w:pPr>
        <w:ind w:right="116"/>
        <w:jc w:val="both"/>
        <w:rPr>
          <w:rFonts w:ascii="Arial" w:hAnsi="Arial" w:cs="Arial"/>
          <w:b/>
          <w:sz w:val="22"/>
          <w:szCs w:val="22"/>
        </w:rPr>
      </w:pPr>
      <w:bookmarkStart w:id="0" w:name="_GoBack"/>
      <w:bookmarkEnd w:id="0"/>
      <w:r w:rsidRPr="00973792">
        <w:rPr>
          <w:rFonts w:ascii="Arial" w:hAnsi="Arial" w:cs="Arial"/>
          <w:b/>
          <w:sz w:val="22"/>
          <w:szCs w:val="22"/>
        </w:rPr>
        <w:t xml:space="preserve">CONTRATO DE OBRA PÚBLICA </w:t>
      </w:r>
      <w:r w:rsidR="00A75134" w:rsidRPr="00973792">
        <w:rPr>
          <w:rFonts w:ascii="Arial" w:hAnsi="Arial" w:cs="Arial"/>
          <w:b/>
          <w:sz w:val="22"/>
          <w:szCs w:val="22"/>
        </w:rPr>
        <w:t xml:space="preserve">BAJO LA CONDICIÓN DE PAGO </w:t>
      </w:r>
      <w:r w:rsidRPr="00973792">
        <w:rPr>
          <w:rFonts w:ascii="Arial" w:hAnsi="Arial" w:cs="Arial"/>
          <w:b/>
          <w:sz w:val="22"/>
          <w:szCs w:val="22"/>
        </w:rPr>
        <w:t>PRECIOS UNITARIOS,</w:t>
      </w:r>
      <w:r w:rsidR="00AB78BE" w:rsidRPr="00973792">
        <w:rPr>
          <w:rFonts w:ascii="Arial" w:hAnsi="Arial" w:cs="Arial"/>
          <w:b/>
          <w:sz w:val="22"/>
          <w:szCs w:val="22"/>
        </w:rPr>
        <w:t xml:space="preserve"> </w:t>
      </w:r>
      <w:r w:rsidR="00D37A48" w:rsidRPr="00985938">
        <w:rPr>
          <w:rFonts w:ascii="Arial" w:hAnsi="Arial" w:cs="Arial"/>
          <w:b/>
          <w:sz w:val="36"/>
          <w:szCs w:val="36"/>
        </w:rPr>
        <w:t>1</w:t>
      </w:r>
      <w:r w:rsidR="00AB78BE" w:rsidRPr="00985938">
        <w:rPr>
          <w:rFonts w:ascii="Arial" w:hAnsi="Arial" w:cs="Arial"/>
          <w:b/>
          <w:sz w:val="22"/>
          <w:szCs w:val="22"/>
          <w:highlight w:val="lightGray"/>
        </w:rPr>
        <w:t>ANUAL/P</w:t>
      </w:r>
      <w:r w:rsidR="00C96941" w:rsidRPr="00985938">
        <w:rPr>
          <w:rFonts w:ascii="Arial" w:hAnsi="Arial" w:cs="Arial"/>
          <w:b/>
          <w:sz w:val="22"/>
          <w:szCs w:val="22"/>
          <w:highlight w:val="lightGray"/>
        </w:rPr>
        <w:t>L</w:t>
      </w:r>
      <w:r w:rsidR="00AB78BE" w:rsidRPr="00985938">
        <w:rPr>
          <w:rFonts w:ascii="Arial" w:hAnsi="Arial" w:cs="Arial"/>
          <w:b/>
          <w:sz w:val="22"/>
          <w:szCs w:val="22"/>
          <w:highlight w:val="lightGray"/>
        </w:rPr>
        <w:t>URIANUAL</w:t>
      </w:r>
      <w:r w:rsidR="00AB78BE" w:rsidRPr="00973792">
        <w:rPr>
          <w:rFonts w:ascii="Arial" w:hAnsi="Arial" w:cs="Arial"/>
          <w:b/>
          <w:sz w:val="22"/>
          <w:szCs w:val="22"/>
        </w:rPr>
        <w:t xml:space="preserve"> CON CARÁCTER </w:t>
      </w:r>
      <w:r w:rsidR="00D37A48">
        <w:rPr>
          <w:rFonts w:ascii="Arial" w:hAnsi="Arial" w:cs="Arial"/>
          <w:b/>
          <w:sz w:val="36"/>
          <w:szCs w:val="36"/>
        </w:rPr>
        <w:t>2</w:t>
      </w:r>
      <w:r w:rsidR="00AB78BE" w:rsidRPr="00985938">
        <w:rPr>
          <w:rFonts w:ascii="Arial" w:hAnsi="Arial" w:cs="Arial"/>
          <w:b/>
          <w:sz w:val="22"/>
          <w:szCs w:val="22"/>
          <w:highlight w:val="lightGray"/>
        </w:rPr>
        <w:t>NACIONAL</w:t>
      </w:r>
      <w:r w:rsidRPr="00973792">
        <w:rPr>
          <w:rFonts w:ascii="Arial" w:hAnsi="Arial" w:cs="Arial"/>
          <w:b/>
          <w:sz w:val="22"/>
          <w:szCs w:val="22"/>
        </w:rPr>
        <w:t xml:space="preserve"> PARA ELABORAR </w:t>
      </w:r>
      <w:r w:rsidR="00D37A48">
        <w:rPr>
          <w:rFonts w:ascii="Arial" w:hAnsi="Arial" w:cs="Arial"/>
          <w:b/>
          <w:sz w:val="36"/>
          <w:szCs w:val="36"/>
        </w:rPr>
        <w:t>3</w:t>
      </w:r>
      <w:r w:rsidR="00D37A48" w:rsidRPr="00985938">
        <w:rPr>
          <w:rFonts w:ascii="Arial" w:hAnsi="Arial" w:cs="Arial"/>
          <w:b/>
          <w:sz w:val="22"/>
          <w:szCs w:val="22"/>
          <w:highlight w:val="lightGray"/>
        </w:rPr>
        <w:t xml:space="preserve"> </w:t>
      </w:r>
      <w:r w:rsidRPr="00985938">
        <w:rPr>
          <w:rFonts w:ascii="Arial" w:hAnsi="Arial" w:cs="Arial"/>
          <w:b/>
          <w:sz w:val="22"/>
          <w:szCs w:val="22"/>
          <w:highlight w:val="lightGray"/>
        </w:rPr>
        <w:t>(COLOCAR TITULO Y OBJETO DEL CONTRATO)</w:t>
      </w:r>
      <w:r w:rsidRPr="00973792">
        <w:rPr>
          <w:rFonts w:ascii="Arial" w:hAnsi="Arial" w:cs="Arial"/>
          <w:b/>
          <w:sz w:val="22"/>
          <w:szCs w:val="22"/>
        </w:rPr>
        <w:t>,  QUE CELEBRAN POR UNA PARTE LA</w:t>
      </w:r>
      <w:r w:rsidR="00D37A48">
        <w:rPr>
          <w:rFonts w:ascii="Arial" w:hAnsi="Arial" w:cs="Arial"/>
          <w:b/>
          <w:sz w:val="22"/>
          <w:szCs w:val="22"/>
        </w:rPr>
        <w:t xml:space="preserve"> </w:t>
      </w:r>
      <w:r w:rsidR="00D37A48">
        <w:rPr>
          <w:rFonts w:ascii="Arial" w:hAnsi="Arial" w:cs="Arial"/>
          <w:b/>
          <w:sz w:val="36"/>
          <w:szCs w:val="36"/>
        </w:rPr>
        <w:t>4</w:t>
      </w:r>
      <w:r w:rsidRPr="00985938">
        <w:rPr>
          <w:rFonts w:ascii="Arial" w:hAnsi="Arial" w:cs="Arial"/>
          <w:sz w:val="22"/>
          <w:szCs w:val="22"/>
          <w:highlight w:val="lightGray"/>
          <w:u w:val="single"/>
        </w:rPr>
        <w:t xml:space="preserve"> (NOMBRE DE LA DEPENDENCIA O ENTIDAD)</w:t>
      </w:r>
      <w:r w:rsidRPr="00973792">
        <w:rPr>
          <w:rFonts w:ascii="Arial" w:hAnsi="Arial" w:cs="Arial"/>
          <w:b/>
          <w:sz w:val="22"/>
          <w:szCs w:val="22"/>
        </w:rPr>
        <w:t>, EN LO S</w:t>
      </w:r>
      <w:r w:rsidR="00696937" w:rsidRPr="00973792">
        <w:rPr>
          <w:rFonts w:ascii="Arial" w:hAnsi="Arial" w:cs="Arial"/>
          <w:b/>
          <w:sz w:val="22"/>
          <w:szCs w:val="22"/>
        </w:rPr>
        <w:t>U</w:t>
      </w:r>
      <w:r w:rsidRPr="00973792">
        <w:rPr>
          <w:rFonts w:ascii="Arial" w:hAnsi="Arial" w:cs="Arial"/>
          <w:b/>
          <w:sz w:val="22"/>
          <w:szCs w:val="22"/>
        </w:rPr>
        <w:t>CESIVO “LA DEPENDENCIA O ENTIDAD” REPRESENTADA POR EL (LA)</w:t>
      </w:r>
      <w:r w:rsidR="0004318C">
        <w:rPr>
          <w:rFonts w:ascii="Arial" w:hAnsi="Arial" w:cs="Arial"/>
          <w:b/>
          <w:sz w:val="22"/>
          <w:szCs w:val="22"/>
        </w:rPr>
        <w:t xml:space="preserve"> </w:t>
      </w:r>
      <w:r w:rsidR="0004318C">
        <w:rPr>
          <w:rFonts w:ascii="Arial" w:hAnsi="Arial" w:cs="Arial"/>
          <w:b/>
          <w:sz w:val="36"/>
          <w:szCs w:val="36"/>
        </w:rPr>
        <w:t>5</w:t>
      </w:r>
      <w:r w:rsidRPr="00985938">
        <w:rPr>
          <w:rFonts w:ascii="Arial" w:hAnsi="Arial" w:cs="Arial"/>
          <w:sz w:val="22"/>
          <w:szCs w:val="22"/>
          <w:highlight w:val="lightGray"/>
          <w:u w:val="single"/>
        </w:rPr>
        <w:t xml:space="preserve"> (NOMBRE DEL REPRESENTANTE DE LA DEPENDENCIA O ENTIDAD)</w:t>
      </w:r>
      <w:r w:rsidRPr="00973792">
        <w:rPr>
          <w:rFonts w:ascii="Arial" w:hAnsi="Arial" w:cs="Arial"/>
          <w:b/>
          <w:sz w:val="22"/>
          <w:szCs w:val="22"/>
        </w:rPr>
        <w:t xml:space="preserve"> EN SU CARÁCTER DE </w:t>
      </w:r>
      <w:r w:rsidR="0004318C">
        <w:rPr>
          <w:rFonts w:ascii="Arial" w:hAnsi="Arial" w:cs="Arial"/>
          <w:b/>
          <w:sz w:val="36"/>
          <w:szCs w:val="36"/>
        </w:rPr>
        <w:t>6</w:t>
      </w:r>
      <w:r w:rsidRPr="00985938">
        <w:rPr>
          <w:rFonts w:ascii="Arial" w:hAnsi="Arial" w:cs="Arial"/>
          <w:b/>
          <w:sz w:val="22"/>
          <w:szCs w:val="22"/>
          <w:highlight w:val="lightGray"/>
        </w:rPr>
        <w:t>(</w:t>
      </w:r>
      <w:r w:rsidRPr="00985938">
        <w:rPr>
          <w:rFonts w:ascii="Arial" w:hAnsi="Arial" w:cs="Arial"/>
          <w:sz w:val="22"/>
          <w:szCs w:val="22"/>
          <w:highlight w:val="lightGray"/>
          <w:u w:val="single"/>
        </w:rPr>
        <w:t>SEÑALAR CARGO DEL REPRESENTANTE</w:t>
      </w:r>
      <w:r w:rsidRPr="00985938">
        <w:rPr>
          <w:rFonts w:ascii="Arial" w:hAnsi="Arial" w:cs="Arial"/>
          <w:b/>
          <w:sz w:val="22"/>
          <w:szCs w:val="22"/>
          <w:highlight w:val="lightGray"/>
        </w:rPr>
        <w:t>)</w:t>
      </w:r>
      <w:r w:rsidRPr="00973792">
        <w:rPr>
          <w:rFonts w:ascii="Arial" w:hAnsi="Arial" w:cs="Arial"/>
          <w:b/>
          <w:sz w:val="22"/>
          <w:szCs w:val="22"/>
        </w:rPr>
        <w:t xml:space="preserve">; </w:t>
      </w:r>
      <w:r w:rsidR="0004318C" w:rsidRPr="00985938">
        <w:rPr>
          <w:rFonts w:ascii="Arial" w:hAnsi="Arial" w:cs="Arial"/>
          <w:b/>
          <w:sz w:val="22"/>
          <w:szCs w:val="22"/>
          <w:highlight w:val="cyan"/>
        </w:rPr>
        <w:t>SI SE SELECCIONO FUENTE DE FINANCIAMIENTO FIDEICOMISO</w:t>
      </w:r>
      <w:r w:rsidR="0004318C">
        <w:rPr>
          <w:rFonts w:ascii="Arial" w:hAnsi="Arial" w:cs="Arial"/>
          <w:b/>
          <w:sz w:val="22"/>
          <w:szCs w:val="22"/>
        </w:rPr>
        <w:t xml:space="preserve"> </w:t>
      </w:r>
      <w:r w:rsidR="0004318C">
        <w:rPr>
          <w:rFonts w:ascii="Arial" w:hAnsi="Arial" w:cs="Arial"/>
          <w:b/>
          <w:sz w:val="36"/>
          <w:szCs w:val="36"/>
        </w:rPr>
        <w:t xml:space="preserve">7 </w:t>
      </w:r>
      <w:r w:rsidR="0004318C">
        <w:rPr>
          <w:rFonts w:ascii="Arial" w:hAnsi="Arial" w:cs="Arial"/>
          <w:b/>
          <w:sz w:val="22"/>
          <w:szCs w:val="22"/>
        </w:rPr>
        <w:t>E</w:t>
      </w:r>
      <w:r w:rsidR="00696937" w:rsidRPr="00973792">
        <w:rPr>
          <w:rFonts w:ascii="Arial" w:hAnsi="Arial" w:cs="Arial"/>
          <w:b/>
          <w:sz w:val="22"/>
          <w:szCs w:val="22"/>
        </w:rPr>
        <w:t xml:space="preserve">N SU CASO FIDUCIARIO </w:t>
      </w:r>
      <w:r w:rsidR="00696937" w:rsidRPr="00985938">
        <w:rPr>
          <w:rFonts w:ascii="Arial" w:hAnsi="Arial" w:cs="Arial"/>
          <w:b/>
          <w:sz w:val="22"/>
          <w:szCs w:val="22"/>
          <w:highlight w:val="lightGray"/>
        </w:rPr>
        <w:t>(NOMBRE DEL FIDUCIARIO)</w:t>
      </w:r>
      <w:r w:rsidR="00696937" w:rsidRPr="00973792">
        <w:rPr>
          <w:rFonts w:ascii="Arial" w:hAnsi="Arial" w:cs="Arial"/>
          <w:b/>
          <w:sz w:val="22"/>
          <w:szCs w:val="22"/>
        </w:rPr>
        <w:t xml:space="preserve"> </w:t>
      </w:r>
      <w:r w:rsidRPr="00973792">
        <w:rPr>
          <w:rFonts w:ascii="Arial" w:hAnsi="Arial" w:cs="Arial"/>
          <w:b/>
          <w:sz w:val="22"/>
          <w:szCs w:val="22"/>
        </w:rPr>
        <w:t xml:space="preserve">Y POR LA OTRA PARTE </w:t>
      </w:r>
      <w:r w:rsidR="0004318C">
        <w:rPr>
          <w:rFonts w:ascii="Arial" w:hAnsi="Arial" w:cs="Arial"/>
          <w:b/>
          <w:sz w:val="36"/>
          <w:szCs w:val="36"/>
        </w:rPr>
        <w:t>8</w:t>
      </w:r>
      <w:r w:rsidR="0004318C" w:rsidRPr="00973792">
        <w:rPr>
          <w:rFonts w:ascii="Arial" w:hAnsi="Arial" w:cs="Arial"/>
          <w:b/>
          <w:sz w:val="22"/>
          <w:szCs w:val="22"/>
        </w:rPr>
        <w:t xml:space="preserve"> </w:t>
      </w:r>
      <w:r w:rsidRPr="00985938">
        <w:rPr>
          <w:rFonts w:ascii="Arial" w:hAnsi="Arial" w:cs="Arial"/>
          <w:b/>
          <w:sz w:val="22"/>
          <w:szCs w:val="22"/>
          <w:highlight w:val="lightGray"/>
        </w:rPr>
        <w:t>(</w:t>
      </w:r>
      <w:r w:rsidRPr="00985938">
        <w:rPr>
          <w:rFonts w:ascii="Arial" w:hAnsi="Arial" w:cs="Arial"/>
          <w:b/>
          <w:sz w:val="22"/>
          <w:szCs w:val="22"/>
          <w:highlight w:val="lightGray"/>
          <w:u w:val="single"/>
        </w:rPr>
        <w:t>RAZON SOCIAL DE LA PERSONA FÍSICA Y MORAL</w:t>
      </w:r>
      <w:r w:rsidRPr="00985938">
        <w:rPr>
          <w:rFonts w:ascii="Arial" w:hAnsi="Arial" w:cs="Arial"/>
          <w:b/>
          <w:sz w:val="22"/>
          <w:szCs w:val="22"/>
          <w:highlight w:val="lightGray"/>
        </w:rPr>
        <w:t>)</w:t>
      </w:r>
      <w:r w:rsidRPr="00973792">
        <w:rPr>
          <w:rFonts w:ascii="Arial" w:hAnsi="Arial" w:cs="Arial"/>
          <w:b/>
          <w:sz w:val="22"/>
          <w:szCs w:val="22"/>
        </w:rPr>
        <w:t xml:space="preserve"> EN LO SUCESIVO “EL CONTRATISTA”, REPRESENTADO POR EL </w:t>
      </w:r>
      <w:r w:rsidR="0004318C">
        <w:rPr>
          <w:rFonts w:ascii="Arial" w:hAnsi="Arial" w:cs="Arial"/>
          <w:b/>
          <w:sz w:val="36"/>
          <w:szCs w:val="36"/>
        </w:rPr>
        <w:t>9</w:t>
      </w:r>
      <w:r w:rsidR="0004318C" w:rsidRPr="00973792">
        <w:rPr>
          <w:rFonts w:ascii="Arial" w:hAnsi="Arial" w:cs="Arial"/>
          <w:b/>
          <w:sz w:val="22"/>
          <w:szCs w:val="22"/>
        </w:rPr>
        <w:t xml:space="preserve"> </w:t>
      </w:r>
      <w:r w:rsidRPr="00985938">
        <w:rPr>
          <w:rFonts w:ascii="Arial" w:hAnsi="Arial" w:cs="Arial"/>
          <w:b/>
          <w:sz w:val="22"/>
          <w:szCs w:val="22"/>
          <w:highlight w:val="magenta"/>
        </w:rPr>
        <w:t>(</w:t>
      </w:r>
      <w:r w:rsidRPr="00985938">
        <w:rPr>
          <w:rFonts w:ascii="Arial" w:hAnsi="Arial" w:cs="Arial"/>
          <w:sz w:val="22"/>
          <w:szCs w:val="22"/>
          <w:highlight w:val="magenta"/>
          <w:u w:val="single"/>
        </w:rPr>
        <w:t xml:space="preserve">NOMBRE DEL REPRESENTANTE </w:t>
      </w:r>
      <w:r w:rsidR="00696937" w:rsidRPr="00985938">
        <w:rPr>
          <w:rFonts w:ascii="Arial" w:hAnsi="Arial" w:cs="Arial"/>
          <w:sz w:val="22"/>
          <w:szCs w:val="22"/>
          <w:highlight w:val="magenta"/>
          <w:u w:val="single"/>
        </w:rPr>
        <w:t>LEGAL</w:t>
      </w:r>
      <w:r w:rsidRPr="00985938">
        <w:rPr>
          <w:rFonts w:ascii="Arial" w:hAnsi="Arial" w:cs="Arial"/>
          <w:sz w:val="22"/>
          <w:szCs w:val="22"/>
          <w:highlight w:val="magenta"/>
          <w:u w:val="single"/>
        </w:rPr>
        <w:t xml:space="preserve">) </w:t>
      </w:r>
      <w:r w:rsidRPr="00985938">
        <w:rPr>
          <w:rFonts w:ascii="Arial" w:hAnsi="Arial" w:cs="Arial"/>
          <w:b/>
          <w:sz w:val="22"/>
          <w:szCs w:val="22"/>
          <w:highlight w:val="magenta"/>
        </w:rPr>
        <w:t>EN SU CARÁCTER DE_(señalar el carácter del representante de la empresa)</w:t>
      </w:r>
      <w:r w:rsidRPr="00973792">
        <w:rPr>
          <w:rFonts w:ascii="Arial" w:hAnsi="Arial" w:cs="Arial"/>
          <w:b/>
          <w:sz w:val="22"/>
          <w:szCs w:val="22"/>
        </w:rPr>
        <w:t>, QUIENES DE MANERA CONJUNTA SE LES DENOMINARÁ “LAS PARTES”, DE CONFORMIDAD CON L</w:t>
      </w:r>
      <w:r w:rsidR="009F6F2B" w:rsidRPr="00973792">
        <w:rPr>
          <w:rFonts w:ascii="Arial" w:hAnsi="Arial" w:cs="Arial"/>
          <w:b/>
          <w:sz w:val="22"/>
          <w:szCs w:val="22"/>
        </w:rPr>
        <w:t>O</w:t>
      </w:r>
      <w:r w:rsidRPr="00973792">
        <w:rPr>
          <w:rFonts w:ascii="Arial" w:hAnsi="Arial" w:cs="Arial"/>
          <w:b/>
          <w:sz w:val="22"/>
          <w:szCs w:val="22"/>
        </w:rPr>
        <w:t>S</w:t>
      </w:r>
      <w:r w:rsidR="009F6F2B" w:rsidRPr="00973792">
        <w:rPr>
          <w:rFonts w:ascii="Arial" w:hAnsi="Arial" w:cs="Arial"/>
          <w:b/>
          <w:sz w:val="22"/>
          <w:szCs w:val="22"/>
        </w:rPr>
        <w:t xml:space="preserve"> ANTECEDENTES,</w:t>
      </w:r>
      <w:r w:rsidRPr="00973792">
        <w:rPr>
          <w:rFonts w:ascii="Arial" w:hAnsi="Arial" w:cs="Arial"/>
          <w:b/>
          <w:sz w:val="22"/>
          <w:szCs w:val="22"/>
        </w:rPr>
        <w:t xml:space="preserve"> DECLARACIONES Y CLÁUSULAS SIGUIENTES</w:t>
      </w:r>
    </w:p>
    <w:p w14:paraId="770DC0C0" w14:textId="77777777" w:rsidR="00E34556" w:rsidRPr="00973792" w:rsidRDefault="00E34556" w:rsidP="00C41C90">
      <w:pPr>
        <w:ind w:right="116"/>
        <w:jc w:val="both"/>
        <w:rPr>
          <w:rFonts w:ascii="Arial" w:hAnsi="Arial" w:cs="Arial"/>
          <w:b/>
          <w:sz w:val="22"/>
          <w:szCs w:val="22"/>
        </w:rPr>
      </w:pPr>
    </w:p>
    <w:p w14:paraId="65A86F52" w14:textId="77777777" w:rsidR="00E34556" w:rsidRPr="00973792" w:rsidRDefault="00E34556" w:rsidP="00C41C90">
      <w:pPr>
        <w:pStyle w:val="Prrafodelista"/>
        <w:numPr>
          <w:ilvl w:val="0"/>
          <w:numId w:val="9"/>
        </w:numPr>
        <w:jc w:val="both"/>
        <w:rPr>
          <w:rFonts w:ascii="Arial" w:hAnsi="Arial" w:cs="Arial"/>
          <w:b/>
          <w:sz w:val="22"/>
          <w:szCs w:val="22"/>
        </w:rPr>
      </w:pPr>
      <w:r w:rsidRPr="00973792">
        <w:rPr>
          <w:rFonts w:ascii="Arial" w:hAnsi="Arial" w:cs="Arial"/>
          <w:b/>
          <w:sz w:val="22"/>
          <w:szCs w:val="22"/>
        </w:rPr>
        <w:t>ANTECEDENTES</w:t>
      </w:r>
    </w:p>
    <w:p w14:paraId="09C39A73" w14:textId="77777777" w:rsidR="00E34556" w:rsidRPr="00973792" w:rsidRDefault="00E34556" w:rsidP="00C41C90">
      <w:pPr>
        <w:jc w:val="both"/>
        <w:rPr>
          <w:rFonts w:ascii="Arial" w:hAnsi="Arial" w:cs="Arial"/>
          <w:b/>
          <w:sz w:val="22"/>
          <w:szCs w:val="22"/>
        </w:rPr>
      </w:pPr>
    </w:p>
    <w:p w14:paraId="3008D258" w14:textId="069BBF41" w:rsidR="00E34556" w:rsidRPr="00973792" w:rsidRDefault="00E34556" w:rsidP="00C41C90">
      <w:pPr>
        <w:jc w:val="both"/>
        <w:rPr>
          <w:rFonts w:ascii="Arial" w:hAnsi="Arial" w:cs="Arial"/>
          <w:b/>
          <w:sz w:val="22"/>
          <w:szCs w:val="22"/>
          <w:u w:val="single"/>
        </w:rPr>
      </w:pPr>
      <w:r w:rsidRPr="00973792">
        <w:rPr>
          <w:rFonts w:ascii="Arial" w:hAnsi="Arial" w:cs="Arial"/>
          <w:sz w:val="22"/>
          <w:szCs w:val="22"/>
        </w:rPr>
        <w:t xml:space="preserve">(Es la parte del contrato que se refiere a los hechos, sucesos, programas, mandatos, entre otros que dan origen </w:t>
      </w:r>
      <w:r w:rsidR="00A75134" w:rsidRPr="00973792">
        <w:rPr>
          <w:rFonts w:ascii="Arial" w:hAnsi="Arial" w:cs="Arial"/>
          <w:sz w:val="22"/>
          <w:szCs w:val="22"/>
        </w:rPr>
        <w:t xml:space="preserve">a la contratación de Obra Pública </w:t>
      </w:r>
      <w:r w:rsidRPr="00973792">
        <w:rPr>
          <w:rFonts w:ascii="Arial" w:hAnsi="Arial" w:cs="Arial"/>
          <w:sz w:val="22"/>
          <w:szCs w:val="22"/>
        </w:rPr>
        <w:t xml:space="preserve">y que para fines de cumplimiento de las funciones sustantivas deben atender las dependencias y entidades, </w:t>
      </w:r>
      <w:r w:rsidRPr="00973792">
        <w:rPr>
          <w:rFonts w:ascii="Arial" w:hAnsi="Arial" w:cs="Arial"/>
          <w:b/>
          <w:sz w:val="22"/>
          <w:szCs w:val="22"/>
          <w:u w:val="single"/>
        </w:rPr>
        <w:t>(enumerar tantas como sean necesarias).</w:t>
      </w:r>
    </w:p>
    <w:p w14:paraId="5D7A4605" w14:textId="77777777" w:rsidR="00E34556" w:rsidRPr="00973792" w:rsidRDefault="00E34556" w:rsidP="00C41C90">
      <w:pPr>
        <w:jc w:val="both"/>
        <w:rPr>
          <w:rFonts w:ascii="Arial" w:hAnsi="Arial" w:cs="Arial"/>
          <w:sz w:val="22"/>
          <w:szCs w:val="22"/>
        </w:rPr>
      </w:pPr>
    </w:p>
    <w:p w14:paraId="36DD15AB" w14:textId="0E2447A1" w:rsidR="00E34556" w:rsidRPr="00973792" w:rsidRDefault="00E34556" w:rsidP="00C41C90">
      <w:pPr>
        <w:jc w:val="both"/>
        <w:rPr>
          <w:rFonts w:ascii="Arial" w:hAnsi="Arial" w:cs="Arial"/>
          <w:sz w:val="22"/>
          <w:szCs w:val="22"/>
        </w:rPr>
      </w:pPr>
      <w:r w:rsidRPr="00973792">
        <w:rPr>
          <w:rFonts w:ascii="Arial" w:hAnsi="Arial" w:cs="Arial"/>
          <w:sz w:val="22"/>
          <w:szCs w:val="22"/>
        </w:rPr>
        <w:t xml:space="preserve">Que para dar cumplimiento </w:t>
      </w:r>
      <w:r w:rsidR="00A75134" w:rsidRPr="00973792">
        <w:rPr>
          <w:rFonts w:ascii="Arial" w:hAnsi="Arial" w:cs="Arial"/>
          <w:sz w:val="22"/>
          <w:szCs w:val="22"/>
        </w:rPr>
        <w:t xml:space="preserve">en su caso </w:t>
      </w:r>
      <w:r w:rsidRPr="00973792">
        <w:rPr>
          <w:rFonts w:ascii="Arial" w:hAnsi="Arial" w:cs="Arial"/>
          <w:sz w:val="22"/>
          <w:szCs w:val="22"/>
        </w:rPr>
        <w:t>a lo señalado en el artículo ____ de los Lineamiento</w:t>
      </w:r>
      <w:r w:rsidR="00A75134" w:rsidRPr="00973792">
        <w:rPr>
          <w:rFonts w:ascii="Arial" w:hAnsi="Arial" w:cs="Arial"/>
          <w:sz w:val="22"/>
          <w:szCs w:val="22"/>
        </w:rPr>
        <w:t>s</w:t>
      </w:r>
      <w:r w:rsidRPr="00973792">
        <w:rPr>
          <w:rFonts w:ascii="Arial" w:hAnsi="Arial" w:cs="Arial"/>
          <w:sz w:val="22"/>
          <w:szCs w:val="22"/>
        </w:rPr>
        <w:t xml:space="preserve"> que regulan la operación del Programa ______________________________________</w:t>
      </w:r>
      <w:r w:rsidRPr="00973792">
        <w:rPr>
          <w:rFonts w:ascii="Arial" w:hAnsi="Arial" w:cs="Arial"/>
          <w:b/>
          <w:sz w:val="22"/>
          <w:szCs w:val="22"/>
        </w:rPr>
        <w:t xml:space="preserve">“LA DEPENDENCIA O ENTIDAD”, </w:t>
      </w:r>
      <w:r w:rsidRPr="00973792">
        <w:rPr>
          <w:rFonts w:ascii="Arial" w:hAnsi="Arial" w:cs="Arial"/>
          <w:sz w:val="22"/>
          <w:szCs w:val="22"/>
        </w:rPr>
        <w:t>deberá __________________________________________________.</w:t>
      </w:r>
    </w:p>
    <w:p w14:paraId="5A951185" w14:textId="77777777" w:rsidR="00E34556" w:rsidRPr="00973792" w:rsidRDefault="00E34556" w:rsidP="00C41C90">
      <w:pPr>
        <w:jc w:val="both"/>
        <w:rPr>
          <w:rFonts w:ascii="Arial" w:hAnsi="Arial" w:cs="Arial"/>
          <w:sz w:val="22"/>
          <w:szCs w:val="22"/>
        </w:rPr>
      </w:pPr>
    </w:p>
    <w:p w14:paraId="23CDF156" w14:textId="5EDB6950" w:rsidR="00E34556" w:rsidRPr="00973792" w:rsidRDefault="00E34556" w:rsidP="00C41C90">
      <w:pPr>
        <w:jc w:val="both"/>
        <w:rPr>
          <w:rFonts w:ascii="Arial" w:hAnsi="Arial" w:cs="Arial"/>
          <w:sz w:val="22"/>
          <w:szCs w:val="22"/>
        </w:rPr>
      </w:pPr>
      <w:r w:rsidRPr="00973792">
        <w:rPr>
          <w:rFonts w:ascii="Arial" w:hAnsi="Arial" w:cs="Arial"/>
          <w:sz w:val="22"/>
          <w:szCs w:val="22"/>
        </w:rPr>
        <w:t xml:space="preserve">Mediante oficio </w:t>
      </w:r>
      <w:proofErr w:type="spellStart"/>
      <w:r w:rsidRPr="00973792">
        <w:rPr>
          <w:rFonts w:ascii="Arial" w:hAnsi="Arial" w:cs="Arial"/>
          <w:sz w:val="22"/>
          <w:szCs w:val="22"/>
        </w:rPr>
        <w:t>N°</w:t>
      </w:r>
      <w:proofErr w:type="spellEnd"/>
      <w:r w:rsidRPr="00973792">
        <w:rPr>
          <w:rFonts w:ascii="Arial" w:hAnsi="Arial" w:cs="Arial"/>
          <w:sz w:val="22"/>
          <w:szCs w:val="22"/>
        </w:rPr>
        <w:t xml:space="preserve"> __________________________, el Titular de </w:t>
      </w:r>
      <w:r w:rsidRPr="00973792">
        <w:rPr>
          <w:rFonts w:ascii="Arial" w:hAnsi="Arial" w:cs="Arial"/>
          <w:b/>
          <w:sz w:val="22"/>
          <w:szCs w:val="22"/>
        </w:rPr>
        <w:t xml:space="preserve">“LA DEPENDENCIA O ENTIDAD”, </w:t>
      </w:r>
      <w:r w:rsidR="00A75134" w:rsidRPr="00973792">
        <w:rPr>
          <w:rFonts w:ascii="Arial" w:hAnsi="Arial" w:cs="Arial"/>
          <w:sz w:val="22"/>
          <w:szCs w:val="22"/>
        </w:rPr>
        <w:t xml:space="preserve">autorizó </w:t>
      </w:r>
      <w:r w:rsidRPr="00973792">
        <w:rPr>
          <w:rFonts w:ascii="Arial" w:hAnsi="Arial" w:cs="Arial"/>
          <w:sz w:val="22"/>
          <w:szCs w:val="22"/>
        </w:rPr>
        <w:t>________________________________________________.</w:t>
      </w:r>
    </w:p>
    <w:p w14:paraId="43655598" w14:textId="77777777" w:rsidR="00BB4567" w:rsidRPr="00973792" w:rsidRDefault="00BB4567" w:rsidP="00C41C90">
      <w:pPr>
        <w:jc w:val="both"/>
        <w:rPr>
          <w:rFonts w:ascii="Arial" w:hAnsi="Arial" w:cs="Arial"/>
          <w:color w:val="343E47"/>
          <w:sz w:val="22"/>
          <w:szCs w:val="22"/>
          <w:lang w:eastAsia="es-MX"/>
        </w:rPr>
      </w:pPr>
      <w:r w:rsidRPr="00973792">
        <w:rPr>
          <w:rFonts w:ascii="Arial" w:hAnsi="Arial" w:cs="Arial"/>
          <w:b/>
          <w:sz w:val="22"/>
          <w:szCs w:val="22"/>
          <w:vertAlign w:val="superscript"/>
        </w:rPr>
        <w:t xml:space="preserve"> </w:t>
      </w:r>
    </w:p>
    <w:p w14:paraId="219190F8" w14:textId="77777777" w:rsidR="00BB4567" w:rsidRPr="00973792" w:rsidRDefault="00BB4567" w:rsidP="00C41C90">
      <w:pPr>
        <w:shd w:val="clear" w:color="auto" w:fill="FFFFFF"/>
        <w:jc w:val="both"/>
        <w:textAlignment w:val="baseline"/>
        <w:rPr>
          <w:rFonts w:ascii="Arial" w:hAnsi="Arial" w:cs="Arial"/>
          <w:color w:val="404040"/>
          <w:sz w:val="22"/>
          <w:szCs w:val="22"/>
          <w:bdr w:val="none" w:sz="0" w:space="0" w:color="auto" w:frame="1"/>
          <w:lang w:eastAsia="es-MX"/>
        </w:rPr>
      </w:pPr>
    </w:p>
    <w:p w14:paraId="68735162" w14:textId="77777777" w:rsidR="00BB4567" w:rsidRPr="00973792" w:rsidRDefault="00BB4567" w:rsidP="00C41C90">
      <w:pPr>
        <w:pStyle w:val="Prrafodelista"/>
        <w:numPr>
          <w:ilvl w:val="0"/>
          <w:numId w:val="8"/>
        </w:numPr>
        <w:shd w:val="clear" w:color="auto" w:fill="FFFFFF"/>
        <w:jc w:val="both"/>
        <w:textAlignment w:val="baseline"/>
        <w:rPr>
          <w:rFonts w:ascii="Arial" w:hAnsi="Arial" w:cs="Arial"/>
          <w:color w:val="404040"/>
          <w:sz w:val="22"/>
          <w:szCs w:val="22"/>
          <w:bdr w:val="none" w:sz="0" w:space="0" w:color="auto" w:frame="1"/>
          <w:lang w:eastAsia="es-MX"/>
        </w:rPr>
      </w:pPr>
      <w:r w:rsidRPr="00973792">
        <w:rPr>
          <w:rFonts w:ascii="Arial" w:hAnsi="Arial" w:cs="Arial"/>
          <w:b/>
          <w:sz w:val="22"/>
          <w:szCs w:val="22"/>
          <w:highlight w:val="yellow"/>
        </w:rPr>
        <w:t>DECLARACIONES</w:t>
      </w:r>
    </w:p>
    <w:p w14:paraId="2B060DE5" w14:textId="77777777" w:rsidR="00BB4567" w:rsidRPr="00973792" w:rsidRDefault="00BB4567" w:rsidP="00C41C90">
      <w:pPr>
        <w:pStyle w:val="Prrafodelista"/>
        <w:shd w:val="clear" w:color="auto" w:fill="FFFFFF"/>
        <w:ind w:left="720"/>
        <w:jc w:val="both"/>
        <w:textAlignment w:val="baseline"/>
        <w:rPr>
          <w:rFonts w:ascii="Arial" w:hAnsi="Arial" w:cs="Arial"/>
          <w:color w:val="404040"/>
          <w:sz w:val="22"/>
          <w:szCs w:val="22"/>
          <w:bdr w:val="none" w:sz="0" w:space="0" w:color="auto" w:frame="1"/>
          <w:lang w:eastAsia="es-MX"/>
        </w:rPr>
      </w:pPr>
    </w:p>
    <w:p w14:paraId="1E33C165" w14:textId="6C131EE1" w:rsidR="002A7D46" w:rsidRPr="00973792" w:rsidRDefault="002A7D46" w:rsidP="00C41C90">
      <w:pPr>
        <w:jc w:val="center"/>
        <w:rPr>
          <w:rFonts w:ascii="Arial" w:hAnsi="Arial" w:cs="Arial"/>
          <w:b/>
          <w:bCs/>
          <w:sz w:val="22"/>
          <w:szCs w:val="22"/>
        </w:rPr>
      </w:pPr>
      <w:r w:rsidRPr="00973792">
        <w:rPr>
          <w:rFonts w:ascii="Arial" w:hAnsi="Arial" w:cs="Arial"/>
          <w:b/>
          <w:bCs/>
          <w:sz w:val="22"/>
          <w:szCs w:val="22"/>
        </w:rPr>
        <w:t>D E C L A R A C I O N E S</w:t>
      </w:r>
    </w:p>
    <w:p w14:paraId="03F928EE" w14:textId="3494952D" w:rsidR="002A7D46" w:rsidRPr="00973792" w:rsidRDefault="002A7D46" w:rsidP="00C41C90">
      <w:pPr>
        <w:jc w:val="both"/>
        <w:rPr>
          <w:rFonts w:ascii="Arial" w:hAnsi="Arial" w:cs="Arial"/>
          <w:sz w:val="22"/>
          <w:szCs w:val="22"/>
        </w:rPr>
      </w:pPr>
    </w:p>
    <w:p w14:paraId="432BA781" w14:textId="77777777" w:rsidR="002A7D46" w:rsidRPr="00973792" w:rsidRDefault="002A7D46" w:rsidP="00C41C90">
      <w:pPr>
        <w:jc w:val="both"/>
        <w:rPr>
          <w:rFonts w:ascii="Arial" w:hAnsi="Arial" w:cs="Arial"/>
          <w:sz w:val="22"/>
          <w:szCs w:val="22"/>
        </w:rPr>
      </w:pPr>
    </w:p>
    <w:p w14:paraId="49446346" w14:textId="77777777" w:rsidR="00BB4567" w:rsidRPr="00973792" w:rsidRDefault="00BB4567" w:rsidP="00C41C90">
      <w:pPr>
        <w:widowControl w:val="0"/>
        <w:tabs>
          <w:tab w:val="left" w:pos="426"/>
        </w:tabs>
        <w:ind w:left="426" w:hanging="426"/>
        <w:jc w:val="both"/>
        <w:rPr>
          <w:rFonts w:ascii="Arial" w:hAnsi="Arial" w:cs="Arial"/>
          <w:sz w:val="22"/>
          <w:szCs w:val="22"/>
        </w:rPr>
      </w:pPr>
      <w:r w:rsidRPr="00973792">
        <w:rPr>
          <w:rFonts w:ascii="Arial" w:hAnsi="Arial" w:cs="Arial"/>
          <w:b/>
          <w:sz w:val="22"/>
          <w:szCs w:val="22"/>
        </w:rPr>
        <w:t xml:space="preserve">I. </w:t>
      </w:r>
      <w:r w:rsidRPr="00973792">
        <w:rPr>
          <w:rFonts w:ascii="Arial" w:hAnsi="Arial" w:cs="Arial"/>
          <w:b/>
          <w:sz w:val="22"/>
          <w:szCs w:val="22"/>
        </w:rPr>
        <w:tab/>
        <w:t>“LA DEPENDENCIA O ENTIDAD”</w:t>
      </w:r>
      <w:r w:rsidRPr="00973792">
        <w:rPr>
          <w:rFonts w:ascii="Arial" w:hAnsi="Arial" w:cs="Arial"/>
          <w:sz w:val="22"/>
          <w:szCs w:val="22"/>
        </w:rPr>
        <w:t xml:space="preserve"> </w:t>
      </w:r>
      <w:r w:rsidRPr="00973792">
        <w:rPr>
          <w:rFonts w:ascii="Arial" w:hAnsi="Arial" w:cs="Arial"/>
          <w:bCs/>
          <w:sz w:val="22"/>
          <w:szCs w:val="22"/>
        </w:rPr>
        <w:t xml:space="preserve">declara que: </w:t>
      </w:r>
    </w:p>
    <w:p w14:paraId="5FA14A85" w14:textId="77777777" w:rsidR="00BB4567" w:rsidRPr="00973792" w:rsidRDefault="00BB4567" w:rsidP="00C41C90">
      <w:pPr>
        <w:widowControl w:val="0"/>
        <w:tabs>
          <w:tab w:val="left" w:pos="426"/>
        </w:tabs>
        <w:ind w:left="426" w:hanging="426"/>
        <w:jc w:val="both"/>
        <w:rPr>
          <w:rFonts w:ascii="Arial" w:hAnsi="Arial" w:cs="Arial"/>
          <w:sz w:val="22"/>
          <w:szCs w:val="22"/>
        </w:rPr>
      </w:pPr>
    </w:p>
    <w:p w14:paraId="67C798F8" w14:textId="36B88E36" w:rsidR="00355218" w:rsidRPr="00973792" w:rsidRDefault="00355218" w:rsidP="00C41C90">
      <w:pPr>
        <w:tabs>
          <w:tab w:val="left" w:pos="426"/>
        </w:tabs>
        <w:ind w:left="426" w:hanging="426"/>
        <w:jc w:val="both"/>
        <w:rPr>
          <w:rFonts w:ascii="Arial" w:hAnsi="Arial" w:cs="Arial"/>
          <w:sz w:val="22"/>
          <w:szCs w:val="22"/>
        </w:rPr>
      </w:pPr>
      <w:r w:rsidRPr="00973792">
        <w:rPr>
          <w:rFonts w:ascii="Arial" w:hAnsi="Arial" w:cs="Arial"/>
          <w:b/>
          <w:sz w:val="22"/>
          <w:szCs w:val="22"/>
        </w:rPr>
        <w:t>I.1</w:t>
      </w:r>
      <w:r w:rsidRPr="00973792">
        <w:rPr>
          <w:rFonts w:ascii="Arial" w:hAnsi="Arial" w:cs="Arial"/>
          <w:sz w:val="22"/>
          <w:szCs w:val="22"/>
        </w:rPr>
        <w:tab/>
      </w:r>
      <w:r w:rsidR="0004318C">
        <w:rPr>
          <w:rFonts w:ascii="Arial" w:hAnsi="Arial" w:cs="Arial"/>
          <w:b/>
          <w:sz w:val="36"/>
          <w:szCs w:val="36"/>
        </w:rPr>
        <w:t xml:space="preserve">10 </w:t>
      </w:r>
      <w:r w:rsidRPr="00985938">
        <w:rPr>
          <w:rFonts w:ascii="Arial" w:hAnsi="Arial" w:cs="Arial"/>
          <w:sz w:val="22"/>
          <w:szCs w:val="22"/>
          <w:highlight w:val="magenta"/>
        </w:rPr>
        <w:t xml:space="preserve">Es una </w:t>
      </w:r>
      <w:r w:rsidRPr="00985938">
        <w:rPr>
          <w:rFonts w:ascii="Arial" w:hAnsi="Arial" w:cs="Arial"/>
          <w:b/>
          <w:sz w:val="22"/>
          <w:szCs w:val="22"/>
          <w:highlight w:val="magenta"/>
        </w:rPr>
        <w:t>“</w:t>
      </w:r>
      <w:r w:rsidR="00195258">
        <w:rPr>
          <w:rFonts w:ascii="Arial" w:hAnsi="Arial" w:cs="Arial"/>
          <w:b/>
          <w:sz w:val="22"/>
          <w:szCs w:val="22"/>
          <w:highlight w:val="magenta"/>
        </w:rPr>
        <w:t xml:space="preserve">LA </w:t>
      </w:r>
      <w:r w:rsidRPr="00985938">
        <w:rPr>
          <w:rFonts w:ascii="Arial" w:hAnsi="Arial" w:cs="Arial"/>
          <w:b/>
          <w:sz w:val="22"/>
          <w:szCs w:val="22"/>
          <w:highlight w:val="magenta"/>
        </w:rPr>
        <w:t>DEPENDENCIA O ENTIDAD”</w:t>
      </w:r>
      <w:r w:rsidRPr="00985938">
        <w:rPr>
          <w:rFonts w:ascii="Arial" w:hAnsi="Arial" w:cs="Arial"/>
          <w:sz w:val="22"/>
          <w:szCs w:val="22"/>
          <w:highlight w:val="magenta"/>
        </w:rPr>
        <w:t xml:space="preserve"> de la Administración Pública Federal, de conformidad con __</w:t>
      </w:r>
      <w:proofErr w:type="gramStart"/>
      <w:r w:rsidRPr="00985938">
        <w:rPr>
          <w:rFonts w:ascii="Arial" w:hAnsi="Arial" w:cs="Arial"/>
          <w:sz w:val="22"/>
          <w:szCs w:val="22"/>
          <w:highlight w:val="magenta"/>
        </w:rPr>
        <w:t>_(</w:t>
      </w:r>
      <w:proofErr w:type="gramEnd"/>
      <w:r w:rsidRPr="00985938">
        <w:rPr>
          <w:rFonts w:ascii="Arial" w:hAnsi="Arial" w:cs="Arial"/>
          <w:sz w:val="22"/>
          <w:szCs w:val="22"/>
          <w:highlight w:val="magenta"/>
        </w:rPr>
        <w:t>ordenamiento jurídico en los que se regule su existencia, cuya competencia y atribuciones se señalan en ___(ordenamiento jurídico en los que se regulen sus atribuciones y competencias)__</w:t>
      </w:r>
      <w:r w:rsidRPr="00973792">
        <w:rPr>
          <w:rFonts w:ascii="Arial" w:hAnsi="Arial" w:cs="Arial"/>
          <w:sz w:val="22"/>
          <w:szCs w:val="22"/>
        </w:rPr>
        <w:t xml:space="preserve">, </w:t>
      </w:r>
    </w:p>
    <w:p w14:paraId="6F445C4D" w14:textId="77777777" w:rsidR="00355218" w:rsidRPr="00973792" w:rsidRDefault="00355218" w:rsidP="00C41C90">
      <w:pPr>
        <w:tabs>
          <w:tab w:val="left" w:pos="426"/>
        </w:tabs>
        <w:ind w:left="426" w:hanging="426"/>
        <w:jc w:val="both"/>
        <w:rPr>
          <w:rFonts w:ascii="Arial" w:hAnsi="Arial" w:cs="Arial"/>
          <w:sz w:val="22"/>
          <w:szCs w:val="22"/>
        </w:rPr>
      </w:pPr>
    </w:p>
    <w:p w14:paraId="2C95D9A1" w14:textId="699638A5" w:rsidR="00355218" w:rsidRPr="00973792" w:rsidRDefault="00355218" w:rsidP="00C41C90">
      <w:pPr>
        <w:ind w:left="426" w:hanging="426"/>
        <w:jc w:val="both"/>
        <w:rPr>
          <w:rFonts w:ascii="Arial" w:hAnsi="Arial" w:cs="Arial"/>
          <w:sz w:val="22"/>
          <w:szCs w:val="22"/>
        </w:rPr>
      </w:pPr>
      <w:r w:rsidRPr="00973792">
        <w:rPr>
          <w:rFonts w:ascii="Arial" w:hAnsi="Arial" w:cs="Arial"/>
          <w:b/>
          <w:sz w:val="22"/>
          <w:szCs w:val="22"/>
        </w:rPr>
        <w:lastRenderedPageBreak/>
        <w:t>I.2</w:t>
      </w:r>
      <w:r w:rsidRPr="00973792">
        <w:rPr>
          <w:rFonts w:ascii="Arial" w:hAnsi="Arial" w:cs="Arial"/>
          <w:sz w:val="22"/>
          <w:szCs w:val="22"/>
        </w:rPr>
        <w:tab/>
      </w:r>
      <w:r w:rsidR="0004318C">
        <w:rPr>
          <w:rFonts w:ascii="Arial" w:hAnsi="Arial" w:cs="Arial"/>
          <w:b/>
          <w:sz w:val="36"/>
          <w:szCs w:val="36"/>
        </w:rPr>
        <w:t xml:space="preserve">11 </w:t>
      </w:r>
      <w:r w:rsidRPr="00985938">
        <w:rPr>
          <w:rFonts w:ascii="Arial" w:hAnsi="Arial" w:cs="Arial"/>
          <w:sz w:val="22"/>
          <w:szCs w:val="22"/>
          <w:highlight w:val="magenta"/>
        </w:rPr>
        <w:t>Conforme a lo dispuesto por____(ordenamiento jurídico en los que se regulen sus facultades), el C.</w:t>
      </w:r>
      <w:r w:rsidR="0004318C" w:rsidRPr="0004318C">
        <w:rPr>
          <w:rFonts w:ascii="Arial" w:hAnsi="Arial" w:cs="Arial"/>
          <w:b/>
          <w:sz w:val="36"/>
          <w:szCs w:val="36"/>
        </w:rPr>
        <w:t xml:space="preserve"> </w:t>
      </w:r>
      <w:r w:rsidR="0004318C">
        <w:rPr>
          <w:rFonts w:ascii="Arial" w:hAnsi="Arial" w:cs="Arial"/>
          <w:b/>
          <w:sz w:val="36"/>
          <w:szCs w:val="36"/>
        </w:rPr>
        <w:t>12</w:t>
      </w:r>
      <w:r w:rsidRPr="00985938">
        <w:rPr>
          <w:rFonts w:ascii="Arial" w:hAnsi="Arial" w:cs="Arial"/>
          <w:sz w:val="22"/>
          <w:szCs w:val="22"/>
          <w:highlight w:val="lightGray"/>
          <w:u w:val="single"/>
        </w:rPr>
        <w:t xml:space="preserve"> (NOMBRE DEL REPRESENTANTE DE LA DEPENDENCIA O ENTIDAD)</w:t>
      </w:r>
      <w:r w:rsidRPr="00985938">
        <w:rPr>
          <w:rFonts w:ascii="Arial" w:hAnsi="Arial" w:cs="Arial"/>
          <w:sz w:val="22"/>
          <w:szCs w:val="22"/>
          <w:highlight w:val="lightGray"/>
        </w:rPr>
        <w:t xml:space="preserve">, </w:t>
      </w:r>
      <w:r w:rsidR="00BF6CAB">
        <w:rPr>
          <w:rFonts w:ascii="Arial" w:hAnsi="Arial" w:cs="Arial"/>
          <w:b/>
          <w:sz w:val="36"/>
          <w:szCs w:val="36"/>
        </w:rPr>
        <w:t>13</w:t>
      </w:r>
      <w:r w:rsidR="00BF6CAB" w:rsidRPr="00985938">
        <w:rPr>
          <w:rFonts w:ascii="Arial" w:hAnsi="Arial" w:cs="Arial"/>
          <w:sz w:val="22"/>
          <w:szCs w:val="22"/>
          <w:highlight w:val="lightGray"/>
          <w:u w:val="single"/>
        </w:rPr>
        <w:t xml:space="preserve"> </w:t>
      </w:r>
      <w:r w:rsidRPr="00985938">
        <w:rPr>
          <w:rFonts w:ascii="Arial" w:hAnsi="Arial" w:cs="Arial"/>
          <w:sz w:val="22"/>
          <w:szCs w:val="22"/>
          <w:highlight w:val="lightGray"/>
          <w:u w:val="single"/>
        </w:rPr>
        <w:t>(SEÑALAR CARGO DEL REPRESENTANTE)</w:t>
      </w:r>
      <w:r w:rsidRPr="00985938">
        <w:rPr>
          <w:rFonts w:ascii="Arial" w:hAnsi="Arial" w:cs="Arial"/>
          <w:sz w:val="22"/>
          <w:szCs w:val="22"/>
          <w:highlight w:val="lightGray"/>
        </w:rPr>
        <w:t>,</w:t>
      </w:r>
      <w:r w:rsidRPr="00973792">
        <w:rPr>
          <w:rFonts w:ascii="Arial" w:hAnsi="Arial" w:cs="Arial"/>
          <w:sz w:val="22"/>
          <w:szCs w:val="22"/>
        </w:rPr>
        <w:t xml:space="preserve"> con R.F.C </w:t>
      </w:r>
      <w:r w:rsidR="00251D0D">
        <w:rPr>
          <w:rFonts w:ascii="Arial" w:hAnsi="Arial" w:cs="Arial"/>
          <w:b/>
          <w:sz w:val="36"/>
          <w:szCs w:val="36"/>
        </w:rPr>
        <w:t>1</w:t>
      </w:r>
      <w:r w:rsidR="00BF6CAB">
        <w:rPr>
          <w:rFonts w:ascii="Arial" w:hAnsi="Arial" w:cs="Arial"/>
          <w:b/>
          <w:sz w:val="36"/>
          <w:szCs w:val="36"/>
        </w:rPr>
        <w:t>4</w:t>
      </w:r>
      <w:r w:rsidR="00251D0D" w:rsidRPr="00985938">
        <w:rPr>
          <w:rFonts w:ascii="Arial" w:hAnsi="Arial" w:cs="Arial"/>
          <w:b/>
          <w:sz w:val="22"/>
          <w:szCs w:val="22"/>
          <w:highlight w:val="lightGray"/>
          <w:u w:val="single"/>
        </w:rPr>
        <w:t xml:space="preserve"> </w:t>
      </w:r>
      <w:r w:rsidRPr="00985938">
        <w:rPr>
          <w:rFonts w:ascii="Arial" w:hAnsi="Arial" w:cs="Arial"/>
          <w:b/>
          <w:sz w:val="22"/>
          <w:szCs w:val="22"/>
          <w:highlight w:val="lightGray"/>
          <w:u w:val="single"/>
        </w:rPr>
        <w:t>(Colocar RFC)</w:t>
      </w:r>
      <w:r w:rsidRPr="00973792">
        <w:rPr>
          <w:rFonts w:ascii="Arial" w:hAnsi="Arial" w:cs="Arial"/>
          <w:sz w:val="22"/>
          <w:szCs w:val="22"/>
        </w:rPr>
        <w:t xml:space="preserve"> es el servidor público que tiene conferidas las facultades legales para celebrar el presente contrato, quien podrá ser sustituido en cualquier momento en su cargo o funciones, sin que ello implique la necesidad de elaborar convenio modificatorio.</w:t>
      </w:r>
    </w:p>
    <w:p w14:paraId="0BCABF72" w14:textId="77777777" w:rsidR="00355218" w:rsidRPr="00973792" w:rsidRDefault="00355218" w:rsidP="00C41C90">
      <w:pPr>
        <w:ind w:left="426" w:hanging="426"/>
        <w:jc w:val="both"/>
        <w:rPr>
          <w:rFonts w:ascii="Arial" w:hAnsi="Arial" w:cs="Arial"/>
          <w:sz w:val="22"/>
          <w:szCs w:val="22"/>
        </w:rPr>
      </w:pPr>
    </w:p>
    <w:p w14:paraId="710E977E" w14:textId="77777777" w:rsidR="00355218" w:rsidRPr="00973792" w:rsidRDefault="00355218" w:rsidP="00C41C90">
      <w:pPr>
        <w:ind w:left="426"/>
        <w:jc w:val="both"/>
        <w:rPr>
          <w:rFonts w:ascii="Arial" w:hAnsi="Arial" w:cs="Arial"/>
          <w:b/>
          <w:sz w:val="22"/>
          <w:szCs w:val="22"/>
          <w:u w:val="single"/>
        </w:rPr>
      </w:pPr>
      <w:r w:rsidRPr="00985938">
        <w:rPr>
          <w:rFonts w:ascii="Arial" w:hAnsi="Arial" w:cs="Arial"/>
          <w:b/>
          <w:sz w:val="22"/>
          <w:szCs w:val="22"/>
          <w:highlight w:val="cyan"/>
          <w:u w:val="single"/>
        </w:rPr>
        <w:t>En caso de requerir que el instrumento jurídico sea firmado por más servidores públicos, se deberá agregar la siguiente declaración tantas veces firmantes sean añadidos.</w:t>
      </w:r>
      <w:r w:rsidRPr="00973792">
        <w:rPr>
          <w:rFonts w:ascii="Arial" w:hAnsi="Arial" w:cs="Arial"/>
          <w:b/>
          <w:sz w:val="22"/>
          <w:szCs w:val="22"/>
          <w:u w:val="single"/>
        </w:rPr>
        <w:t xml:space="preserve"> </w:t>
      </w:r>
    </w:p>
    <w:p w14:paraId="57D6B6E8" w14:textId="77777777" w:rsidR="00355218" w:rsidRPr="00973792" w:rsidRDefault="00355218" w:rsidP="00C41C90">
      <w:pPr>
        <w:ind w:left="426"/>
        <w:jc w:val="both"/>
        <w:rPr>
          <w:rFonts w:ascii="Arial" w:hAnsi="Arial" w:cs="Arial"/>
          <w:b/>
          <w:sz w:val="22"/>
          <w:szCs w:val="22"/>
          <w:u w:val="single"/>
        </w:rPr>
      </w:pPr>
    </w:p>
    <w:p w14:paraId="6333BF1E" w14:textId="12A15CC7" w:rsidR="00355218" w:rsidRPr="00973792" w:rsidRDefault="00355218" w:rsidP="00C41C90">
      <w:pPr>
        <w:suppressAutoHyphens/>
        <w:overflowPunct w:val="0"/>
        <w:adjustRightInd w:val="0"/>
        <w:ind w:left="426" w:hanging="426"/>
        <w:jc w:val="both"/>
        <w:textAlignment w:val="baseline"/>
        <w:rPr>
          <w:rFonts w:ascii="Arial" w:hAnsi="Arial" w:cs="Arial"/>
          <w:sz w:val="22"/>
          <w:szCs w:val="22"/>
        </w:rPr>
      </w:pPr>
      <w:r w:rsidRPr="00973792">
        <w:rPr>
          <w:rFonts w:ascii="Arial" w:hAnsi="Arial" w:cs="Arial"/>
          <w:b/>
          <w:sz w:val="22"/>
          <w:szCs w:val="22"/>
        </w:rPr>
        <w:t>I.X</w:t>
      </w:r>
      <w:r w:rsidRPr="00973792">
        <w:rPr>
          <w:rFonts w:ascii="Arial" w:hAnsi="Arial" w:cs="Arial"/>
          <w:b/>
          <w:sz w:val="22"/>
          <w:szCs w:val="22"/>
        </w:rPr>
        <w:tab/>
      </w:r>
      <w:r w:rsidR="00BF6CAB">
        <w:rPr>
          <w:rFonts w:ascii="Arial" w:hAnsi="Arial" w:cs="Arial"/>
          <w:b/>
          <w:sz w:val="36"/>
          <w:szCs w:val="36"/>
        </w:rPr>
        <w:t>15</w:t>
      </w:r>
      <w:r w:rsidRPr="00985938">
        <w:rPr>
          <w:rFonts w:ascii="Arial" w:hAnsi="Arial" w:cs="Arial"/>
          <w:sz w:val="22"/>
          <w:szCs w:val="22"/>
          <w:highlight w:val="magenta"/>
        </w:rPr>
        <w:t>De conformidad con ___</w:t>
      </w:r>
      <w:proofErr w:type="gramStart"/>
      <w:r w:rsidRPr="00985938">
        <w:rPr>
          <w:rFonts w:ascii="Arial" w:hAnsi="Arial" w:cs="Arial"/>
          <w:sz w:val="22"/>
          <w:szCs w:val="22"/>
          <w:highlight w:val="magenta"/>
        </w:rPr>
        <w:t>_(</w:t>
      </w:r>
      <w:proofErr w:type="gramEnd"/>
      <w:r w:rsidRPr="00985938">
        <w:rPr>
          <w:rFonts w:ascii="Arial" w:hAnsi="Arial" w:cs="Arial"/>
          <w:sz w:val="22"/>
          <w:szCs w:val="22"/>
          <w:highlight w:val="magenta"/>
        </w:rPr>
        <w:t>ordenamiento jurídico en los que se regulen sus facultades)__ suscribe el presente instrumento el C.</w:t>
      </w:r>
      <w:r w:rsidR="00BF6CAB" w:rsidRPr="00BF6CAB">
        <w:rPr>
          <w:rFonts w:ascii="Arial" w:hAnsi="Arial" w:cs="Arial"/>
          <w:b/>
          <w:sz w:val="36"/>
          <w:szCs w:val="36"/>
        </w:rPr>
        <w:t xml:space="preserve"> </w:t>
      </w:r>
      <w:r w:rsidR="00BF6CAB" w:rsidRPr="00985938">
        <w:rPr>
          <w:rFonts w:ascii="Arial" w:hAnsi="Arial" w:cs="Arial"/>
          <w:b/>
          <w:sz w:val="36"/>
          <w:szCs w:val="36"/>
        </w:rPr>
        <w:t>16</w:t>
      </w:r>
      <w:r w:rsidRPr="00985938">
        <w:rPr>
          <w:rFonts w:ascii="Arial" w:hAnsi="Arial" w:cs="Arial"/>
          <w:sz w:val="22"/>
          <w:szCs w:val="22"/>
          <w:highlight w:val="lightGray"/>
          <w:u w:val="single"/>
        </w:rPr>
        <w:t xml:space="preserve"> (NOMBRE DEL SERVIDOR PUBLICO FIRMANTE X), </w:t>
      </w:r>
      <w:r w:rsidR="00BF6CAB" w:rsidRPr="00F516C7">
        <w:rPr>
          <w:rFonts w:ascii="Arial" w:hAnsi="Arial" w:cs="Arial"/>
          <w:b/>
          <w:sz w:val="36"/>
          <w:szCs w:val="36"/>
        </w:rPr>
        <w:t>1</w:t>
      </w:r>
      <w:r w:rsidR="00BF6CAB">
        <w:rPr>
          <w:rFonts w:ascii="Arial" w:hAnsi="Arial" w:cs="Arial"/>
          <w:b/>
          <w:sz w:val="36"/>
          <w:szCs w:val="36"/>
        </w:rPr>
        <w:t>7</w:t>
      </w:r>
      <w:r w:rsidR="00BF6CAB" w:rsidRPr="00985938">
        <w:rPr>
          <w:rFonts w:ascii="Arial" w:hAnsi="Arial" w:cs="Arial"/>
          <w:sz w:val="22"/>
          <w:szCs w:val="22"/>
          <w:highlight w:val="lightGray"/>
          <w:u w:val="single"/>
        </w:rPr>
        <w:t xml:space="preserve"> </w:t>
      </w:r>
      <w:r w:rsidRPr="00985938">
        <w:rPr>
          <w:rFonts w:ascii="Arial" w:hAnsi="Arial" w:cs="Arial"/>
          <w:sz w:val="22"/>
          <w:szCs w:val="22"/>
          <w:highlight w:val="lightGray"/>
          <w:u w:val="single"/>
        </w:rPr>
        <w:t>(SEÑALAR CARGO DEL SERVIDOR PUBLICO FIRMANTE X)</w:t>
      </w:r>
      <w:r w:rsidRPr="00973792">
        <w:rPr>
          <w:rFonts w:ascii="Arial" w:hAnsi="Arial" w:cs="Arial"/>
          <w:sz w:val="22"/>
          <w:szCs w:val="22"/>
        </w:rPr>
        <w:t xml:space="preserve">, R.F.C </w:t>
      </w:r>
      <w:r w:rsidR="00BF6CAB" w:rsidRPr="00F516C7">
        <w:rPr>
          <w:rFonts w:ascii="Arial" w:hAnsi="Arial" w:cs="Arial"/>
          <w:b/>
          <w:sz w:val="36"/>
          <w:szCs w:val="36"/>
        </w:rPr>
        <w:t>1</w:t>
      </w:r>
      <w:r w:rsidR="00BF6CAB">
        <w:rPr>
          <w:rFonts w:ascii="Arial" w:hAnsi="Arial" w:cs="Arial"/>
          <w:b/>
          <w:sz w:val="36"/>
          <w:szCs w:val="36"/>
        </w:rPr>
        <w:t>8</w:t>
      </w:r>
      <w:r w:rsidR="00BF6CAB" w:rsidRPr="00985938">
        <w:rPr>
          <w:rFonts w:ascii="Arial" w:hAnsi="Arial" w:cs="Arial"/>
          <w:b/>
          <w:sz w:val="22"/>
          <w:szCs w:val="22"/>
          <w:highlight w:val="lightGray"/>
          <w:u w:val="single"/>
        </w:rPr>
        <w:t xml:space="preserve"> </w:t>
      </w:r>
      <w:r w:rsidRPr="00985938">
        <w:rPr>
          <w:rFonts w:ascii="Arial" w:hAnsi="Arial" w:cs="Arial"/>
          <w:b/>
          <w:sz w:val="22"/>
          <w:szCs w:val="22"/>
          <w:highlight w:val="lightGray"/>
          <w:u w:val="single"/>
        </w:rPr>
        <w:t>(Colocar RFC)</w:t>
      </w:r>
      <w:r w:rsidRPr="00973792">
        <w:rPr>
          <w:rFonts w:ascii="Arial" w:hAnsi="Arial" w:cs="Arial"/>
          <w:sz w:val="22"/>
          <w:szCs w:val="22"/>
        </w:rPr>
        <w:t xml:space="preserve">, </w:t>
      </w:r>
      <w:r w:rsidR="00BF6CAB" w:rsidRPr="00F516C7">
        <w:rPr>
          <w:rFonts w:ascii="Arial" w:hAnsi="Arial" w:cs="Arial"/>
          <w:b/>
          <w:sz w:val="36"/>
          <w:szCs w:val="36"/>
        </w:rPr>
        <w:t>1</w:t>
      </w:r>
      <w:r w:rsidR="00BF6CAB">
        <w:rPr>
          <w:rFonts w:ascii="Arial" w:hAnsi="Arial" w:cs="Arial"/>
          <w:b/>
          <w:sz w:val="36"/>
          <w:szCs w:val="36"/>
        </w:rPr>
        <w:t xml:space="preserve">9 </w:t>
      </w:r>
      <w:r w:rsidRPr="00985938">
        <w:rPr>
          <w:rFonts w:ascii="Arial" w:hAnsi="Arial" w:cs="Arial"/>
          <w:sz w:val="22"/>
          <w:szCs w:val="22"/>
          <w:highlight w:val="magenta"/>
        </w:rPr>
        <w:t>facultado para __(colocar facultades y participación en el contrato)__.</w:t>
      </w:r>
    </w:p>
    <w:p w14:paraId="5337BDC2" w14:textId="77777777" w:rsidR="00355218" w:rsidRPr="00973792" w:rsidRDefault="00355218" w:rsidP="00C41C90">
      <w:pPr>
        <w:suppressAutoHyphens/>
        <w:overflowPunct w:val="0"/>
        <w:adjustRightInd w:val="0"/>
        <w:jc w:val="both"/>
        <w:textAlignment w:val="baseline"/>
        <w:rPr>
          <w:rFonts w:ascii="Arial" w:hAnsi="Arial" w:cs="Arial"/>
          <w:sz w:val="22"/>
          <w:szCs w:val="22"/>
        </w:rPr>
      </w:pPr>
    </w:p>
    <w:p w14:paraId="1C77AFD8" w14:textId="04CD035F" w:rsidR="00355218" w:rsidRPr="00973792" w:rsidRDefault="00355218" w:rsidP="00C41C90">
      <w:pPr>
        <w:ind w:left="426" w:hanging="426"/>
        <w:jc w:val="both"/>
        <w:rPr>
          <w:rFonts w:ascii="Arial" w:hAnsi="Arial" w:cs="Arial"/>
          <w:sz w:val="22"/>
          <w:szCs w:val="22"/>
        </w:rPr>
      </w:pPr>
      <w:r w:rsidRPr="00973792">
        <w:rPr>
          <w:rFonts w:ascii="Arial" w:hAnsi="Arial" w:cs="Arial"/>
          <w:b/>
          <w:sz w:val="22"/>
          <w:szCs w:val="22"/>
        </w:rPr>
        <w:t>I.</w:t>
      </w:r>
      <w:r w:rsidR="00993792" w:rsidRPr="00973792">
        <w:rPr>
          <w:rFonts w:ascii="Arial" w:hAnsi="Arial" w:cs="Arial"/>
          <w:b/>
          <w:sz w:val="22"/>
          <w:szCs w:val="22"/>
        </w:rPr>
        <w:t>3</w:t>
      </w:r>
      <w:r w:rsidRPr="00973792">
        <w:rPr>
          <w:rFonts w:ascii="Arial" w:hAnsi="Arial" w:cs="Arial"/>
          <w:sz w:val="22"/>
          <w:szCs w:val="22"/>
        </w:rPr>
        <w:tab/>
        <w:t xml:space="preserve">La adjudicación del presente contrato se realizó mediante el procedimiento de </w:t>
      </w:r>
      <w:r w:rsidR="00BF6CAB">
        <w:rPr>
          <w:rFonts w:ascii="Arial" w:hAnsi="Arial" w:cs="Arial"/>
          <w:b/>
          <w:sz w:val="36"/>
          <w:szCs w:val="36"/>
        </w:rPr>
        <w:t>20</w:t>
      </w:r>
      <w:r w:rsidR="00BF6CAB" w:rsidRPr="00985938">
        <w:rPr>
          <w:rFonts w:ascii="Arial" w:hAnsi="Arial" w:cs="Arial"/>
          <w:sz w:val="22"/>
          <w:szCs w:val="22"/>
          <w:highlight w:val="lightGray"/>
          <w:u w:val="single"/>
        </w:rPr>
        <w:t xml:space="preserve"> </w:t>
      </w:r>
      <w:r w:rsidRPr="00985938">
        <w:rPr>
          <w:rFonts w:ascii="Arial" w:hAnsi="Arial" w:cs="Arial"/>
          <w:sz w:val="22"/>
          <w:szCs w:val="22"/>
          <w:highlight w:val="lightGray"/>
          <w:u w:val="single"/>
        </w:rPr>
        <w:t xml:space="preserve">(TIPO DE PROCEDIMIENTO) </w:t>
      </w:r>
      <w:r w:rsidR="00BF6CAB">
        <w:rPr>
          <w:rFonts w:ascii="Arial" w:hAnsi="Arial" w:cs="Arial"/>
          <w:b/>
          <w:sz w:val="36"/>
          <w:szCs w:val="36"/>
        </w:rPr>
        <w:t>21</w:t>
      </w:r>
      <w:r w:rsidR="00BF6CAB" w:rsidRPr="00985938">
        <w:rPr>
          <w:rFonts w:ascii="Arial" w:hAnsi="Arial" w:cs="Arial"/>
          <w:sz w:val="22"/>
          <w:szCs w:val="22"/>
          <w:highlight w:val="lightGray"/>
          <w:u w:val="single"/>
        </w:rPr>
        <w:t xml:space="preserve"> </w:t>
      </w:r>
      <w:r w:rsidRPr="00985938">
        <w:rPr>
          <w:rFonts w:ascii="Arial" w:hAnsi="Arial" w:cs="Arial"/>
          <w:sz w:val="22"/>
          <w:szCs w:val="22"/>
          <w:highlight w:val="lightGray"/>
          <w:u w:val="single"/>
        </w:rPr>
        <w:t>(COLOCAR MEDIO DEL PROCEDIMIENTO)</w:t>
      </w:r>
      <w:r w:rsidRPr="00973792">
        <w:rPr>
          <w:rFonts w:ascii="Arial" w:hAnsi="Arial" w:cs="Arial"/>
          <w:sz w:val="22"/>
          <w:szCs w:val="22"/>
        </w:rPr>
        <w:t xml:space="preserve"> de carácter </w:t>
      </w:r>
      <w:r w:rsidR="00BF6CAB">
        <w:rPr>
          <w:rFonts w:ascii="Arial" w:hAnsi="Arial" w:cs="Arial"/>
          <w:b/>
          <w:sz w:val="36"/>
          <w:szCs w:val="36"/>
        </w:rPr>
        <w:t>22</w:t>
      </w:r>
      <w:r w:rsidR="00BF6CAB" w:rsidRPr="00973792">
        <w:rPr>
          <w:rFonts w:ascii="Arial" w:hAnsi="Arial" w:cs="Arial"/>
          <w:b/>
          <w:sz w:val="22"/>
          <w:szCs w:val="22"/>
          <w:highlight w:val="green"/>
          <w:u w:val="single"/>
        </w:rPr>
        <w:t xml:space="preserve"> </w:t>
      </w:r>
      <w:r w:rsidRPr="00985938">
        <w:rPr>
          <w:rFonts w:ascii="Arial" w:hAnsi="Arial" w:cs="Arial"/>
          <w:b/>
          <w:sz w:val="22"/>
          <w:szCs w:val="22"/>
          <w:highlight w:val="lightGray"/>
          <w:u w:val="single"/>
        </w:rPr>
        <w:t>(COLOCAR EL CARÁCTER DEL PROCEDIMIENTO)</w:t>
      </w:r>
      <w:r w:rsidRPr="00973792">
        <w:rPr>
          <w:rFonts w:ascii="Arial" w:hAnsi="Arial" w:cs="Arial"/>
          <w:b/>
          <w:sz w:val="22"/>
          <w:szCs w:val="22"/>
          <w:u w:val="single"/>
        </w:rPr>
        <w:t>,</w:t>
      </w:r>
      <w:r w:rsidRPr="00973792">
        <w:rPr>
          <w:rFonts w:ascii="Arial" w:hAnsi="Arial" w:cs="Arial"/>
          <w:sz w:val="22"/>
          <w:szCs w:val="22"/>
        </w:rPr>
        <w:t xml:space="preserve"> realizado al amparo de lo establecido en los artículos 134 de la Constitución Política de los Estados Unidos Mexicanos y en los artículos </w:t>
      </w:r>
      <w:r w:rsidR="00BF6CAB">
        <w:rPr>
          <w:rFonts w:ascii="Arial" w:hAnsi="Arial" w:cs="Arial"/>
          <w:b/>
          <w:sz w:val="36"/>
          <w:szCs w:val="36"/>
        </w:rPr>
        <w:t>23</w:t>
      </w:r>
      <w:r w:rsidR="00BF6CAB" w:rsidRPr="00985938">
        <w:rPr>
          <w:rFonts w:ascii="Arial" w:hAnsi="Arial" w:cs="Arial"/>
          <w:sz w:val="22"/>
          <w:szCs w:val="22"/>
          <w:highlight w:val="lightGray"/>
        </w:rPr>
        <w:t xml:space="preserve"> </w:t>
      </w:r>
      <w:r w:rsidRPr="00985938">
        <w:rPr>
          <w:rFonts w:ascii="Arial" w:hAnsi="Arial" w:cs="Arial"/>
          <w:sz w:val="22"/>
          <w:szCs w:val="22"/>
          <w:highlight w:val="lightGray"/>
        </w:rPr>
        <w:t>(FUNDAMENTO)</w:t>
      </w:r>
      <w:r w:rsidR="004E6779" w:rsidRPr="00973792">
        <w:rPr>
          <w:rFonts w:ascii="Arial" w:hAnsi="Arial" w:cs="Arial"/>
          <w:sz w:val="22"/>
          <w:szCs w:val="22"/>
        </w:rPr>
        <w:t xml:space="preserve"> (FUNDAMENTO </w:t>
      </w:r>
      <w:proofErr w:type="gramStart"/>
      <w:r w:rsidR="004E6779" w:rsidRPr="00973792">
        <w:rPr>
          <w:rFonts w:ascii="Arial" w:hAnsi="Arial" w:cs="Arial"/>
          <w:sz w:val="22"/>
          <w:szCs w:val="22"/>
        </w:rPr>
        <w:t>ADICIONAL )</w:t>
      </w:r>
      <w:proofErr w:type="gramEnd"/>
      <w:r w:rsidRPr="00973792">
        <w:rPr>
          <w:rFonts w:ascii="Arial" w:hAnsi="Arial" w:cs="Arial"/>
          <w:sz w:val="22"/>
          <w:szCs w:val="22"/>
        </w:rPr>
        <w:t xml:space="preserve"> de la Ley de Obras Públicas y Servicios Relacionados con las Mismas, </w:t>
      </w:r>
      <w:r w:rsidRPr="00973792">
        <w:rPr>
          <w:rFonts w:ascii="Arial" w:hAnsi="Arial" w:cs="Arial"/>
          <w:b/>
          <w:sz w:val="22"/>
          <w:szCs w:val="22"/>
        </w:rPr>
        <w:t>“LOPSRM”</w:t>
      </w:r>
      <w:r w:rsidRPr="00973792">
        <w:rPr>
          <w:rFonts w:ascii="Arial" w:hAnsi="Arial" w:cs="Arial"/>
          <w:sz w:val="22"/>
          <w:szCs w:val="22"/>
        </w:rPr>
        <w:t>, y los correlativos de su Reglamento.</w:t>
      </w:r>
    </w:p>
    <w:p w14:paraId="36A1A851" w14:textId="77777777" w:rsidR="00355218" w:rsidRPr="00973792" w:rsidRDefault="00355218" w:rsidP="00C41C90">
      <w:pPr>
        <w:ind w:left="426" w:hanging="426"/>
        <w:jc w:val="both"/>
        <w:rPr>
          <w:rFonts w:ascii="Arial" w:hAnsi="Arial" w:cs="Arial"/>
          <w:sz w:val="22"/>
          <w:szCs w:val="22"/>
        </w:rPr>
      </w:pPr>
    </w:p>
    <w:p w14:paraId="3E7455F6" w14:textId="25E11259" w:rsidR="00355218" w:rsidRPr="00973792" w:rsidRDefault="00355218" w:rsidP="00C41C90">
      <w:pPr>
        <w:pStyle w:val="Texto"/>
        <w:spacing w:after="0" w:line="240" w:lineRule="auto"/>
        <w:ind w:left="426" w:firstLine="0"/>
        <w:rPr>
          <w:b/>
          <w:sz w:val="22"/>
          <w:szCs w:val="22"/>
        </w:rPr>
      </w:pPr>
      <w:r w:rsidRPr="00973792">
        <w:rPr>
          <w:sz w:val="22"/>
          <w:szCs w:val="22"/>
          <w:lang w:val="es-MX" w:eastAsia="es-ES"/>
        </w:rPr>
        <w:t xml:space="preserve">Cuando la proposición ganadora haya sido presentada en forma conjunta por varias personas, se estará a lo dispuesto por el artículo 47 </w:t>
      </w:r>
      <w:r w:rsidR="00107D7B" w:rsidRPr="00973792">
        <w:rPr>
          <w:sz w:val="22"/>
          <w:szCs w:val="22"/>
          <w:lang w:val="es-MX" w:eastAsia="es-ES"/>
        </w:rPr>
        <w:t xml:space="preserve">del </w:t>
      </w:r>
      <w:r w:rsidR="00107D7B" w:rsidRPr="00973792">
        <w:rPr>
          <w:sz w:val="22"/>
          <w:szCs w:val="22"/>
        </w:rPr>
        <w:t>Reglamento de la Ley de Obras Públicas y Servicios Relacionados con las Mismas,</w:t>
      </w:r>
      <w:r w:rsidR="00107D7B" w:rsidRPr="00973792">
        <w:rPr>
          <w:sz w:val="22"/>
          <w:szCs w:val="22"/>
          <w:lang w:val="es-MX" w:eastAsia="es-ES"/>
        </w:rPr>
        <w:t xml:space="preserve"> “</w:t>
      </w:r>
      <w:r w:rsidR="00107D7B" w:rsidRPr="00973792">
        <w:rPr>
          <w:b/>
          <w:bCs/>
          <w:sz w:val="22"/>
          <w:szCs w:val="22"/>
          <w:lang w:val="es-MX" w:eastAsia="es-ES"/>
        </w:rPr>
        <w:t>RLOPSRM”.</w:t>
      </w:r>
    </w:p>
    <w:p w14:paraId="10129D9B" w14:textId="77777777" w:rsidR="00355218" w:rsidRPr="00973792" w:rsidRDefault="00355218" w:rsidP="00C41C90">
      <w:pPr>
        <w:jc w:val="both"/>
        <w:rPr>
          <w:rFonts w:ascii="Arial" w:hAnsi="Arial" w:cs="Arial"/>
          <w:sz w:val="22"/>
          <w:szCs w:val="22"/>
        </w:rPr>
      </w:pPr>
    </w:p>
    <w:p w14:paraId="3534F19E" w14:textId="30C8EF04" w:rsidR="00355218" w:rsidRPr="00973792" w:rsidRDefault="00355218" w:rsidP="00C41C90">
      <w:pPr>
        <w:ind w:left="426" w:hanging="426"/>
        <w:jc w:val="both"/>
        <w:rPr>
          <w:rFonts w:ascii="Arial" w:hAnsi="Arial" w:cs="Arial"/>
          <w:sz w:val="22"/>
          <w:szCs w:val="22"/>
        </w:rPr>
      </w:pPr>
      <w:r w:rsidRPr="00973792">
        <w:rPr>
          <w:rFonts w:ascii="Arial" w:hAnsi="Arial" w:cs="Arial"/>
          <w:b/>
          <w:sz w:val="22"/>
          <w:szCs w:val="22"/>
        </w:rPr>
        <w:t>I.</w:t>
      </w:r>
      <w:r w:rsidR="00993792" w:rsidRPr="00973792">
        <w:rPr>
          <w:rFonts w:ascii="Arial" w:hAnsi="Arial" w:cs="Arial"/>
          <w:b/>
          <w:sz w:val="22"/>
          <w:szCs w:val="22"/>
        </w:rPr>
        <w:t>4</w:t>
      </w:r>
      <w:r w:rsidRPr="00973792">
        <w:rPr>
          <w:rFonts w:ascii="Arial" w:hAnsi="Arial" w:cs="Arial"/>
          <w:sz w:val="22"/>
          <w:szCs w:val="22"/>
        </w:rPr>
        <w:tab/>
      </w:r>
      <w:r w:rsidRPr="00973792">
        <w:rPr>
          <w:rFonts w:ascii="Arial" w:hAnsi="Arial" w:cs="Arial"/>
          <w:b/>
          <w:sz w:val="22"/>
          <w:szCs w:val="22"/>
        </w:rPr>
        <w:t>“LA DEPENDENCIA O ENTIDAD”</w:t>
      </w:r>
      <w:r w:rsidRPr="00973792">
        <w:rPr>
          <w:rFonts w:ascii="Arial" w:hAnsi="Arial" w:cs="Arial"/>
          <w:sz w:val="22"/>
          <w:szCs w:val="22"/>
        </w:rPr>
        <w:t xml:space="preserve"> cuenta con recursos suficientes y con autorización para ejercerlos en el cumplimiento de sus obligaciones derivadas del presente contrato, como se desprende del reporte general de suficiencia presupuestaria número</w:t>
      </w:r>
      <w:r w:rsidR="00CE192D">
        <w:rPr>
          <w:rFonts w:ascii="Arial" w:hAnsi="Arial" w:cs="Arial"/>
          <w:sz w:val="22"/>
          <w:szCs w:val="22"/>
        </w:rPr>
        <w:t xml:space="preserve"> </w:t>
      </w:r>
      <w:r w:rsidR="00CE192D">
        <w:rPr>
          <w:rFonts w:ascii="Arial" w:hAnsi="Arial" w:cs="Arial"/>
          <w:b/>
          <w:sz w:val="36"/>
          <w:szCs w:val="36"/>
        </w:rPr>
        <w:t>24</w:t>
      </w:r>
      <w:r w:rsidRPr="00973792">
        <w:rPr>
          <w:rFonts w:ascii="Arial" w:hAnsi="Arial" w:cs="Arial"/>
          <w:sz w:val="22"/>
          <w:szCs w:val="22"/>
          <w:u w:val="single"/>
        </w:rPr>
        <w:t xml:space="preserve"> </w:t>
      </w:r>
      <w:r w:rsidRPr="001011BC">
        <w:rPr>
          <w:rFonts w:ascii="Arial" w:hAnsi="Arial" w:cs="Arial"/>
          <w:b/>
          <w:sz w:val="22"/>
          <w:szCs w:val="22"/>
          <w:highlight w:val="lightGray"/>
          <w:u w:val="single"/>
        </w:rPr>
        <w:t>(NUMERO DE SUFICIENCIA PRESUPUESTARIA)</w:t>
      </w:r>
      <w:r w:rsidRPr="001011BC">
        <w:rPr>
          <w:rFonts w:ascii="Arial" w:hAnsi="Arial" w:cs="Arial"/>
          <w:b/>
          <w:sz w:val="22"/>
          <w:szCs w:val="22"/>
          <w:highlight w:val="lightGray"/>
        </w:rPr>
        <w:t>_</w:t>
      </w:r>
      <w:r w:rsidRPr="00973792">
        <w:rPr>
          <w:rFonts w:ascii="Arial" w:hAnsi="Arial" w:cs="Arial"/>
          <w:sz w:val="22"/>
          <w:szCs w:val="22"/>
        </w:rPr>
        <w:t xml:space="preserve"> con folio de autorización</w:t>
      </w:r>
      <w:r w:rsidR="00CE192D">
        <w:rPr>
          <w:rFonts w:ascii="Arial" w:hAnsi="Arial" w:cs="Arial"/>
          <w:sz w:val="22"/>
          <w:szCs w:val="22"/>
        </w:rPr>
        <w:t xml:space="preserve"> </w:t>
      </w:r>
      <w:r w:rsidR="00CE192D">
        <w:rPr>
          <w:rFonts w:ascii="Arial" w:hAnsi="Arial" w:cs="Arial"/>
          <w:b/>
          <w:sz w:val="36"/>
          <w:szCs w:val="36"/>
        </w:rPr>
        <w:t>25</w:t>
      </w:r>
      <w:r w:rsidRPr="00973792">
        <w:rPr>
          <w:rFonts w:ascii="Arial" w:hAnsi="Arial" w:cs="Arial"/>
          <w:sz w:val="22"/>
          <w:szCs w:val="22"/>
        </w:rPr>
        <w:t xml:space="preserve"> </w:t>
      </w:r>
      <w:r w:rsidRPr="001011BC">
        <w:rPr>
          <w:rFonts w:ascii="Arial" w:hAnsi="Arial" w:cs="Arial"/>
          <w:sz w:val="22"/>
          <w:szCs w:val="22"/>
          <w:highlight w:val="lightGray"/>
          <w:u w:val="single"/>
        </w:rPr>
        <w:t>(</w:t>
      </w:r>
      <w:r w:rsidRPr="001011BC">
        <w:rPr>
          <w:rFonts w:ascii="Arial" w:hAnsi="Arial" w:cs="Arial"/>
          <w:b/>
          <w:sz w:val="22"/>
          <w:szCs w:val="22"/>
          <w:highlight w:val="lightGray"/>
          <w:u w:val="single"/>
        </w:rPr>
        <w:t>FOLIO AUTORIZACIÓN SP)</w:t>
      </w:r>
      <w:r w:rsidRPr="00973792">
        <w:rPr>
          <w:rFonts w:ascii="Arial" w:hAnsi="Arial" w:cs="Arial"/>
          <w:sz w:val="22"/>
          <w:szCs w:val="22"/>
        </w:rPr>
        <w:t xml:space="preserve">, de fecha </w:t>
      </w:r>
      <w:r w:rsidRPr="00973792">
        <w:rPr>
          <w:rFonts w:ascii="Arial" w:hAnsi="Arial" w:cs="Arial"/>
          <w:b/>
          <w:sz w:val="22"/>
          <w:szCs w:val="22"/>
        </w:rPr>
        <w:t>___</w:t>
      </w:r>
      <w:r w:rsidRPr="00973792">
        <w:rPr>
          <w:rFonts w:ascii="Arial" w:hAnsi="Arial" w:cs="Arial"/>
          <w:sz w:val="22"/>
          <w:szCs w:val="22"/>
        </w:rPr>
        <w:t xml:space="preserve"> de </w:t>
      </w:r>
      <w:r w:rsidRPr="00973792">
        <w:rPr>
          <w:rFonts w:ascii="Arial" w:hAnsi="Arial" w:cs="Arial"/>
          <w:b/>
          <w:sz w:val="22"/>
          <w:szCs w:val="22"/>
        </w:rPr>
        <w:t>_______</w:t>
      </w:r>
      <w:r w:rsidRPr="00973792">
        <w:rPr>
          <w:rFonts w:ascii="Arial" w:hAnsi="Arial" w:cs="Arial"/>
          <w:sz w:val="22"/>
          <w:szCs w:val="22"/>
        </w:rPr>
        <w:t xml:space="preserve"> </w:t>
      </w:r>
      <w:proofErr w:type="spellStart"/>
      <w:r w:rsidRPr="00973792">
        <w:rPr>
          <w:rFonts w:ascii="Arial" w:hAnsi="Arial" w:cs="Arial"/>
          <w:sz w:val="22"/>
          <w:szCs w:val="22"/>
        </w:rPr>
        <w:t>de</w:t>
      </w:r>
      <w:proofErr w:type="spellEnd"/>
      <w:r w:rsidRPr="00973792">
        <w:rPr>
          <w:rFonts w:ascii="Arial" w:hAnsi="Arial" w:cs="Arial"/>
          <w:sz w:val="22"/>
          <w:szCs w:val="22"/>
        </w:rPr>
        <w:t xml:space="preserve"> </w:t>
      </w:r>
      <w:r w:rsidRPr="00973792">
        <w:rPr>
          <w:rFonts w:ascii="Arial" w:hAnsi="Arial" w:cs="Arial"/>
          <w:b/>
          <w:sz w:val="22"/>
          <w:szCs w:val="22"/>
        </w:rPr>
        <w:t>______</w:t>
      </w:r>
      <w:r w:rsidRPr="00973792">
        <w:rPr>
          <w:rFonts w:ascii="Arial" w:hAnsi="Arial" w:cs="Arial"/>
          <w:sz w:val="22"/>
          <w:szCs w:val="22"/>
        </w:rPr>
        <w:t xml:space="preserve">, emitido por la </w:t>
      </w:r>
      <w:r w:rsidRPr="00973792">
        <w:rPr>
          <w:rFonts w:ascii="Arial" w:hAnsi="Arial" w:cs="Arial"/>
          <w:b/>
          <w:sz w:val="22"/>
          <w:szCs w:val="22"/>
        </w:rPr>
        <w:t>_____________________</w:t>
      </w:r>
      <w:r w:rsidRPr="00973792">
        <w:rPr>
          <w:rFonts w:ascii="Arial" w:hAnsi="Arial" w:cs="Arial"/>
          <w:sz w:val="22"/>
          <w:szCs w:val="22"/>
        </w:rPr>
        <w:t>.</w:t>
      </w:r>
    </w:p>
    <w:p w14:paraId="4B25F79D" w14:textId="77777777" w:rsidR="00355218" w:rsidRPr="00973792" w:rsidRDefault="00355218" w:rsidP="00C41C90">
      <w:pPr>
        <w:pStyle w:val="Textoindependiente"/>
        <w:rPr>
          <w:rFonts w:ascii="Arial" w:hAnsi="Arial" w:cs="Arial"/>
        </w:rPr>
      </w:pPr>
    </w:p>
    <w:p w14:paraId="01BB4C41" w14:textId="109D94C7" w:rsidR="00AB78BE" w:rsidRPr="00973792" w:rsidRDefault="00355218" w:rsidP="00AB78BE">
      <w:pPr>
        <w:pStyle w:val="Textoindependiente"/>
        <w:tabs>
          <w:tab w:val="left" w:pos="4679"/>
          <w:tab w:val="left" w:pos="7688"/>
        </w:tabs>
        <w:ind w:left="426" w:right="118" w:hanging="426"/>
        <w:rPr>
          <w:rFonts w:ascii="Arial" w:hAnsi="Arial" w:cs="Arial"/>
        </w:rPr>
      </w:pPr>
      <w:r w:rsidRPr="00973792">
        <w:rPr>
          <w:rFonts w:ascii="Arial" w:hAnsi="Arial" w:cs="Arial"/>
          <w:b/>
        </w:rPr>
        <w:t>I</w:t>
      </w:r>
      <w:r w:rsidR="00993792" w:rsidRPr="00973792">
        <w:rPr>
          <w:rFonts w:ascii="Arial" w:hAnsi="Arial" w:cs="Arial"/>
          <w:b/>
        </w:rPr>
        <w:t>.5</w:t>
      </w:r>
      <w:r w:rsidRPr="00973792">
        <w:rPr>
          <w:rFonts w:ascii="Arial" w:hAnsi="Arial" w:cs="Arial"/>
          <w:b/>
        </w:rPr>
        <w:t xml:space="preserve">.- </w:t>
      </w:r>
      <w:r w:rsidRPr="00973792">
        <w:rPr>
          <w:rFonts w:ascii="Arial" w:hAnsi="Arial" w:cs="Arial"/>
        </w:rPr>
        <w:t>Para cubrir las erogaciones que se deriven del presente contrato, la Secretaría de Hacienda y Crédito Público autorizó la inversión correspondiente a la obra objeto de este contrato, mediante el acuerdo</w:t>
      </w:r>
      <w:r w:rsidRPr="00973792">
        <w:rPr>
          <w:rFonts w:ascii="Arial" w:hAnsi="Arial" w:cs="Arial"/>
          <w:spacing w:val="-2"/>
        </w:rPr>
        <w:t xml:space="preserve"> </w:t>
      </w:r>
      <w:r w:rsidR="00FC2305">
        <w:rPr>
          <w:rFonts w:ascii="Arial" w:hAnsi="Arial" w:cs="Arial"/>
          <w:b/>
          <w:sz w:val="36"/>
          <w:szCs w:val="36"/>
        </w:rPr>
        <w:t>26</w:t>
      </w:r>
      <w:r w:rsidR="00FC2305" w:rsidRPr="001011BC">
        <w:rPr>
          <w:rFonts w:ascii="Arial" w:hAnsi="Arial" w:cs="Arial"/>
          <w:highlight w:val="lightGray"/>
        </w:rPr>
        <w:t xml:space="preserve"> </w:t>
      </w:r>
      <w:r w:rsidRPr="001011BC">
        <w:rPr>
          <w:rFonts w:ascii="Arial" w:hAnsi="Arial" w:cs="Arial"/>
          <w:highlight w:val="lightGray"/>
        </w:rPr>
        <w:t>[</w:t>
      </w:r>
      <w:r w:rsidRPr="001011BC">
        <w:rPr>
          <w:rFonts w:ascii="Arial" w:hAnsi="Arial" w:cs="Arial"/>
          <w:highlight w:val="lightGray"/>
          <w:u w:val="single"/>
        </w:rPr>
        <w:t>NÚMERO DE AUTORIZACIÓN DE PROYECTO DE CARTERA</w:t>
      </w:r>
      <w:r w:rsidRPr="001011BC">
        <w:rPr>
          <w:rFonts w:ascii="Arial" w:hAnsi="Arial" w:cs="Arial"/>
          <w:highlight w:val="lightGray"/>
        </w:rPr>
        <w:t>]</w:t>
      </w:r>
      <w:r w:rsidRPr="00973792">
        <w:rPr>
          <w:rFonts w:ascii="Arial" w:hAnsi="Arial" w:cs="Arial"/>
        </w:rPr>
        <w:t xml:space="preserve"> de fecha</w:t>
      </w:r>
      <w:r w:rsidRPr="00973792">
        <w:rPr>
          <w:rFonts w:ascii="Arial" w:hAnsi="Arial" w:cs="Arial"/>
          <w:spacing w:val="-1"/>
        </w:rPr>
        <w:t xml:space="preserve"> </w:t>
      </w:r>
      <w:r w:rsidR="00FC2305">
        <w:rPr>
          <w:rFonts w:ascii="Arial" w:hAnsi="Arial" w:cs="Arial"/>
          <w:b/>
          <w:sz w:val="36"/>
          <w:szCs w:val="36"/>
        </w:rPr>
        <w:t>27</w:t>
      </w:r>
      <w:r w:rsidR="00FC2305" w:rsidRPr="001011BC">
        <w:rPr>
          <w:rFonts w:ascii="Arial" w:hAnsi="Arial" w:cs="Arial"/>
          <w:spacing w:val="-1"/>
          <w:highlight w:val="lightGray"/>
        </w:rPr>
        <w:t xml:space="preserve"> </w:t>
      </w:r>
      <w:r w:rsidRPr="001011BC">
        <w:rPr>
          <w:rFonts w:ascii="Arial" w:hAnsi="Arial" w:cs="Arial"/>
          <w:spacing w:val="-1"/>
          <w:highlight w:val="lightGray"/>
        </w:rPr>
        <w:t>[</w:t>
      </w:r>
      <w:r w:rsidRPr="001011BC">
        <w:rPr>
          <w:rFonts w:ascii="Arial" w:hAnsi="Arial" w:cs="Arial"/>
          <w:highlight w:val="lightGray"/>
        </w:rPr>
        <w:t>COLOCAR FECHA DEL OFICIO DE AUTORIZACION]</w:t>
      </w:r>
      <w:r w:rsidRPr="00973792">
        <w:rPr>
          <w:rFonts w:ascii="Arial" w:hAnsi="Arial" w:cs="Arial"/>
        </w:rPr>
        <w:t>.</w:t>
      </w:r>
    </w:p>
    <w:p w14:paraId="17732FE7" w14:textId="77777777" w:rsidR="00AB78BE" w:rsidRPr="00973792" w:rsidRDefault="00AB78BE" w:rsidP="00AB78BE">
      <w:pPr>
        <w:pStyle w:val="Textoindependiente"/>
        <w:tabs>
          <w:tab w:val="left" w:pos="4679"/>
          <w:tab w:val="left" w:pos="7688"/>
        </w:tabs>
        <w:ind w:left="426" w:right="118" w:hanging="426"/>
        <w:rPr>
          <w:rFonts w:ascii="Arial" w:hAnsi="Arial" w:cs="Arial"/>
        </w:rPr>
      </w:pPr>
      <w:bookmarkStart w:id="1" w:name="_Hlk41485062"/>
    </w:p>
    <w:p w14:paraId="2C229B56" w14:textId="13687586" w:rsidR="00355218" w:rsidRPr="00973792" w:rsidRDefault="00FC2305" w:rsidP="0099064B">
      <w:pPr>
        <w:pStyle w:val="Textoindependiente"/>
        <w:tabs>
          <w:tab w:val="left" w:pos="426"/>
        </w:tabs>
        <w:ind w:left="426" w:right="118"/>
        <w:rPr>
          <w:rFonts w:ascii="Arial" w:hAnsi="Arial" w:cs="Arial"/>
          <w:bCs/>
        </w:rPr>
      </w:pPr>
      <w:r w:rsidRPr="001011BC">
        <w:rPr>
          <w:rFonts w:ascii="Arial" w:hAnsi="Arial" w:cs="Arial"/>
          <w:bCs/>
          <w:highlight w:val="cyan"/>
        </w:rPr>
        <w:t xml:space="preserve">En caso de </w:t>
      </w:r>
      <w:proofErr w:type="spellStart"/>
      <w:r w:rsidRPr="001011BC">
        <w:rPr>
          <w:rFonts w:ascii="Arial" w:hAnsi="Arial" w:cs="Arial"/>
          <w:bCs/>
          <w:highlight w:val="cyan"/>
        </w:rPr>
        <w:t>plurianualidad</w:t>
      </w:r>
      <w:proofErr w:type="spellEnd"/>
      <w:r>
        <w:rPr>
          <w:rFonts w:ascii="Arial" w:hAnsi="Arial" w:cs="Arial"/>
          <w:bCs/>
        </w:rPr>
        <w:t xml:space="preserve"> </w:t>
      </w:r>
      <w:r w:rsidR="00AB78BE" w:rsidRPr="00973792">
        <w:rPr>
          <w:rFonts w:ascii="Arial" w:hAnsi="Arial" w:cs="Arial"/>
          <w:bCs/>
        </w:rPr>
        <w:t xml:space="preserve">La SHCP (Titular de la entidad en su caso) autorizo la </w:t>
      </w:r>
      <w:proofErr w:type="spellStart"/>
      <w:r w:rsidR="00AB78BE" w:rsidRPr="00973792">
        <w:rPr>
          <w:rFonts w:ascii="Arial" w:hAnsi="Arial" w:cs="Arial"/>
          <w:bCs/>
        </w:rPr>
        <w:lastRenderedPageBreak/>
        <w:t>p</w:t>
      </w:r>
      <w:r w:rsidR="00993792" w:rsidRPr="00973792">
        <w:rPr>
          <w:rFonts w:ascii="Arial" w:hAnsi="Arial" w:cs="Arial"/>
          <w:bCs/>
        </w:rPr>
        <w:t>l</w:t>
      </w:r>
      <w:r w:rsidR="00AB78BE" w:rsidRPr="00973792">
        <w:rPr>
          <w:rFonts w:ascii="Arial" w:hAnsi="Arial" w:cs="Arial"/>
          <w:bCs/>
        </w:rPr>
        <w:t>urianualidad</w:t>
      </w:r>
      <w:proofErr w:type="spellEnd"/>
      <w:r w:rsidR="00AB78BE" w:rsidRPr="00973792">
        <w:rPr>
          <w:rFonts w:ascii="Arial" w:hAnsi="Arial" w:cs="Arial"/>
          <w:bCs/>
        </w:rPr>
        <w:t xml:space="preserve"> mediante el oficio </w:t>
      </w:r>
      <w:r>
        <w:rPr>
          <w:rFonts w:ascii="Arial" w:hAnsi="Arial" w:cs="Arial"/>
          <w:b/>
          <w:sz w:val="36"/>
          <w:szCs w:val="36"/>
        </w:rPr>
        <w:t>28</w:t>
      </w:r>
      <w:r w:rsidR="00AB78BE" w:rsidRPr="001011BC">
        <w:rPr>
          <w:rFonts w:ascii="Arial" w:hAnsi="Arial" w:cs="Arial"/>
          <w:bCs/>
          <w:highlight w:val="lightGray"/>
        </w:rPr>
        <w:t>NumeroOficio</w:t>
      </w:r>
    </w:p>
    <w:bookmarkEnd w:id="1"/>
    <w:p w14:paraId="4613B96D" w14:textId="77777777" w:rsidR="00AB78BE" w:rsidRPr="00973792" w:rsidRDefault="00AB78BE" w:rsidP="0099064B">
      <w:pPr>
        <w:pStyle w:val="Textoindependiente"/>
        <w:tabs>
          <w:tab w:val="left" w:pos="4679"/>
          <w:tab w:val="left" w:pos="7688"/>
        </w:tabs>
        <w:ind w:right="118"/>
        <w:rPr>
          <w:rFonts w:ascii="Arial" w:hAnsi="Arial" w:cs="Arial"/>
          <w:bCs/>
        </w:rPr>
      </w:pPr>
    </w:p>
    <w:p w14:paraId="46AE008B" w14:textId="0F80D7B7" w:rsidR="00355218" w:rsidRPr="00973792" w:rsidRDefault="00355218" w:rsidP="00C41C90">
      <w:pPr>
        <w:tabs>
          <w:tab w:val="left" w:pos="426"/>
        </w:tabs>
        <w:ind w:left="426" w:hanging="426"/>
        <w:jc w:val="both"/>
        <w:rPr>
          <w:rFonts w:ascii="Arial" w:hAnsi="Arial" w:cs="Arial"/>
          <w:sz w:val="22"/>
          <w:szCs w:val="22"/>
        </w:rPr>
      </w:pPr>
      <w:r w:rsidRPr="00973792">
        <w:rPr>
          <w:rFonts w:ascii="Arial" w:hAnsi="Arial" w:cs="Arial"/>
          <w:b/>
          <w:sz w:val="22"/>
          <w:szCs w:val="22"/>
        </w:rPr>
        <w:t>I.</w:t>
      </w:r>
      <w:r w:rsidR="00993792" w:rsidRPr="00973792">
        <w:rPr>
          <w:rFonts w:ascii="Arial" w:hAnsi="Arial" w:cs="Arial"/>
          <w:b/>
          <w:sz w:val="22"/>
          <w:szCs w:val="22"/>
        </w:rPr>
        <w:t>6</w:t>
      </w:r>
      <w:r w:rsidRPr="00973792">
        <w:rPr>
          <w:rFonts w:ascii="Arial" w:hAnsi="Arial" w:cs="Arial"/>
          <w:sz w:val="22"/>
          <w:szCs w:val="22"/>
        </w:rPr>
        <w:tab/>
        <w:t xml:space="preserve">Para efectos fiscales las Autoridades Hacendarias le han asignado el Registro Federal de Contribuyentes </w:t>
      </w:r>
      <w:proofErr w:type="spellStart"/>
      <w:r w:rsidRPr="00973792">
        <w:rPr>
          <w:rFonts w:ascii="Arial" w:hAnsi="Arial" w:cs="Arial"/>
          <w:b/>
          <w:sz w:val="22"/>
          <w:szCs w:val="22"/>
        </w:rPr>
        <w:t>N°</w:t>
      </w:r>
      <w:proofErr w:type="spellEnd"/>
      <w:r w:rsidRPr="00973792">
        <w:rPr>
          <w:rFonts w:ascii="Arial" w:hAnsi="Arial" w:cs="Arial"/>
          <w:b/>
          <w:sz w:val="22"/>
          <w:szCs w:val="22"/>
        </w:rPr>
        <w:t xml:space="preserve"> </w:t>
      </w:r>
      <w:r w:rsidR="00FC2305">
        <w:rPr>
          <w:rFonts w:ascii="Arial" w:hAnsi="Arial" w:cs="Arial"/>
          <w:b/>
          <w:sz w:val="36"/>
          <w:szCs w:val="36"/>
        </w:rPr>
        <w:t>29</w:t>
      </w:r>
      <w:r w:rsidR="00FC2305" w:rsidRPr="001011BC">
        <w:rPr>
          <w:rFonts w:ascii="Arial" w:hAnsi="Arial" w:cs="Arial"/>
          <w:b/>
          <w:sz w:val="22"/>
          <w:szCs w:val="22"/>
          <w:highlight w:val="lightGray"/>
        </w:rPr>
        <w:t xml:space="preserve"> </w:t>
      </w:r>
      <w:r w:rsidRPr="001011BC">
        <w:rPr>
          <w:rFonts w:ascii="Arial" w:hAnsi="Arial" w:cs="Arial"/>
          <w:b/>
          <w:sz w:val="22"/>
          <w:szCs w:val="22"/>
          <w:highlight w:val="lightGray"/>
        </w:rPr>
        <w:t>(RFC DEPENDENCIA O ENTIDAD)</w:t>
      </w:r>
      <w:r w:rsidRPr="00973792">
        <w:rPr>
          <w:rFonts w:ascii="Arial" w:hAnsi="Arial" w:cs="Arial"/>
          <w:sz w:val="22"/>
          <w:szCs w:val="22"/>
        </w:rPr>
        <w:t>.</w:t>
      </w:r>
    </w:p>
    <w:p w14:paraId="1C57A738" w14:textId="77777777" w:rsidR="00355218" w:rsidRPr="00973792" w:rsidRDefault="00355218" w:rsidP="00C41C90">
      <w:pPr>
        <w:tabs>
          <w:tab w:val="left" w:pos="426"/>
        </w:tabs>
        <w:ind w:left="426" w:hanging="426"/>
        <w:jc w:val="both"/>
        <w:rPr>
          <w:rFonts w:ascii="Arial" w:hAnsi="Arial" w:cs="Arial"/>
          <w:caps/>
          <w:sz w:val="22"/>
          <w:szCs w:val="22"/>
        </w:rPr>
      </w:pPr>
    </w:p>
    <w:p w14:paraId="69B6D733" w14:textId="6B6D092F" w:rsidR="00355218" w:rsidRPr="00973792" w:rsidRDefault="00355218" w:rsidP="00C41C90">
      <w:pPr>
        <w:tabs>
          <w:tab w:val="left" w:pos="426"/>
        </w:tabs>
        <w:ind w:left="426" w:hanging="426"/>
        <w:jc w:val="both"/>
        <w:rPr>
          <w:rFonts w:ascii="Arial" w:hAnsi="Arial" w:cs="Arial"/>
          <w:sz w:val="22"/>
          <w:szCs w:val="22"/>
        </w:rPr>
      </w:pPr>
      <w:r w:rsidRPr="00973792">
        <w:rPr>
          <w:rFonts w:ascii="Arial" w:hAnsi="Arial" w:cs="Arial"/>
          <w:b/>
          <w:sz w:val="22"/>
          <w:szCs w:val="22"/>
        </w:rPr>
        <w:t>I.</w:t>
      </w:r>
      <w:r w:rsidR="00993792" w:rsidRPr="00973792">
        <w:rPr>
          <w:rFonts w:ascii="Arial" w:hAnsi="Arial" w:cs="Arial"/>
          <w:b/>
          <w:sz w:val="22"/>
          <w:szCs w:val="22"/>
        </w:rPr>
        <w:t>7</w:t>
      </w:r>
      <w:r w:rsidRPr="00973792">
        <w:rPr>
          <w:rFonts w:ascii="Arial" w:hAnsi="Arial" w:cs="Arial"/>
          <w:sz w:val="22"/>
          <w:szCs w:val="22"/>
        </w:rPr>
        <w:tab/>
        <w:t xml:space="preserve">Tiene establecido su domicilio en </w:t>
      </w:r>
      <w:r w:rsidR="00FC2305">
        <w:rPr>
          <w:rFonts w:ascii="Arial" w:hAnsi="Arial" w:cs="Arial"/>
          <w:b/>
          <w:sz w:val="36"/>
          <w:szCs w:val="36"/>
        </w:rPr>
        <w:t>30</w:t>
      </w:r>
      <w:r w:rsidRPr="00973792">
        <w:rPr>
          <w:rFonts w:ascii="Arial" w:hAnsi="Arial" w:cs="Arial"/>
          <w:sz w:val="22"/>
          <w:szCs w:val="22"/>
          <w:highlight w:val="magenta"/>
        </w:rPr>
        <w:t>________________________________________</w:t>
      </w:r>
      <w:r w:rsidRPr="00973792">
        <w:rPr>
          <w:rFonts w:ascii="Arial" w:hAnsi="Arial" w:cs="Arial"/>
          <w:sz w:val="22"/>
          <w:szCs w:val="22"/>
        </w:rPr>
        <w:t xml:space="preserve"> mismo que señala para los fines y efectos legales del presente contrato.</w:t>
      </w:r>
    </w:p>
    <w:p w14:paraId="1B5E7A38" w14:textId="77777777" w:rsidR="00507388" w:rsidRPr="00973792" w:rsidRDefault="00507388" w:rsidP="00C41C90">
      <w:pPr>
        <w:tabs>
          <w:tab w:val="left" w:pos="426"/>
        </w:tabs>
        <w:ind w:left="426" w:hanging="426"/>
        <w:jc w:val="both"/>
        <w:rPr>
          <w:rFonts w:ascii="Arial" w:hAnsi="Arial" w:cs="Arial"/>
          <w:sz w:val="22"/>
          <w:szCs w:val="22"/>
        </w:rPr>
      </w:pPr>
    </w:p>
    <w:p w14:paraId="59AFCA3B" w14:textId="4C754CEF" w:rsidR="00507388" w:rsidRPr="00973792" w:rsidRDefault="00507388" w:rsidP="00507388">
      <w:pPr>
        <w:tabs>
          <w:tab w:val="left" w:pos="426"/>
        </w:tabs>
        <w:ind w:left="426" w:hanging="426"/>
        <w:jc w:val="both"/>
        <w:rPr>
          <w:rFonts w:ascii="Arial" w:hAnsi="Arial" w:cs="Arial"/>
          <w:sz w:val="22"/>
          <w:szCs w:val="22"/>
        </w:rPr>
      </w:pPr>
      <w:r w:rsidRPr="00973792">
        <w:rPr>
          <w:rFonts w:ascii="Arial" w:hAnsi="Arial" w:cs="Arial"/>
          <w:b/>
          <w:sz w:val="22"/>
          <w:szCs w:val="22"/>
        </w:rPr>
        <w:t>I.</w:t>
      </w:r>
      <w:r w:rsidR="00993792" w:rsidRPr="00973792">
        <w:rPr>
          <w:rFonts w:ascii="Arial" w:hAnsi="Arial" w:cs="Arial"/>
          <w:b/>
          <w:sz w:val="22"/>
          <w:szCs w:val="22"/>
        </w:rPr>
        <w:t xml:space="preserve">8  </w:t>
      </w:r>
      <w:r w:rsidRPr="00973792">
        <w:rPr>
          <w:rFonts w:ascii="Arial" w:hAnsi="Arial" w:cs="Arial"/>
          <w:b/>
          <w:sz w:val="22"/>
          <w:szCs w:val="22"/>
        </w:rPr>
        <w:t xml:space="preserve"> </w:t>
      </w:r>
      <w:r w:rsidRPr="00973792">
        <w:rPr>
          <w:rFonts w:ascii="Arial" w:hAnsi="Arial" w:cs="Arial"/>
          <w:sz w:val="22"/>
          <w:szCs w:val="22"/>
        </w:rPr>
        <w:t xml:space="preserve">Que los datos personales proporcionados </w:t>
      </w:r>
      <w:r w:rsidR="009F6F2B" w:rsidRPr="00973792">
        <w:rPr>
          <w:rFonts w:ascii="Arial" w:hAnsi="Arial" w:cs="Arial"/>
          <w:sz w:val="22"/>
          <w:szCs w:val="22"/>
        </w:rPr>
        <w:t>por</w:t>
      </w:r>
      <w:r w:rsidRPr="00973792">
        <w:rPr>
          <w:rFonts w:ascii="Arial" w:hAnsi="Arial" w:cs="Arial"/>
          <w:sz w:val="22"/>
          <w:szCs w:val="22"/>
        </w:rPr>
        <w:t xml:space="preserve"> </w:t>
      </w:r>
      <w:r w:rsidRPr="00973792">
        <w:rPr>
          <w:rFonts w:ascii="Arial" w:hAnsi="Arial" w:cs="Arial"/>
          <w:bCs/>
          <w:sz w:val="22"/>
          <w:szCs w:val="22"/>
        </w:rPr>
        <w:t>“</w:t>
      </w:r>
      <w:r w:rsidRPr="00973792">
        <w:rPr>
          <w:rFonts w:ascii="Arial" w:hAnsi="Arial" w:cs="Arial"/>
          <w:b/>
          <w:bCs/>
          <w:sz w:val="22"/>
          <w:szCs w:val="22"/>
        </w:rPr>
        <w:t>EL CONTRATISTA”</w:t>
      </w:r>
      <w:r w:rsidRPr="00973792">
        <w:rPr>
          <w:rFonts w:ascii="Arial" w:hAnsi="Arial" w:cs="Arial"/>
          <w:bCs/>
          <w:sz w:val="22"/>
          <w:szCs w:val="22"/>
        </w:rPr>
        <w:t xml:space="preserve"> </w:t>
      </w:r>
      <w:r w:rsidRPr="00973792">
        <w:rPr>
          <w:rFonts w:ascii="Arial" w:hAnsi="Arial" w:cs="Arial"/>
          <w:sz w:val="22"/>
          <w:szCs w:val="22"/>
        </w:rPr>
        <w:t xml:space="preserve">a  </w:t>
      </w:r>
      <w:r w:rsidRPr="00973792">
        <w:rPr>
          <w:rFonts w:ascii="Arial" w:hAnsi="Arial" w:cs="Arial"/>
          <w:b/>
          <w:bCs/>
          <w:sz w:val="22"/>
          <w:szCs w:val="22"/>
        </w:rPr>
        <w:t>“LA DEPENDENCIA O ENTIDAD”</w:t>
      </w:r>
      <w:r w:rsidRPr="00973792">
        <w:rPr>
          <w:rFonts w:ascii="Arial" w:hAnsi="Arial" w:cs="Arial"/>
          <w:sz w:val="22"/>
          <w:szCs w:val="22"/>
        </w:rPr>
        <w:t>, tanto en formatos físicos como electrónicos, serán protegidos, en términos de lo dispuesto por los artículos 1, 3 y 110 de la Ley Federal de Transparencia y Acceso a la Información Pública, y 1, 3, 4, 7 y 100 de la Ley General de Transparencia y Acceso a la Información Pública, Ley General de Protección de Datos Personales en Posesión de Sujetos Obligados y demás disposiciones vigentes que resulten aplicables.</w:t>
      </w:r>
    </w:p>
    <w:p w14:paraId="12837F1A" w14:textId="77777777" w:rsidR="00507388" w:rsidRDefault="00507388" w:rsidP="00C41C90">
      <w:pPr>
        <w:tabs>
          <w:tab w:val="left" w:pos="426"/>
        </w:tabs>
        <w:ind w:left="426" w:hanging="426"/>
        <w:jc w:val="both"/>
        <w:rPr>
          <w:rFonts w:ascii="Arial" w:hAnsi="Arial" w:cs="Arial"/>
          <w:sz w:val="22"/>
          <w:szCs w:val="22"/>
        </w:rPr>
      </w:pPr>
    </w:p>
    <w:p w14:paraId="0AD0A1B5" w14:textId="5F16B9AE" w:rsidR="00F76162" w:rsidRPr="00973792" w:rsidRDefault="00F76162" w:rsidP="00F76162">
      <w:pPr>
        <w:jc w:val="both"/>
        <w:rPr>
          <w:rFonts w:ascii="Arial" w:hAnsi="Arial" w:cs="Arial"/>
          <w:sz w:val="22"/>
          <w:szCs w:val="22"/>
        </w:rPr>
      </w:pPr>
      <w:r w:rsidRPr="00F76162">
        <w:rPr>
          <w:rFonts w:ascii="Arial" w:hAnsi="Arial" w:cs="Arial"/>
          <w:b/>
          <w:bCs/>
          <w:sz w:val="22"/>
          <w:szCs w:val="22"/>
          <w:highlight w:val="cyan"/>
        </w:rPr>
        <w:t>En caso de ser necesario insertar más contratistas, insertar la sección de II.1 a II.10 tantas veces como sea necesaria por cada contratista.</w:t>
      </w:r>
    </w:p>
    <w:p w14:paraId="1B54E40D" w14:textId="77777777" w:rsidR="00BB4567" w:rsidRPr="00973792" w:rsidRDefault="00BB4567" w:rsidP="00C41C90">
      <w:pPr>
        <w:tabs>
          <w:tab w:val="left" w:pos="426"/>
        </w:tabs>
        <w:jc w:val="both"/>
        <w:rPr>
          <w:rFonts w:ascii="Arial" w:hAnsi="Arial" w:cs="Arial"/>
          <w:sz w:val="22"/>
          <w:szCs w:val="22"/>
        </w:rPr>
      </w:pPr>
    </w:p>
    <w:p w14:paraId="22BD8D62" w14:textId="347B79DB" w:rsidR="00BB4567" w:rsidRPr="00973792" w:rsidRDefault="00BB4567" w:rsidP="00C41C90">
      <w:pPr>
        <w:widowControl w:val="0"/>
        <w:tabs>
          <w:tab w:val="left" w:pos="426"/>
        </w:tabs>
        <w:ind w:left="426" w:hanging="426"/>
        <w:jc w:val="both"/>
        <w:rPr>
          <w:rFonts w:ascii="Arial" w:hAnsi="Arial" w:cs="Arial"/>
          <w:sz w:val="22"/>
          <w:szCs w:val="22"/>
        </w:rPr>
      </w:pPr>
      <w:r w:rsidRPr="00973792">
        <w:rPr>
          <w:rFonts w:ascii="Arial" w:hAnsi="Arial" w:cs="Arial"/>
          <w:b/>
          <w:sz w:val="22"/>
          <w:szCs w:val="22"/>
        </w:rPr>
        <w:t>II.</w:t>
      </w:r>
      <w:r w:rsidRPr="00973792">
        <w:rPr>
          <w:rFonts w:ascii="Arial" w:hAnsi="Arial" w:cs="Arial"/>
          <w:sz w:val="22"/>
          <w:szCs w:val="22"/>
        </w:rPr>
        <w:tab/>
      </w:r>
      <w:r w:rsidRPr="00973792">
        <w:rPr>
          <w:rFonts w:ascii="Arial" w:hAnsi="Arial" w:cs="Arial"/>
          <w:b/>
          <w:sz w:val="22"/>
          <w:szCs w:val="22"/>
        </w:rPr>
        <w:t xml:space="preserve">“EL </w:t>
      </w:r>
      <w:r w:rsidR="001A1241" w:rsidRPr="00973792">
        <w:rPr>
          <w:rFonts w:ascii="Arial" w:hAnsi="Arial" w:cs="Arial"/>
          <w:b/>
          <w:sz w:val="22"/>
          <w:szCs w:val="22"/>
        </w:rPr>
        <w:t>CONTRATISTA</w:t>
      </w:r>
      <w:r w:rsidRPr="00973792">
        <w:rPr>
          <w:rFonts w:ascii="Arial" w:hAnsi="Arial" w:cs="Arial"/>
          <w:b/>
          <w:sz w:val="22"/>
          <w:szCs w:val="22"/>
        </w:rPr>
        <w:t>”</w:t>
      </w:r>
      <w:r w:rsidRPr="00973792">
        <w:rPr>
          <w:rFonts w:ascii="Arial" w:hAnsi="Arial" w:cs="Arial"/>
          <w:sz w:val="22"/>
          <w:szCs w:val="22"/>
        </w:rPr>
        <w:t xml:space="preserve"> declara que:</w:t>
      </w:r>
    </w:p>
    <w:p w14:paraId="5CE5A717" w14:textId="7785A8DF" w:rsidR="00BB4567" w:rsidRPr="00973792" w:rsidRDefault="00BB4567" w:rsidP="00C41C90">
      <w:pPr>
        <w:widowControl w:val="0"/>
        <w:tabs>
          <w:tab w:val="left" w:pos="426"/>
        </w:tabs>
        <w:ind w:left="426" w:hanging="426"/>
        <w:jc w:val="both"/>
        <w:rPr>
          <w:rFonts w:ascii="Arial" w:hAnsi="Arial" w:cs="Arial"/>
          <w:sz w:val="22"/>
          <w:szCs w:val="22"/>
        </w:rPr>
      </w:pPr>
    </w:p>
    <w:p w14:paraId="5952A5F1" w14:textId="171F939C" w:rsidR="004F72AF" w:rsidRPr="00973792" w:rsidRDefault="004F72AF" w:rsidP="00C41C90">
      <w:pPr>
        <w:tabs>
          <w:tab w:val="left" w:pos="426"/>
        </w:tabs>
        <w:ind w:left="426" w:hanging="426"/>
        <w:jc w:val="both"/>
        <w:rPr>
          <w:rFonts w:ascii="Arial" w:hAnsi="Arial" w:cs="Arial"/>
          <w:sz w:val="22"/>
          <w:szCs w:val="22"/>
        </w:rPr>
      </w:pPr>
      <w:r w:rsidRPr="00973792">
        <w:rPr>
          <w:rFonts w:ascii="Arial" w:hAnsi="Arial" w:cs="Arial"/>
          <w:b/>
          <w:sz w:val="22"/>
          <w:szCs w:val="22"/>
        </w:rPr>
        <w:t>II.1</w:t>
      </w:r>
      <w:r w:rsidRPr="00973792">
        <w:rPr>
          <w:rFonts w:ascii="Arial" w:hAnsi="Arial" w:cs="Arial"/>
          <w:sz w:val="22"/>
          <w:szCs w:val="22"/>
        </w:rPr>
        <w:tab/>
        <w:t xml:space="preserve">Es una persona </w:t>
      </w:r>
      <w:r w:rsidR="00FC2305">
        <w:rPr>
          <w:rFonts w:ascii="Arial" w:hAnsi="Arial" w:cs="Arial"/>
          <w:b/>
          <w:sz w:val="36"/>
          <w:szCs w:val="36"/>
        </w:rPr>
        <w:t>31</w:t>
      </w:r>
      <w:r w:rsidR="00FC2305" w:rsidRPr="001011BC">
        <w:rPr>
          <w:rFonts w:ascii="Arial" w:hAnsi="Arial" w:cs="Arial"/>
          <w:b/>
          <w:sz w:val="22"/>
          <w:szCs w:val="22"/>
          <w:highlight w:val="lightGray"/>
        </w:rPr>
        <w:t xml:space="preserve"> </w:t>
      </w:r>
      <w:r w:rsidRPr="001011BC">
        <w:rPr>
          <w:rFonts w:ascii="Arial" w:hAnsi="Arial" w:cs="Arial"/>
          <w:b/>
          <w:sz w:val="22"/>
          <w:szCs w:val="22"/>
          <w:highlight w:val="lightGray"/>
        </w:rPr>
        <w:t>(FISICA O MORAL)</w:t>
      </w:r>
      <w:r w:rsidRPr="00973792">
        <w:rPr>
          <w:rFonts w:ascii="Arial" w:hAnsi="Arial" w:cs="Arial"/>
          <w:sz w:val="22"/>
          <w:szCs w:val="22"/>
        </w:rPr>
        <w:t xml:space="preserve"> </w:t>
      </w:r>
      <w:r w:rsidR="00FC2305">
        <w:rPr>
          <w:rFonts w:ascii="Arial" w:hAnsi="Arial" w:cs="Arial"/>
          <w:b/>
          <w:sz w:val="36"/>
          <w:szCs w:val="36"/>
        </w:rPr>
        <w:t>32</w:t>
      </w:r>
      <w:r w:rsidRPr="001011BC">
        <w:rPr>
          <w:rFonts w:ascii="Arial" w:hAnsi="Arial" w:cs="Arial"/>
          <w:sz w:val="22"/>
          <w:szCs w:val="22"/>
          <w:highlight w:val="magenta"/>
        </w:rPr>
        <w:t xml:space="preserve">legalmente constituida mediante </w:t>
      </w:r>
      <w:r w:rsidRPr="00FC2305">
        <w:rPr>
          <w:rFonts w:ascii="Arial" w:hAnsi="Arial" w:cs="Arial"/>
          <w:b/>
          <w:sz w:val="22"/>
          <w:szCs w:val="22"/>
          <w:highlight w:val="magenta"/>
        </w:rPr>
        <w:t>________________</w:t>
      </w:r>
      <w:r w:rsidRPr="00FC2305">
        <w:rPr>
          <w:rFonts w:ascii="Arial" w:hAnsi="Arial" w:cs="Arial"/>
          <w:sz w:val="22"/>
          <w:szCs w:val="22"/>
          <w:highlight w:val="magenta"/>
        </w:rPr>
        <w:t xml:space="preserve"> (Describir aquellos instrumentos públicos que le dan origen y en su caso los documentos de las modificaciones que se hubieran realizado),</w:t>
      </w:r>
      <w:r w:rsidRPr="001011BC">
        <w:rPr>
          <w:rFonts w:ascii="Arial" w:hAnsi="Arial" w:cs="Arial"/>
          <w:sz w:val="22"/>
          <w:szCs w:val="22"/>
          <w:highlight w:val="magenta"/>
        </w:rPr>
        <w:t xml:space="preserve"> denominada</w:t>
      </w:r>
      <w:r w:rsidRPr="00973792">
        <w:rPr>
          <w:rFonts w:ascii="Arial" w:hAnsi="Arial" w:cs="Arial"/>
          <w:sz w:val="22"/>
          <w:szCs w:val="22"/>
        </w:rPr>
        <w:t xml:space="preserve"> </w:t>
      </w:r>
      <w:r w:rsidR="00FC2305">
        <w:rPr>
          <w:rFonts w:ascii="Arial" w:hAnsi="Arial" w:cs="Arial"/>
          <w:b/>
          <w:sz w:val="36"/>
          <w:szCs w:val="36"/>
        </w:rPr>
        <w:t>33</w:t>
      </w:r>
      <w:r w:rsidR="00FC2305" w:rsidRPr="00973792">
        <w:rPr>
          <w:rFonts w:ascii="Arial" w:hAnsi="Arial" w:cs="Arial"/>
          <w:b/>
          <w:sz w:val="22"/>
          <w:szCs w:val="22"/>
          <w:highlight w:val="green"/>
          <w:u w:val="single"/>
        </w:rPr>
        <w:t xml:space="preserve"> </w:t>
      </w:r>
      <w:r w:rsidRPr="001011BC">
        <w:rPr>
          <w:rFonts w:ascii="Arial" w:hAnsi="Arial" w:cs="Arial"/>
          <w:b/>
          <w:sz w:val="22"/>
          <w:szCs w:val="22"/>
          <w:highlight w:val="lightGray"/>
          <w:u w:val="single"/>
        </w:rPr>
        <w:t>(NOMBRE O RAZÓN SOCIAL)</w:t>
      </w:r>
      <w:r w:rsidRPr="00973792">
        <w:rPr>
          <w:rFonts w:ascii="Arial" w:hAnsi="Arial" w:cs="Arial"/>
          <w:sz w:val="22"/>
          <w:szCs w:val="22"/>
        </w:rPr>
        <w:t>, cuyo objeto social es, entre otros,</w:t>
      </w:r>
      <w:r w:rsidR="00FC2305" w:rsidRPr="00FC2305">
        <w:rPr>
          <w:rFonts w:ascii="Arial" w:hAnsi="Arial" w:cs="Arial"/>
          <w:b/>
          <w:sz w:val="36"/>
          <w:szCs w:val="36"/>
        </w:rPr>
        <w:t xml:space="preserve"> </w:t>
      </w:r>
      <w:r w:rsidR="00FC2305">
        <w:rPr>
          <w:rFonts w:ascii="Arial" w:hAnsi="Arial" w:cs="Arial"/>
          <w:b/>
          <w:sz w:val="36"/>
          <w:szCs w:val="36"/>
        </w:rPr>
        <w:t>34</w:t>
      </w:r>
      <w:r w:rsidRPr="00973792">
        <w:rPr>
          <w:rFonts w:ascii="Arial" w:hAnsi="Arial" w:cs="Arial"/>
          <w:sz w:val="22"/>
          <w:szCs w:val="22"/>
        </w:rPr>
        <w:t xml:space="preserve"> </w:t>
      </w:r>
      <w:proofErr w:type="gramStart"/>
      <w:r w:rsidRPr="001011BC">
        <w:rPr>
          <w:rFonts w:ascii="Arial" w:hAnsi="Arial" w:cs="Arial"/>
          <w:b/>
          <w:sz w:val="22"/>
          <w:szCs w:val="22"/>
          <w:highlight w:val="lightGray"/>
        </w:rPr>
        <w:t>_(</w:t>
      </w:r>
      <w:proofErr w:type="gramEnd"/>
      <w:r w:rsidRPr="001011BC">
        <w:rPr>
          <w:rFonts w:ascii="Arial" w:hAnsi="Arial" w:cs="Arial"/>
          <w:b/>
          <w:sz w:val="22"/>
          <w:szCs w:val="22"/>
          <w:highlight w:val="lightGray"/>
        </w:rPr>
        <w:t>OBJETO SOCIAL)</w:t>
      </w:r>
      <w:r w:rsidRPr="00973792">
        <w:rPr>
          <w:rFonts w:ascii="Arial" w:hAnsi="Arial" w:cs="Arial"/>
          <w:sz w:val="22"/>
          <w:szCs w:val="22"/>
        </w:rPr>
        <w:t>.</w:t>
      </w:r>
    </w:p>
    <w:p w14:paraId="52B4F7F9" w14:textId="77777777" w:rsidR="004F72AF" w:rsidRPr="00973792" w:rsidRDefault="004F72AF" w:rsidP="00C41C90">
      <w:pPr>
        <w:tabs>
          <w:tab w:val="left" w:pos="426"/>
        </w:tabs>
        <w:jc w:val="both"/>
        <w:rPr>
          <w:rFonts w:ascii="Arial" w:hAnsi="Arial" w:cs="Arial"/>
          <w:sz w:val="22"/>
          <w:szCs w:val="22"/>
        </w:rPr>
      </w:pPr>
    </w:p>
    <w:p w14:paraId="0399FB1B" w14:textId="0486D6B3" w:rsidR="004F72AF" w:rsidRDefault="004F72AF" w:rsidP="00C41C90">
      <w:pPr>
        <w:tabs>
          <w:tab w:val="left" w:pos="426"/>
        </w:tabs>
        <w:ind w:left="426" w:hanging="426"/>
        <w:jc w:val="both"/>
        <w:rPr>
          <w:rFonts w:ascii="Arial" w:hAnsi="Arial" w:cs="Arial"/>
          <w:sz w:val="22"/>
          <w:szCs w:val="22"/>
        </w:rPr>
      </w:pPr>
      <w:r w:rsidRPr="00973792">
        <w:rPr>
          <w:rFonts w:ascii="Arial" w:hAnsi="Arial" w:cs="Arial"/>
          <w:b/>
          <w:sz w:val="22"/>
          <w:szCs w:val="22"/>
        </w:rPr>
        <w:t>II.2</w:t>
      </w:r>
      <w:r w:rsidRPr="00973792">
        <w:rPr>
          <w:rFonts w:ascii="Arial" w:hAnsi="Arial" w:cs="Arial"/>
          <w:sz w:val="22"/>
          <w:szCs w:val="22"/>
        </w:rPr>
        <w:tab/>
      </w:r>
      <w:r w:rsidR="00BA7E4C">
        <w:rPr>
          <w:rFonts w:ascii="Arial" w:hAnsi="Arial" w:cs="Arial"/>
          <w:b/>
          <w:sz w:val="36"/>
          <w:szCs w:val="36"/>
        </w:rPr>
        <w:t>35</w:t>
      </w:r>
      <w:r w:rsidRPr="001011BC">
        <w:rPr>
          <w:rFonts w:ascii="Arial" w:hAnsi="Arial" w:cs="Arial"/>
          <w:sz w:val="22"/>
          <w:szCs w:val="22"/>
          <w:highlight w:val="magenta"/>
        </w:rPr>
        <w:t>C.</w:t>
      </w:r>
      <w:r w:rsidRPr="001011BC">
        <w:rPr>
          <w:rFonts w:ascii="Arial" w:hAnsi="Arial" w:cs="Arial"/>
          <w:b/>
          <w:sz w:val="22"/>
          <w:szCs w:val="22"/>
          <w:highlight w:val="magenta"/>
        </w:rPr>
        <w:t>(</w:t>
      </w:r>
      <w:r w:rsidRPr="001011BC">
        <w:rPr>
          <w:rFonts w:ascii="Arial" w:hAnsi="Arial" w:cs="Arial"/>
          <w:b/>
          <w:sz w:val="22"/>
          <w:szCs w:val="22"/>
          <w:highlight w:val="magenta"/>
          <w:u w:val="single"/>
        </w:rPr>
        <w:t>NOMBRE DEL REPRESENTANTE LEGAL)</w:t>
      </w:r>
      <w:r w:rsidRPr="001011BC">
        <w:rPr>
          <w:rFonts w:ascii="Arial" w:hAnsi="Arial" w:cs="Arial"/>
          <w:sz w:val="22"/>
          <w:szCs w:val="22"/>
          <w:highlight w:val="magenta"/>
        </w:rPr>
        <w:t xml:space="preserve">, en su carácter de </w:t>
      </w:r>
      <w:r w:rsidRPr="00BA7E4C">
        <w:rPr>
          <w:rFonts w:ascii="Arial" w:hAnsi="Arial" w:cs="Arial"/>
          <w:b/>
          <w:sz w:val="22"/>
          <w:szCs w:val="22"/>
          <w:highlight w:val="magenta"/>
        </w:rPr>
        <w:t>__________________</w:t>
      </w:r>
      <w:r w:rsidRPr="001011BC">
        <w:rPr>
          <w:rFonts w:ascii="Arial" w:hAnsi="Arial" w:cs="Arial"/>
          <w:sz w:val="22"/>
          <w:szCs w:val="22"/>
          <w:highlight w:val="magenta"/>
        </w:rPr>
        <w:t>, cuenta con facultades suficientes para suscribir el presente contrato y obligar a su representada en los términos</w:t>
      </w:r>
      <w:r w:rsidR="00683244" w:rsidRPr="001011BC">
        <w:rPr>
          <w:rFonts w:ascii="Arial" w:hAnsi="Arial" w:cs="Arial"/>
          <w:sz w:val="22"/>
          <w:szCs w:val="22"/>
          <w:highlight w:val="magenta"/>
        </w:rPr>
        <w:t xml:space="preserve"> del presente instrumento</w:t>
      </w:r>
      <w:r w:rsidRPr="001011BC">
        <w:rPr>
          <w:rFonts w:ascii="Arial" w:hAnsi="Arial" w:cs="Arial"/>
          <w:sz w:val="22"/>
          <w:szCs w:val="22"/>
          <w:highlight w:val="magenta"/>
        </w:rPr>
        <w:t xml:space="preserve">, lo cual acredita mediante </w:t>
      </w:r>
      <w:r w:rsidR="00683244" w:rsidRPr="00BA7E4C">
        <w:rPr>
          <w:rFonts w:ascii="Arial" w:hAnsi="Arial" w:cs="Arial"/>
          <w:b/>
          <w:sz w:val="22"/>
          <w:szCs w:val="22"/>
          <w:highlight w:val="magenta"/>
        </w:rPr>
        <w:t>(acta constitutiva o poder entregado al representante legal)</w:t>
      </w:r>
      <w:r w:rsidRPr="00BA7E4C">
        <w:rPr>
          <w:rFonts w:ascii="Arial" w:hAnsi="Arial" w:cs="Arial"/>
          <w:b/>
          <w:sz w:val="22"/>
          <w:szCs w:val="22"/>
          <w:highlight w:val="magenta"/>
        </w:rPr>
        <w:t>________________________</w:t>
      </w:r>
      <w:r w:rsidRPr="001011BC">
        <w:rPr>
          <w:rFonts w:ascii="Arial" w:hAnsi="Arial" w:cs="Arial"/>
          <w:sz w:val="22"/>
          <w:szCs w:val="22"/>
          <w:highlight w:val="magenta"/>
        </w:rPr>
        <w:t>, mismo que bajo protesta de decir verdad manifiesta que no le han sido limitado ni revocado en forma alguna.</w:t>
      </w:r>
    </w:p>
    <w:p w14:paraId="40B4479C" w14:textId="77777777" w:rsidR="00985938" w:rsidRPr="00973792" w:rsidRDefault="00985938" w:rsidP="00C41C90">
      <w:pPr>
        <w:tabs>
          <w:tab w:val="left" w:pos="426"/>
        </w:tabs>
        <w:ind w:left="426" w:hanging="426"/>
        <w:jc w:val="both"/>
        <w:rPr>
          <w:rFonts w:ascii="Arial" w:hAnsi="Arial" w:cs="Arial"/>
          <w:sz w:val="22"/>
          <w:szCs w:val="22"/>
        </w:rPr>
      </w:pPr>
    </w:p>
    <w:p w14:paraId="2DE7F6F7" w14:textId="06DEF160" w:rsidR="00985938" w:rsidRPr="00DC7628" w:rsidRDefault="00985938" w:rsidP="00985938">
      <w:pPr>
        <w:tabs>
          <w:tab w:val="left" w:pos="426"/>
        </w:tabs>
        <w:ind w:left="426" w:hanging="426"/>
        <w:jc w:val="both"/>
        <w:rPr>
          <w:rFonts w:ascii="Arial" w:hAnsi="Arial" w:cs="Arial"/>
          <w:sz w:val="22"/>
          <w:szCs w:val="22"/>
        </w:rPr>
      </w:pPr>
      <w:r w:rsidRPr="00DC7628">
        <w:rPr>
          <w:rFonts w:ascii="Arial" w:hAnsi="Arial" w:cs="Arial"/>
          <w:sz w:val="22"/>
          <w:szCs w:val="22"/>
        </w:rPr>
        <w:tab/>
      </w:r>
      <w:bookmarkStart w:id="2" w:name="_Hlk43288666"/>
      <w:r w:rsidR="00BA7E4C" w:rsidRPr="001011BC">
        <w:rPr>
          <w:rFonts w:ascii="Arial" w:hAnsi="Arial" w:cs="Arial"/>
          <w:b/>
          <w:bCs/>
          <w:sz w:val="22"/>
          <w:szCs w:val="22"/>
          <w:highlight w:val="cyan"/>
        </w:rPr>
        <w:t>En caso de carácter Internacional con cobertura de tratados o internacional abierta</w:t>
      </w:r>
      <w:r w:rsidR="00BA7E4C">
        <w:rPr>
          <w:rFonts w:ascii="Arial" w:hAnsi="Arial" w:cs="Arial"/>
          <w:sz w:val="22"/>
          <w:szCs w:val="22"/>
        </w:rPr>
        <w:t xml:space="preserve"> </w:t>
      </w:r>
      <w:r w:rsidR="00BA7E4C">
        <w:rPr>
          <w:rFonts w:ascii="Arial" w:hAnsi="Arial" w:cs="Arial"/>
          <w:b/>
          <w:sz w:val="36"/>
          <w:szCs w:val="36"/>
        </w:rPr>
        <w:t>36</w:t>
      </w:r>
      <w:r w:rsidRPr="00DC7628">
        <w:rPr>
          <w:rFonts w:ascii="Arial" w:hAnsi="Arial" w:cs="Arial"/>
          <w:sz w:val="22"/>
          <w:szCs w:val="22"/>
        </w:rPr>
        <w:t>En el caso de personas con nacionalidad extranjera, presentan la documentación correspondiente debidamente apostillada.</w:t>
      </w:r>
      <w:bookmarkEnd w:id="2"/>
    </w:p>
    <w:p w14:paraId="4542E0A6" w14:textId="77777777" w:rsidR="004F72AF" w:rsidRPr="00973792" w:rsidRDefault="004F72AF" w:rsidP="00C41C90">
      <w:pPr>
        <w:tabs>
          <w:tab w:val="left" w:pos="426"/>
        </w:tabs>
        <w:ind w:left="426" w:hanging="426"/>
        <w:jc w:val="both"/>
        <w:rPr>
          <w:rFonts w:ascii="Arial" w:hAnsi="Arial" w:cs="Arial"/>
          <w:sz w:val="22"/>
          <w:szCs w:val="22"/>
        </w:rPr>
      </w:pPr>
    </w:p>
    <w:p w14:paraId="31B10FBB" w14:textId="6AE69F24" w:rsidR="004F72AF" w:rsidRPr="00973792" w:rsidRDefault="004F72AF" w:rsidP="00C41C90">
      <w:pPr>
        <w:tabs>
          <w:tab w:val="left" w:pos="426"/>
        </w:tabs>
        <w:ind w:left="426" w:hanging="426"/>
        <w:jc w:val="both"/>
        <w:rPr>
          <w:rFonts w:ascii="Arial" w:hAnsi="Arial" w:cs="Arial"/>
          <w:sz w:val="22"/>
          <w:szCs w:val="22"/>
        </w:rPr>
      </w:pPr>
      <w:r w:rsidRPr="00973792">
        <w:rPr>
          <w:rFonts w:ascii="Arial" w:hAnsi="Arial" w:cs="Arial"/>
          <w:b/>
          <w:sz w:val="22"/>
          <w:szCs w:val="22"/>
        </w:rPr>
        <w:t>II.3</w:t>
      </w:r>
      <w:r w:rsidR="009F6F2B" w:rsidRPr="00973792">
        <w:rPr>
          <w:rFonts w:ascii="Arial" w:hAnsi="Arial" w:cs="Arial"/>
          <w:sz w:val="22"/>
          <w:szCs w:val="22"/>
        </w:rPr>
        <w:t xml:space="preserve"> </w:t>
      </w:r>
      <w:r w:rsidRPr="00973792">
        <w:rPr>
          <w:rFonts w:ascii="Arial" w:hAnsi="Arial" w:cs="Arial"/>
          <w:sz w:val="22"/>
          <w:szCs w:val="22"/>
        </w:rPr>
        <w:t>Ha considerado todos y cada uno de los factores que intervienen en el presente contrato, manifestando reunir las condiciones técnicas, jurídicas y económicas, así como la organización y elementos necesarios para su cumplimiento.</w:t>
      </w:r>
    </w:p>
    <w:p w14:paraId="70B54116" w14:textId="77777777" w:rsidR="004F72AF" w:rsidRPr="00973792" w:rsidRDefault="004F72AF" w:rsidP="00C41C90">
      <w:pPr>
        <w:tabs>
          <w:tab w:val="left" w:pos="426"/>
        </w:tabs>
        <w:ind w:left="426" w:hanging="426"/>
        <w:jc w:val="both"/>
        <w:rPr>
          <w:rFonts w:ascii="Arial" w:hAnsi="Arial" w:cs="Arial"/>
          <w:sz w:val="22"/>
          <w:szCs w:val="22"/>
        </w:rPr>
      </w:pPr>
    </w:p>
    <w:p w14:paraId="748EE61F" w14:textId="08C5E5F7" w:rsidR="004F72AF" w:rsidRPr="00973792" w:rsidRDefault="004F72AF" w:rsidP="00C41C90">
      <w:pPr>
        <w:tabs>
          <w:tab w:val="left" w:pos="426"/>
        </w:tabs>
        <w:ind w:left="426" w:hanging="426"/>
        <w:jc w:val="both"/>
        <w:rPr>
          <w:rFonts w:ascii="Arial" w:hAnsi="Arial" w:cs="Arial"/>
          <w:sz w:val="22"/>
          <w:szCs w:val="22"/>
        </w:rPr>
      </w:pPr>
      <w:r w:rsidRPr="00973792">
        <w:rPr>
          <w:rFonts w:ascii="Arial" w:hAnsi="Arial" w:cs="Arial"/>
          <w:b/>
          <w:sz w:val="22"/>
          <w:szCs w:val="22"/>
        </w:rPr>
        <w:t>II.</w:t>
      </w:r>
      <w:r w:rsidR="009F6F2B" w:rsidRPr="00973792">
        <w:rPr>
          <w:rFonts w:ascii="Arial" w:hAnsi="Arial" w:cs="Arial"/>
          <w:b/>
          <w:sz w:val="22"/>
          <w:szCs w:val="22"/>
        </w:rPr>
        <w:t>4</w:t>
      </w:r>
      <w:r w:rsidRPr="00973792">
        <w:rPr>
          <w:rFonts w:ascii="Arial" w:hAnsi="Arial" w:cs="Arial"/>
          <w:sz w:val="22"/>
          <w:szCs w:val="22"/>
        </w:rPr>
        <w:t xml:space="preserve"> Conoce el contenido y los requisitos que establecen la </w:t>
      </w:r>
      <w:r w:rsidRPr="00973792">
        <w:rPr>
          <w:rFonts w:ascii="Arial" w:hAnsi="Arial" w:cs="Arial"/>
          <w:b/>
          <w:sz w:val="22"/>
          <w:szCs w:val="22"/>
        </w:rPr>
        <w:t xml:space="preserve">“LOPSRM” </w:t>
      </w:r>
      <w:r w:rsidRPr="00973792">
        <w:rPr>
          <w:rFonts w:ascii="Arial" w:hAnsi="Arial" w:cs="Arial"/>
          <w:sz w:val="22"/>
          <w:szCs w:val="22"/>
        </w:rPr>
        <w:t>y su Reglamento; las Normas para la Construcción e Instalaciones y de la Calidad de los Materiales;</w:t>
      </w:r>
      <w:r w:rsidR="009F6F2B" w:rsidRPr="00973792">
        <w:rPr>
          <w:rFonts w:ascii="Arial" w:hAnsi="Arial" w:cs="Arial"/>
          <w:sz w:val="22"/>
          <w:szCs w:val="22"/>
        </w:rPr>
        <w:t xml:space="preserve"> las normas y leyes de seguridad, uso de la vía pública, protección ecológica y de medio ambiente;</w:t>
      </w:r>
      <w:r w:rsidRPr="00973792">
        <w:rPr>
          <w:rFonts w:ascii="Arial" w:hAnsi="Arial" w:cs="Arial"/>
          <w:sz w:val="22"/>
          <w:szCs w:val="22"/>
        </w:rPr>
        <w:t xml:space="preserve"> así como de las demás normas que regulan la ejecución de </w:t>
      </w:r>
      <w:r w:rsidR="002B6C48" w:rsidRPr="00973792">
        <w:rPr>
          <w:rFonts w:ascii="Arial" w:hAnsi="Arial" w:cs="Arial"/>
          <w:sz w:val="22"/>
          <w:szCs w:val="22"/>
        </w:rPr>
        <w:t>los trabajos</w:t>
      </w:r>
      <w:r w:rsidRPr="00973792">
        <w:rPr>
          <w:rFonts w:ascii="Arial" w:hAnsi="Arial" w:cs="Arial"/>
          <w:sz w:val="22"/>
          <w:szCs w:val="22"/>
        </w:rPr>
        <w:t xml:space="preserve"> (según dicho término se </w:t>
      </w:r>
      <w:r w:rsidRPr="00973792">
        <w:rPr>
          <w:rFonts w:ascii="Arial" w:hAnsi="Arial" w:cs="Arial"/>
          <w:sz w:val="22"/>
          <w:szCs w:val="22"/>
        </w:rPr>
        <w:lastRenderedPageBreak/>
        <w:t>define más adelante), incluyendo las especificaciones generales y particulares de la obra materia del contrato.</w:t>
      </w:r>
    </w:p>
    <w:p w14:paraId="291F1A4A" w14:textId="77777777" w:rsidR="004F72AF" w:rsidRPr="00973792" w:rsidRDefault="004F72AF" w:rsidP="00C41C90">
      <w:pPr>
        <w:tabs>
          <w:tab w:val="left" w:pos="426"/>
        </w:tabs>
        <w:ind w:left="426" w:hanging="426"/>
        <w:jc w:val="both"/>
        <w:rPr>
          <w:rFonts w:ascii="Arial" w:hAnsi="Arial" w:cs="Arial"/>
          <w:sz w:val="22"/>
          <w:szCs w:val="22"/>
        </w:rPr>
      </w:pPr>
    </w:p>
    <w:p w14:paraId="2940596F" w14:textId="15E188D4" w:rsidR="004F72AF" w:rsidRPr="00973792" w:rsidRDefault="004F72AF" w:rsidP="00C41C90">
      <w:pPr>
        <w:tabs>
          <w:tab w:val="left" w:pos="426"/>
        </w:tabs>
        <w:ind w:left="426" w:hanging="426"/>
        <w:jc w:val="both"/>
        <w:rPr>
          <w:rFonts w:ascii="Arial" w:hAnsi="Arial" w:cs="Arial"/>
          <w:sz w:val="22"/>
          <w:szCs w:val="22"/>
        </w:rPr>
      </w:pPr>
      <w:r w:rsidRPr="00973792">
        <w:rPr>
          <w:rFonts w:ascii="Arial" w:hAnsi="Arial" w:cs="Arial"/>
          <w:b/>
          <w:sz w:val="22"/>
          <w:szCs w:val="22"/>
        </w:rPr>
        <w:t>II.</w:t>
      </w:r>
      <w:r w:rsidR="009F6F2B" w:rsidRPr="00973792">
        <w:rPr>
          <w:rFonts w:ascii="Arial" w:hAnsi="Arial" w:cs="Arial"/>
          <w:b/>
          <w:sz w:val="22"/>
          <w:szCs w:val="22"/>
        </w:rPr>
        <w:t>5</w:t>
      </w:r>
      <w:r w:rsidRPr="00973792">
        <w:rPr>
          <w:rFonts w:ascii="Arial" w:hAnsi="Arial" w:cs="Arial"/>
          <w:sz w:val="22"/>
          <w:szCs w:val="22"/>
        </w:rPr>
        <w:t xml:space="preserve"> Conoce debidamente los sitios de </w:t>
      </w:r>
      <w:r w:rsidR="002B6C48" w:rsidRPr="00973792">
        <w:rPr>
          <w:rFonts w:ascii="Arial" w:hAnsi="Arial" w:cs="Arial"/>
          <w:sz w:val="22"/>
          <w:szCs w:val="22"/>
        </w:rPr>
        <w:t>los trabajos</w:t>
      </w:r>
      <w:r w:rsidRPr="00973792">
        <w:rPr>
          <w:rFonts w:ascii="Arial" w:hAnsi="Arial" w:cs="Arial"/>
          <w:sz w:val="22"/>
          <w:szCs w:val="22"/>
        </w:rPr>
        <w:t xml:space="preserve"> objeto de este contrato, así como las condiciones ambientales, a fin de considerar todos los factores que intervienen en su ejecución.</w:t>
      </w:r>
    </w:p>
    <w:p w14:paraId="24B3B4EB" w14:textId="77777777" w:rsidR="004F72AF" w:rsidRPr="00973792" w:rsidRDefault="004F72AF" w:rsidP="00C41C90">
      <w:pPr>
        <w:tabs>
          <w:tab w:val="left" w:pos="426"/>
        </w:tabs>
        <w:ind w:left="426" w:hanging="426"/>
        <w:jc w:val="both"/>
        <w:rPr>
          <w:rFonts w:ascii="Arial" w:hAnsi="Arial" w:cs="Arial"/>
          <w:sz w:val="22"/>
          <w:szCs w:val="22"/>
        </w:rPr>
      </w:pPr>
    </w:p>
    <w:p w14:paraId="1D305AB0" w14:textId="7908AC0B" w:rsidR="004F72AF" w:rsidRPr="00973792" w:rsidRDefault="004F72AF" w:rsidP="00C41C90">
      <w:pPr>
        <w:ind w:left="426" w:hanging="426"/>
        <w:jc w:val="both"/>
        <w:rPr>
          <w:rFonts w:ascii="Arial" w:hAnsi="Arial" w:cs="Arial"/>
          <w:sz w:val="22"/>
          <w:szCs w:val="22"/>
        </w:rPr>
      </w:pPr>
      <w:r w:rsidRPr="00973792">
        <w:rPr>
          <w:rFonts w:ascii="Arial" w:hAnsi="Arial" w:cs="Arial"/>
          <w:b/>
          <w:sz w:val="22"/>
          <w:szCs w:val="22"/>
        </w:rPr>
        <w:t>II.</w:t>
      </w:r>
      <w:r w:rsidR="009F6F2B" w:rsidRPr="00973792">
        <w:rPr>
          <w:rFonts w:ascii="Arial" w:hAnsi="Arial" w:cs="Arial"/>
          <w:b/>
          <w:sz w:val="22"/>
          <w:szCs w:val="22"/>
        </w:rPr>
        <w:t>6</w:t>
      </w:r>
      <w:r w:rsidRPr="00973792">
        <w:rPr>
          <w:rFonts w:ascii="Arial" w:hAnsi="Arial" w:cs="Arial"/>
          <w:sz w:val="22"/>
          <w:szCs w:val="22"/>
        </w:rPr>
        <w:tab/>
        <w:t>Bajo protesta de decir verdad, declara que conoce y se obliga a cumplir con el Convenio 138 de la Organización Internacional del Trabajo en materia de erradicación del Trabajo Infantil, del artículo 123 Constitucional, apartado A) en todas sus fracciones y de la Ley Federal del Trabajo en su artículo 22, manifestando que ni en sus registros, ni en su nómina tiene empleados menores de quince años y que en caso de llegar a tener a menores de dieciocho años que se encuentren dentro de los supuestos de edad permitida para laborar le serán respetados todos los derechos que se establecen en el marco normativo transcrito.</w:t>
      </w:r>
    </w:p>
    <w:p w14:paraId="6313D812" w14:textId="77777777" w:rsidR="004F72AF" w:rsidRPr="00973792" w:rsidRDefault="004F72AF" w:rsidP="00C41C90">
      <w:pPr>
        <w:tabs>
          <w:tab w:val="left" w:pos="426"/>
        </w:tabs>
        <w:ind w:left="426" w:hanging="426"/>
        <w:jc w:val="both"/>
        <w:rPr>
          <w:rFonts w:ascii="Arial" w:hAnsi="Arial" w:cs="Arial"/>
          <w:sz w:val="22"/>
          <w:szCs w:val="22"/>
        </w:rPr>
      </w:pPr>
    </w:p>
    <w:p w14:paraId="0B5504FB" w14:textId="73393FFB" w:rsidR="004F72AF" w:rsidRPr="00973792" w:rsidRDefault="004F72AF" w:rsidP="00C41C90">
      <w:pPr>
        <w:ind w:left="426" w:hanging="426"/>
        <w:jc w:val="both"/>
        <w:rPr>
          <w:rFonts w:ascii="Arial" w:hAnsi="Arial" w:cs="Arial"/>
          <w:sz w:val="22"/>
          <w:szCs w:val="22"/>
        </w:rPr>
      </w:pPr>
      <w:r w:rsidRPr="00973792">
        <w:rPr>
          <w:rFonts w:ascii="Arial" w:hAnsi="Arial" w:cs="Arial"/>
          <w:b/>
          <w:sz w:val="22"/>
          <w:szCs w:val="22"/>
        </w:rPr>
        <w:t>II.</w:t>
      </w:r>
      <w:r w:rsidR="009F6F2B" w:rsidRPr="00973792">
        <w:rPr>
          <w:rFonts w:ascii="Arial" w:hAnsi="Arial" w:cs="Arial"/>
          <w:b/>
          <w:sz w:val="22"/>
          <w:szCs w:val="22"/>
        </w:rPr>
        <w:t>7</w:t>
      </w:r>
      <w:r w:rsidRPr="00973792">
        <w:rPr>
          <w:rFonts w:ascii="Arial" w:hAnsi="Arial" w:cs="Arial"/>
          <w:sz w:val="22"/>
          <w:szCs w:val="22"/>
        </w:rPr>
        <w:tab/>
        <w:t xml:space="preserve">Cuenta con su Registro Federal de Contribuyentes </w:t>
      </w:r>
      <w:r w:rsidR="00BA7E4C">
        <w:rPr>
          <w:rFonts w:ascii="Arial" w:hAnsi="Arial" w:cs="Arial"/>
          <w:b/>
          <w:sz w:val="36"/>
          <w:szCs w:val="36"/>
        </w:rPr>
        <w:t>37</w:t>
      </w:r>
      <w:r w:rsidR="00BA7E4C" w:rsidRPr="001011BC">
        <w:rPr>
          <w:rFonts w:ascii="Arial" w:hAnsi="Arial" w:cs="Arial"/>
          <w:b/>
          <w:sz w:val="22"/>
          <w:szCs w:val="22"/>
          <w:highlight w:val="lightGray"/>
        </w:rPr>
        <w:t xml:space="preserve"> </w:t>
      </w:r>
      <w:r w:rsidRPr="001011BC">
        <w:rPr>
          <w:rFonts w:ascii="Arial" w:hAnsi="Arial" w:cs="Arial"/>
          <w:b/>
          <w:sz w:val="22"/>
          <w:szCs w:val="22"/>
          <w:highlight w:val="lightGray"/>
        </w:rPr>
        <w:t>(RFC CONTRATISTA)</w:t>
      </w:r>
      <w:r w:rsidRPr="00973792">
        <w:rPr>
          <w:rFonts w:ascii="Arial" w:hAnsi="Arial" w:cs="Arial"/>
          <w:b/>
          <w:sz w:val="22"/>
          <w:szCs w:val="22"/>
        </w:rPr>
        <w:t>.</w:t>
      </w:r>
    </w:p>
    <w:p w14:paraId="57ACCDE0" w14:textId="77777777" w:rsidR="004F72AF" w:rsidRPr="00973792" w:rsidRDefault="004F72AF" w:rsidP="00C41C90">
      <w:pPr>
        <w:tabs>
          <w:tab w:val="left" w:pos="426"/>
        </w:tabs>
        <w:ind w:left="426" w:hanging="426"/>
        <w:jc w:val="both"/>
        <w:rPr>
          <w:rFonts w:ascii="Arial" w:hAnsi="Arial" w:cs="Arial"/>
          <w:sz w:val="22"/>
          <w:szCs w:val="22"/>
        </w:rPr>
      </w:pPr>
    </w:p>
    <w:p w14:paraId="7793658A" w14:textId="5AA4026B" w:rsidR="009F6F2B" w:rsidRPr="00973792" w:rsidRDefault="004F72AF" w:rsidP="009F6F2B">
      <w:pPr>
        <w:ind w:left="426" w:hanging="426"/>
        <w:jc w:val="both"/>
        <w:rPr>
          <w:rFonts w:ascii="Arial" w:hAnsi="Arial" w:cs="Arial"/>
          <w:sz w:val="22"/>
          <w:szCs w:val="22"/>
        </w:rPr>
      </w:pPr>
      <w:r w:rsidRPr="00973792">
        <w:rPr>
          <w:rFonts w:ascii="Arial" w:hAnsi="Arial" w:cs="Arial"/>
          <w:b/>
          <w:sz w:val="22"/>
          <w:szCs w:val="22"/>
        </w:rPr>
        <w:t>II.</w:t>
      </w:r>
      <w:r w:rsidR="000D73DB" w:rsidRPr="00973792">
        <w:rPr>
          <w:rFonts w:ascii="Arial" w:hAnsi="Arial" w:cs="Arial"/>
          <w:b/>
          <w:sz w:val="22"/>
          <w:szCs w:val="22"/>
        </w:rPr>
        <w:t>8</w:t>
      </w:r>
      <w:r w:rsidRPr="00973792">
        <w:rPr>
          <w:rFonts w:ascii="Arial" w:hAnsi="Arial" w:cs="Arial"/>
          <w:sz w:val="22"/>
          <w:szCs w:val="22"/>
        </w:rPr>
        <w:tab/>
        <w:t xml:space="preserve">Bajo protesta de decir verdad, manifiesta estar al corriente en los pagos que se derivan de sus obligaciones fiscales, en específico de las previstas </w:t>
      </w:r>
      <w:r w:rsidRPr="00973792">
        <w:rPr>
          <w:rFonts w:ascii="Arial" w:hAnsi="Arial" w:cs="Arial"/>
          <w:sz w:val="22"/>
          <w:szCs w:val="22"/>
          <w:lang w:val="es-ES"/>
        </w:rPr>
        <w:t xml:space="preserve">en el artículo 32-D del Código Fiscal Federal vigente, así como de sus obligaciones en </w:t>
      </w:r>
      <w:r w:rsidRPr="00973792">
        <w:rPr>
          <w:rFonts w:ascii="Arial" w:hAnsi="Arial" w:cs="Arial"/>
          <w:sz w:val="22"/>
          <w:szCs w:val="22"/>
        </w:rPr>
        <w:t xml:space="preserve">materia de seguridad social, ante el </w:t>
      </w:r>
      <w:r w:rsidRPr="00973792">
        <w:rPr>
          <w:rFonts w:ascii="Arial" w:hAnsi="Arial" w:cs="Arial"/>
          <w:sz w:val="22"/>
          <w:szCs w:val="22"/>
          <w:lang w:val="es-ES"/>
        </w:rPr>
        <w:t>Instituto del Fondo Nacional de la Vivienda para los Trabajadores</w:t>
      </w:r>
      <w:r w:rsidRPr="00973792">
        <w:rPr>
          <w:rFonts w:ascii="Arial" w:hAnsi="Arial" w:cs="Arial"/>
          <w:sz w:val="22"/>
          <w:szCs w:val="22"/>
        </w:rPr>
        <w:t xml:space="preserve">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y obran en el expediente respectivo</w:t>
      </w:r>
      <w:r w:rsidR="000B1953" w:rsidRPr="00973792">
        <w:rPr>
          <w:rFonts w:ascii="Arial" w:hAnsi="Arial" w:cs="Arial"/>
          <w:sz w:val="22"/>
          <w:szCs w:val="22"/>
        </w:rPr>
        <w:t>.</w:t>
      </w:r>
    </w:p>
    <w:p w14:paraId="6CAB6853" w14:textId="77777777" w:rsidR="009F6F2B" w:rsidRPr="00973792" w:rsidRDefault="009F6F2B" w:rsidP="009F6F2B">
      <w:pPr>
        <w:ind w:left="426" w:hanging="426"/>
        <w:jc w:val="both"/>
        <w:rPr>
          <w:rFonts w:ascii="Arial" w:hAnsi="Arial" w:cs="Arial"/>
          <w:sz w:val="22"/>
          <w:szCs w:val="22"/>
        </w:rPr>
      </w:pPr>
    </w:p>
    <w:p w14:paraId="1F26A3D8" w14:textId="67662D8E" w:rsidR="004F72AF" w:rsidRPr="00973792" w:rsidRDefault="004F72AF" w:rsidP="00C41C90">
      <w:pPr>
        <w:tabs>
          <w:tab w:val="left" w:pos="426"/>
        </w:tabs>
        <w:ind w:left="426" w:hanging="426"/>
        <w:jc w:val="both"/>
        <w:rPr>
          <w:rFonts w:ascii="Arial" w:hAnsi="Arial" w:cs="Arial"/>
          <w:sz w:val="22"/>
          <w:szCs w:val="22"/>
        </w:rPr>
      </w:pPr>
      <w:r w:rsidRPr="00973792">
        <w:rPr>
          <w:rFonts w:ascii="Arial" w:hAnsi="Arial" w:cs="Arial"/>
          <w:b/>
          <w:sz w:val="22"/>
          <w:szCs w:val="22"/>
        </w:rPr>
        <w:t>II.</w:t>
      </w:r>
      <w:r w:rsidR="009F6F2B" w:rsidRPr="00973792">
        <w:rPr>
          <w:rFonts w:ascii="Arial" w:hAnsi="Arial" w:cs="Arial"/>
          <w:b/>
          <w:sz w:val="22"/>
          <w:szCs w:val="22"/>
        </w:rPr>
        <w:t xml:space="preserve">9 </w:t>
      </w:r>
      <w:r w:rsidRPr="00973792">
        <w:rPr>
          <w:rFonts w:ascii="Arial" w:hAnsi="Arial" w:cs="Arial"/>
          <w:sz w:val="22"/>
          <w:szCs w:val="22"/>
        </w:rPr>
        <w:t xml:space="preserve">Señala como su domicilio para todos los efectos legales el ubicado en </w:t>
      </w:r>
      <w:r w:rsidR="00BA7E4C">
        <w:rPr>
          <w:rFonts w:ascii="Arial" w:hAnsi="Arial" w:cs="Arial"/>
          <w:b/>
          <w:sz w:val="36"/>
          <w:szCs w:val="36"/>
        </w:rPr>
        <w:t>38</w:t>
      </w:r>
      <w:r w:rsidR="00BA7E4C" w:rsidRPr="001011BC">
        <w:rPr>
          <w:rFonts w:ascii="Arial" w:hAnsi="Arial" w:cs="Arial"/>
          <w:b/>
          <w:sz w:val="22"/>
          <w:szCs w:val="22"/>
          <w:highlight w:val="lightGray"/>
          <w:u w:val="single"/>
        </w:rPr>
        <w:t xml:space="preserve"> </w:t>
      </w:r>
      <w:r w:rsidRPr="001011BC">
        <w:rPr>
          <w:rFonts w:ascii="Arial" w:hAnsi="Arial" w:cs="Arial"/>
          <w:b/>
          <w:sz w:val="22"/>
          <w:szCs w:val="22"/>
          <w:highlight w:val="lightGray"/>
          <w:u w:val="single"/>
        </w:rPr>
        <w:t>(DOMICILIO FISCAL CONTRATISTA)</w:t>
      </w:r>
      <w:r w:rsidRPr="00973792">
        <w:rPr>
          <w:rFonts w:ascii="Arial" w:hAnsi="Arial" w:cs="Arial"/>
          <w:sz w:val="22"/>
          <w:szCs w:val="22"/>
        </w:rPr>
        <w:t>.</w:t>
      </w:r>
    </w:p>
    <w:p w14:paraId="7D87D094" w14:textId="77777777" w:rsidR="009F6F2B" w:rsidRPr="00973792" w:rsidRDefault="009F6F2B" w:rsidP="00C41C90">
      <w:pPr>
        <w:tabs>
          <w:tab w:val="left" w:pos="426"/>
        </w:tabs>
        <w:ind w:left="426" w:hanging="426"/>
        <w:jc w:val="both"/>
        <w:rPr>
          <w:rFonts w:ascii="Arial" w:hAnsi="Arial" w:cs="Arial"/>
          <w:sz w:val="22"/>
          <w:szCs w:val="22"/>
        </w:rPr>
      </w:pPr>
    </w:p>
    <w:p w14:paraId="2579BB3C" w14:textId="718CB2EC" w:rsidR="009F6F2B" w:rsidRPr="00973792" w:rsidRDefault="009F6F2B" w:rsidP="00C41C90">
      <w:pPr>
        <w:tabs>
          <w:tab w:val="left" w:pos="426"/>
        </w:tabs>
        <w:ind w:left="426" w:hanging="426"/>
        <w:jc w:val="both"/>
        <w:rPr>
          <w:rFonts w:ascii="Arial" w:hAnsi="Arial" w:cs="Arial"/>
          <w:sz w:val="22"/>
          <w:szCs w:val="22"/>
        </w:rPr>
      </w:pPr>
    </w:p>
    <w:p w14:paraId="7F190C6E" w14:textId="29A7F795" w:rsidR="00B925A1" w:rsidRPr="00973792" w:rsidRDefault="00B925A1" w:rsidP="00B925A1">
      <w:pPr>
        <w:tabs>
          <w:tab w:val="left" w:pos="426"/>
        </w:tabs>
        <w:ind w:left="426" w:hanging="426"/>
        <w:jc w:val="both"/>
        <w:rPr>
          <w:rFonts w:ascii="Arial" w:hAnsi="Arial" w:cs="Arial"/>
          <w:sz w:val="22"/>
          <w:szCs w:val="22"/>
        </w:rPr>
      </w:pPr>
      <w:r w:rsidRPr="00973792">
        <w:rPr>
          <w:rFonts w:ascii="Arial" w:hAnsi="Arial" w:cs="Arial"/>
          <w:b/>
          <w:bCs/>
          <w:sz w:val="22"/>
          <w:szCs w:val="22"/>
        </w:rPr>
        <w:t>II.1</w:t>
      </w:r>
      <w:r w:rsidR="0099064B" w:rsidRPr="00973792">
        <w:rPr>
          <w:rFonts w:ascii="Arial" w:hAnsi="Arial" w:cs="Arial"/>
          <w:b/>
          <w:bCs/>
          <w:sz w:val="22"/>
          <w:szCs w:val="22"/>
        </w:rPr>
        <w:t>0</w:t>
      </w:r>
      <w:r w:rsidRPr="00973792">
        <w:rPr>
          <w:rFonts w:ascii="Arial" w:hAnsi="Arial" w:cs="Arial"/>
          <w:sz w:val="22"/>
          <w:szCs w:val="22"/>
        </w:rPr>
        <w:t xml:space="preserve"> Manifiesta bajo protesta de decir verdad que no se encuentra comprendido en los supuestos de los artículos 51 y 78, penúltimo párrafo de la </w:t>
      </w:r>
      <w:r w:rsidRPr="00973792">
        <w:rPr>
          <w:rFonts w:ascii="Arial" w:hAnsi="Arial" w:cs="Arial"/>
          <w:b/>
          <w:bCs/>
          <w:sz w:val="22"/>
          <w:szCs w:val="22"/>
        </w:rPr>
        <w:t>“LOPSRM”</w:t>
      </w:r>
      <w:r w:rsidRPr="00973792">
        <w:rPr>
          <w:rFonts w:ascii="Arial" w:hAnsi="Arial" w:cs="Arial"/>
          <w:sz w:val="22"/>
          <w:szCs w:val="22"/>
        </w:rPr>
        <w:t xml:space="preserve"> de conformidad con lo dispuesto por el artículo 6, fracción IX, inciso a de su Reglamento y que las personas que forman parte de la empresa no desempeñan empleo, cargo o comisión en el servicio público ni se encuentran inhabilitadas para hacerlo.</w:t>
      </w:r>
    </w:p>
    <w:p w14:paraId="7EFED5D6" w14:textId="77777777" w:rsidR="00B925A1" w:rsidRPr="00973792" w:rsidRDefault="00B925A1" w:rsidP="00B925A1">
      <w:pPr>
        <w:tabs>
          <w:tab w:val="left" w:pos="426"/>
        </w:tabs>
        <w:ind w:left="426" w:hanging="426"/>
        <w:jc w:val="both"/>
        <w:rPr>
          <w:rFonts w:ascii="Arial" w:hAnsi="Arial" w:cs="Arial"/>
          <w:sz w:val="22"/>
          <w:szCs w:val="22"/>
        </w:rPr>
      </w:pPr>
    </w:p>
    <w:p w14:paraId="115E78F1" w14:textId="71940846" w:rsidR="00B925A1" w:rsidRDefault="00B925A1" w:rsidP="00B925A1">
      <w:pPr>
        <w:tabs>
          <w:tab w:val="left" w:pos="426"/>
        </w:tabs>
        <w:ind w:left="426" w:hanging="426"/>
        <w:jc w:val="both"/>
        <w:rPr>
          <w:rFonts w:ascii="Arial" w:hAnsi="Arial" w:cs="Arial"/>
          <w:sz w:val="22"/>
          <w:szCs w:val="22"/>
        </w:rPr>
      </w:pPr>
      <w:r w:rsidRPr="00973792">
        <w:rPr>
          <w:rFonts w:ascii="Arial" w:hAnsi="Arial" w:cs="Arial"/>
          <w:b/>
          <w:bCs/>
          <w:sz w:val="22"/>
          <w:szCs w:val="22"/>
        </w:rPr>
        <w:t>II.1</w:t>
      </w:r>
      <w:r w:rsidR="0099064B" w:rsidRPr="00973792">
        <w:rPr>
          <w:rFonts w:ascii="Arial" w:hAnsi="Arial" w:cs="Arial"/>
          <w:b/>
          <w:bCs/>
          <w:sz w:val="22"/>
          <w:szCs w:val="22"/>
        </w:rPr>
        <w:t>1</w:t>
      </w:r>
      <w:r w:rsidRPr="00973792">
        <w:rPr>
          <w:rFonts w:ascii="Arial" w:hAnsi="Arial" w:cs="Arial"/>
          <w:sz w:val="22"/>
          <w:szCs w:val="22"/>
        </w:rPr>
        <w:t xml:space="preserve"> </w:t>
      </w:r>
      <w:r w:rsidR="00985938" w:rsidRPr="00F516C7">
        <w:rPr>
          <w:rFonts w:ascii="Arial" w:hAnsi="Arial" w:cs="Arial"/>
          <w:sz w:val="22"/>
          <w:szCs w:val="22"/>
          <w:highlight w:val="cyan"/>
        </w:rPr>
        <w:t xml:space="preserve">En caso </w:t>
      </w:r>
      <w:r w:rsidR="00985938" w:rsidRPr="00985938">
        <w:rPr>
          <w:rFonts w:ascii="Arial" w:hAnsi="Arial" w:cs="Arial"/>
          <w:sz w:val="22"/>
          <w:szCs w:val="22"/>
          <w:highlight w:val="cyan"/>
        </w:rPr>
        <w:t xml:space="preserve">de carácter nacional </w:t>
      </w:r>
      <w:r w:rsidR="00985938">
        <w:rPr>
          <w:rFonts w:ascii="Arial" w:hAnsi="Arial" w:cs="Arial"/>
          <w:sz w:val="22"/>
          <w:szCs w:val="22"/>
          <w:highlight w:val="cyan"/>
        </w:rPr>
        <w:t xml:space="preserve">o </w:t>
      </w:r>
      <w:r w:rsidR="00985938" w:rsidRPr="00985938">
        <w:rPr>
          <w:rFonts w:ascii="Arial" w:hAnsi="Arial" w:cs="Arial"/>
          <w:sz w:val="22"/>
          <w:szCs w:val="22"/>
          <w:highlight w:val="cyan"/>
        </w:rPr>
        <w:t>i</w:t>
      </w:r>
      <w:r w:rsidR="00985938" w:rsidRPr="00F516C7">
        <w:rPr>
          <w:rFonts w:ascii="Arial" w:hAnsi="Arial" w:cs="Arial"/>
          <w:sz w:val="22"/>
          <w:szCs w:val="22"/>
          <w:highlight w:val="cyan"/>
        </w:rPr>
        <w:t>nternacional abierta</w:t>
      </w:r>
      <w:r w:rsidR="00985938" w:rsidRPr="00973792">
        <w:rPr>
          <w:rFonts w:ascii="Arial" w:hAnsi="Arial" w:cs="Arial"/>
          <w:sz w:val="22"/>
          <w:szCs w:val="22"/>
        </w:rPr>
        <w:t xml:space="preserve"> </w:t>
      </w:r>
      <w:r w:rsidRPr="00973792">
        <w:rPr>
          <w:rFonts w:ascii="Arial" w:hAnsi="Arial" w:cs="Arial"/>
          <w:sz w:val="22"/>
          <w:szCs w:val="22"/>
        </w:rPr>
        <w:t>Manifiesta bajo protesta a decir verdad que es de nacionalidad</w:t>
      </w:r>
      <w:r w:rsidR="00BA7E4C">
        <w:rPr>
          <w:rFonts w:ascii="Arial" w:hAnsi="Arial" w:cs="Arial"/>
          <w:sz w:val="22"/>
          <w:szCs w:val="22"/>
        </w:rPr>
        <w:t xml:space="preserve"> </w:t>
      </w:r>
      <w:r w:rsidR="00BA7E4C">
        <w:rPr>
          <w:rFonts w:ascii="Arial" w:hAnsi="Arial" w:cs="Arial"/>
          <w:b/>
          <w:sz w:val="36"/>
          <w:szCs w:val="36"/>
        </w:rPr>
        <w:t>39</w:t>
      </w:r>
      <w:r w:rsidRPr="00973792">
        <w:rPr>
          <w:rFonts w:ascii="Arial" w:hAnsi="Arial" w:cs="Arial"/>
          <w:sz w:val="22"/>
          <w:szCs w:val="22"/>
        </w:rPr>
        <w:t xml:space="preserve"> </w:t>
      </w:r>
      <w:proofErr w:type="gramStart"/>
      <w:r w:rsidRPr="00985938">
        <w:rPr>
          <w:rFonts w:ascii="Arial" w:hAnsi="Arial" w:cs="Arial"/>
          <w:sz w:val="22"/>
          <w:szCs w:val="22"/>
          <w:highlight w:val="lightGray"/>
        </w:rPr>
        <w:t>Mexicana</w:t>
      </w:r>
      <w:proofErr w:type="gramEnd"/>
      <w:r w:rsidRPr="00973792">
        <w:rPr>
          <w:rFonts w:ascii="Arial" w:hAnsi="Arial" w:cs="Arial"/>
          <w:sz w:val="22"/>
          <w:szCs w:val="22"/>
        </w:rPr>
        <w:t>.</w:t>
      </w:r>
    </w:p>
    <w:p w14:paraId="2CD8FCD9" w14:textId="1B68DB2A" w:rsidR="00985938" w:rsidRDefault="00985938" w:rsidP="00B925A1">
      <w:pPr>
        <w:tabs>
          <w:tab w:val="left" w:pos="426"/>
        </w:tabs>
        <w:ind w:left="426" w:hanging="426"/>
        <w:jc w:val="both"/>
        <w:rPr>
          <w:rFonts w:ascii="Arial" w:hAnsi="Arial" w:cs="Arial"/>
          <w:sz w:val="22"/>
          <w:szCs w:val="22"/>
        </w:rPr>
      </w:pPr>
    </w:p>
    <w:p w14:paraId="20AC94EE" w14:textId="62A505F3" w:rsidR="00985938" w:rsidRPr="00973792" w:rsidRDefault="00985938" w:rsidP="00985938">
      <w:pPr>
        <w:tabs>
          <w:tab w:val="left" w:pos="426"/>
        </w:tabs>
        <w:ind w:left="426" w:hanging="426"/>
        <w:jc w:val="both"/>
        <w:rPr>
          <w:rFonts w:ascii="Arial" w:hAnsi="Arial" w:cs="Arial"/>
          <w:sz w:val="22"/>
          <w:szCs w:val="22"/>
        </w:rPr>
      </w:pPr>
      <w:bookmarkStart w:id="3" w:name="_Hlk43288685"/>
      <w:r w:rsidRPr="00985938">
        <w:rPr>
          <w:rFonts w:ascii="Arial" w:hAnsi="Arial" w:cs="Arial"/>
          <w:sz w:val="22"/>
          <w:szCs w:val="22"/>
        </w:rPr>
        <w:t xml:space="preserve">       </w:t>
      </w:r>
      <w:r w:rsidRPr="00F516C7">
        <w:rPr>
          <w:rFonts w:ascii="Arial" w:hAnsi="Arial" w:cs="Arial"/>
          <w:sz w:val="22"/>
          <w:szCs w:val="22"/>
          <w:highlight w:val="cyan"/>
        </w:rPr>
        <w:t xml:space="preserve">En caso </w:t>
      </w:r>
      <w:r>
        <w:rPr>
          <w:rFonts w:ascii="Arial" w:hAnsi="Arial" w:cs="Arial"/>
          <w:sz w:val="22"/>
          <w:szCs w:val="22"/>
          <w:highlight w:val="cyan"/>
        </w:rPr>
        <w:t xml:space="preserve">de </w:t>
      </w:r>
      <w:r w:rsidRPr="00F516C7">
        <w:rPr>
          <w:rFonts w:ascii="Arial" w:hAnsi="Arial" w:cs="Arial"/>
          <w:sz w:val="22"/>
          <w:szCs w:val="22"/>
          <w:highlight w:val="cyan"/>
        </w:rPr>
        <w:t>carácter</w:t>
      </w:r>
      <w:r w:rsidRPr="00985938">
        <w:rPr>
          <w:rFonts w:ascii="Arial" w:hAnsi="Arial" w:cs="Arial"/>
          <w:sz w:val="22"/>
          <w:szCs w:val="22"/>
          <w:highlight w:val="cyan"/>
        </w:rPr>
        <w:t xml:space="preserve"> Internacional con cobertura de tratados</w:t>
      </w:r>
      <w:r w:rsidRPr="00DC7628">
        <w:rPr>
          <w:rFonts w:ascii="Arial" w:hAnsi="Arial" w:cs="Arial"/>
          <w:sz w:val="22"/>
          <w:szCs w:val="22"/>
        </w:rPr>
        <w:t xml:space="preserve"> Manifiesta bajo </w:t>
      </w:r>
      <w:proofErr w:type="gramStart"/>
      <w:r w:rsidRPr="00DC7628">
        <w:rPr>
          <w:rFonts w:ascii="Arial" w:hAnsi="Arial" w:cs="Arial"/>
          <w:sz w:val="22"/>
          <w:szCs w:val="22"/>
        </w:rPr>
        <w:t>protesta</w:t>
      </w:r>
      <w:proofErr w:type="gramEnd"/>
      <w:r w:rsidRPr="00DC7628">
        <w:rPr>
          <w:rFonts w:ascii="Arial" w:hAnsi="Arial" w:cs="Arial"/>
          <w:sz w:val="22"/>
          <w:szCs w:val="22"/>
        </w:rPr>
        <w:t xml:space="preserve"> a decir verdad, que cuenta con la nacionalidad de un país que es parte del Tratado de Libre Comercio</w:t>
      </w:r>
      <w:r w:rsidR="00BA7E4C">
        <w:rPr>
          <w:rFonts w:ascii="Arial" w:hAnsi="Arial" w:cs="Arial"/>
          <w:sz w:val="22"/>
          <w:szCs w:val="22"/>
        </w:rPr>
        <w:t xml:space="preserve"> </w:t>
      </w:r>
      <w:r w:rsidR="00BA7E4C">
        <w:rPr>
          <w:rFonts w:ascii="Arial" w:hAnsi="Arial" w:cs="Arial"/>
          <w:b/>
          <w:sz w:val="36"/>
          <w:szCs w:val="36"/>
        </w:rPr>
        <w:t>40</w:t>
      </w:r>
      <w:r w:rsidRPr="00DC7628">
        <w:rPr>
          <w:rFonts w:ascii="Arial" w:hAnsi="Arial" w:cs="Arial"/>
          <w:sz w:val="22"/>
          <w:szCs w:val="22"/>
        </w:rPr>
        <w:t xml:space="preserve"> </w:t>
      </w:r>
      <w:r w:rsidRPr="00985938">
        <w:rPr>
          <w:rFonts w:ascii="Arial" w:hAnsi="Arial" w:cs="Arial"/>
          <w:sz w:val="22"/>
          <w:szCs w:val="22"/>
          <w:highlight w:val="lightGray"/>
        </w:rPr>
        <w:t>_______</w:t>
      </w:r>
      <w:r w:rsidRPr="00DC7628">
        <w:rPr>
          <w:rFonts w:ascii="Arial" w:hAnsi="Arial" w:cs="Arial"/>
          <w:sz w:val="22"/>
          <w:szCs w:val="22"/>
        </w:rPr>
        <w:t xml:space="preserve"> que contiene un título o capítulo vigente en materia de compras del Sector Público.</w:t>
      </w:r>
      <w:bookmarkEnd w:id="3"/>
    </w:p>
    <w:p w14:paraId="70527550" w14:textId="77777777" w:rsidR="00B925A1" w:rsidRPr="00973792" w:rsidRDefault="00B925A1" w:rsidP="00B925A1">
      <w:pPr>
        <w:tabs>
          <w:tab w:val="left" w:pos="426"/>
        </w:tabs>
        <w:ind w:left="426" w:hanging="426"/>
        <w:jc w:val="both"/>
        <w:rPr>
          <w:rFonts w:ascii="Arial" w:hAnsi="Arial" w:cs="Arial"/>
          <w:sz w:val="22"/>
          <w:szCs w:val="22"/>
        </w:rPr>
      </w:pPr>
    </w:p>
    <w:p w14:paraId="266B6E02" w14:textId="2C4861C5" w:rsidR="00B925A1" w:rsidRPr="00973792" w:rsidRDefault="00B925A1" w:rsidP="00B925A1">
      <w:pPr>
        <w:tabs>
          <w:tab w:val="left" w:pos="426"/>
        </w:tabs>
        <w:ind w:left="426" w:hanging="426"/>
        <w:jc w:val="both"/>
        <w:rPr>
          <w:rFonts w:ascii="Arial" w:hAnsi="Arial" w:cs="Arial"/>
          <w:sz w:val="22"/>
          <w:szCs w:val="22"/>
        </w:rPr>
      </w:pPr>
      <w:r w:rsidRPr="00973792">
        <w:rPr>
          <w:rFonts w:ascii="Arial" w:hAnsi="Arial" w:cs="Arial"/>
          <w:b/>
          <w:bCs/>
          <w:sz w:val="22"/>
          <w:szCs w:val="22"/>
        </w:rPr>
        <w:t>II.1</w:t>
      </w:r>
      <w:r w:rsidR="0099064B" w:rsidRPr="00973792">
        <w:rPr>
          <w:rFonts w:ascii="Arial" w:hAnsi="Arial" w:cs="Arial"/>
          <w:b/>
          <w:bCs/>
          <w:sz w:val="22"/>
          <w:szCs w:val="22"/>
        </w:rPr>
        <w:t>2</w:t>
      </w:r>
      <w:r w:rsidRPr="00973792">
        <w:rPr>
          <w:rFonts w:ascii="Arial" w:hAnsi="Arial" w:cs="Arial"/>
          <w:sz w:val="22"/>
          <w:szCs w:val="22"/>
        </w:rPr>
        <w:t xml:space="preserve"> Manifiesta bajo protesta a decir verdad que conoce el sitio de los trabajos y sus condiciones ambientales; de haber considerado las normas de calidad de los materiales y las </w:t>
      </w:r>
      <w:r w:rsidRPr="00973792">
        <w:rPr>
          <w:rFonts w:ascii="Arial" w:hAnsi="Arial" w:cs="Arial"/>
          <w:sz w:val="22"/>
          <w:szCs w:val="22"/>
        </w:rPr>
        <w:lastRenderedPageBreak/>
        <w:t xml:space="preserve">especificaciones generales y particulares de construcción que </w:t>
      </w:r>
      <w:r w:rsidR="005A3193" w:rsidRPr="00973792">
        <w:rPr>
          <w:rFonts w:ascii="Arial" w:hAnsi="Arial" w:cs="Arial"/>
          <w:b/>
          <w:bCs/>
          <w:sz w:val="22"/>
          <w:szCs w:val="22"/>
        </w:rPr>
        <w:t xml:space="preserve">“LA DEPENDENCIA O ENTIDAD” </w:t>
      </w:r>
      <w:r w:rsidRPr="00973792">
        <w:rPr>
          <w:rFonts w:ascii="Arial" w:hAnsi="Arial" w:cs="Arial"/>
          <w:sz w:val="22"/>
          <w:szCs w:val="22"/>
        </w:rPr>
        <w:t>convocante les hubiera proporcionado, así como de haber considerado en la integración de la proposición, los materiales y equipos de instalación permanente, en su caso que le proporcionará la propio convocante y el programa de suministro correspondiente.</w:t>
      </w:r>
    </w:p>
    <w:p w14:paraId="02680498" w14:textId="77777777" w:rsidR="00B925A1" w:rsidRPr="00973792" w:rsidRDefault="00B925A1" w:rsidP="00B925A1">
      <w:pPr>
        <w:tabs>
          <w:tab w:val="left" w:pos="426"/>
        </w:tabs>
        <w:ind w:left="426" w:hanging="426"/>
        <w:jc w:val="both"/>
        <w:rPr>
          <w:rFonts w:ascii="Arial" w:hAnsi="Arial" w:cs="Arial"/>
          <w:sz w:val="22"/>
          <w:szCs w:val="22"/>
        </w:rPr>
      </w:pPr>
    </w:p>
    <w:p w14:paraId="6B84E1BB" w14:textId="2BC26B6E" w:rsidR="00B925A1" w:rsidRPr="00973792" w:rsidRDefault="00B925A1" w:rsidP="00B925A1">
      <w:pPr>
        <w:tabs>
          <w:tab w:val="left" w:pos="426"/>
        </w:tabs>
        <w:ind w:left="426" w:hanging="426"/>
        <w:jc w:val="both"/>
        <w:rPr>
          <w:rFonts w:ascii="Arial" w:hAnsi="Arial" w:cs="Arial"/>
          <w:sz w:val="22"/>
          <w:szCs w:val="22"/>
        </w:rPr>
      </w:pPr>
      <w:r w:rsidRPr="00973792">
        <w:rPr>
          <w:rFonts w:ascii="Arial" w:hAnsi="Arial" w:cs="Arial"/>
          <w:b/>
          <w:bCs/>
          <w:sz w:val="22"/>
          <w:szCs w:val="22"/>
        </w:rPr>
        <w:t>II.1</w:t>
      </w:r>
      <w:r w:rsidR="0099064B" w:rsidRPr="00973792">
        <w:rPr>
          <w:rFonts w:ascii="Arial" w:hAnsi="Arial" w:cs="Arial"/>
          <w:b/>
          <w:bCs/>
          <w:sz w:val="22"/>
          <w:szCs w:val="22"/>
        </w:rPr>
        <w:t>3</w:t>
      </w:r>
      <w:r w:rsidRPr="00973792">
        <w:rPr>
          <w:rFonts w:ascii="Arial" w:hAnsi="Arial" w:cs="Arial"/>
          <w:sz w:val="22"/>
          <w:szCs w:val="22"/>
        </w:rPr>
        <w:t xml:space="preserve"> Manifiesta bajo protesta a decir verdad que en la parte de los trabajos que subcontratará, en caso de haberse previsto en la convocatoria de la licitación pública. </w:t>
      </w:r>
      <w:r w:rsidR="00280FCE" w:rsidRPr="00973792">
        <w:rPr>
          <w:rFonts w:ascii="Arial" w:hAnsi="Arial" w:cs="Arial"/>
          <w:b/>
          <w:bCs/>
          <w:sz w:val="22"/>
          <w:szCs w:val="22"/>
        </w:rPr>
        <w:t xml:space="preserve">“EL CONTRATISTA” </w:t>
      </w:r>
      <w:r w:rsidRPr="00973792">
        <w:rPr>
          <w:rFonts w:ascii="Arial" w:hAnsi="Arial" w:cs="Arial"/>
          <w:sz w:val="22"/>
          <w:szCs w:val="22"/>
        </w:rPr>
        <w:t>deberá entregar la información necesaria que acredite la experiencia y capacidad técnica y económica de las personas que se subcontrataran.</w:t>
      </w:r>
    </w:p>
    <w:p w14:paraId="3DB90C48" w14:textId="06E43DC5" w:rsidR="00B925A1" w:rsidRPr="00973792" w:rsidRDefault="00B925A1" w:rsidP="00C41C90">
      <w:pPr>
        <w:tabs>
          <w:tab w:val="left" w:pos="426"/>
        </w:tabs>
        <w:ind w:left="426" w:hanging="426"/>
        <w:jc w:val="both"/>
        <w:rPr>
          <w:rFonts w:ascii="Arial" w:hAnsi="Arial" w:cs="Arial"/>
          <w:sz w:val="22"/>
          <w:szCs w:val="22"/>
        </w:rPr>
      </w:pPr>
    </w:p>
    <w:p w14:paraId="7D225EF7" w14:textId="77777777" w:rsidR="00B925A1" w:rsidRPr="00973792" w:rsidRDefault="00B925A1" w:rsidP="00C41C90">
      <w:pPr>
        <w:tabs>
          <w:tab w:val="left" w:pos="426"/>
        </w:tabs>
        <w:ind w:left="426" w:hanging="426"/>
        <w:jc w:val="both"/>
        <w:rPr>
          <w:rFonts w:ascii="Arial" w:hAnsi="Arial" w:cs="Arial"/>
          <w:sz w:val="22"/>
          <w:szCs w:val="22"/>
        </w:rPr>
      </w:pPr>
    </w:p>
    <w:p w14:paraId="74F9DF6B" w14:textId="2C32BAB0" w:rsidR="00BB4567" w:rsidRPr="00973792" w:rsidRDefault="00BB4567" w:rsidP="00C41C90">
      <w:pPr>
        <w:ind w:left="426" w:hanging="426"/>
        <w:jc w:val="both"/>
        <w:rPr>
          <w:rFonts w:ascii="Arial" w:hAnsi="Arial" w:cs="Arial"/>
          <w:b/>
          <w:sz w:val="22"/>
          <w:szCs w:val="22"/>
        </w:rPr>
      </w:pPr>
      <w:r w:rsidRPr="00973792">
        <w:rPr>
          <w:rFonts w:ascii="Arial" w:hAnsi="Arial" w:cs="Arial"/>
          <w:b/>
          <w:sz w:val="22"/>
          <w:szCs w:val="22"/>
        </w:rPr>
        <w:t>III. “LAS PARTES”</w:t>
      </w:r>
      <w:r w:rsidR="00347AE2" w:rsidRPr="00973792">
        <w:rPr>
          <w:rFonts w:ascii="Arial" w:hAnsi="Arial" w:cs="Arial"/>
          <w:b/>
          <w:sz w:val="22"/>
          <w:szCs w:val="22"/>
        </w:rPr>
        <w:t xml:space="preserve"> </w:t>
      </w:r>
      <w:r w:rsidR="00347AE2" w:rsidRPr="00973792">
        <w:rPr>
          <w:rFonts w:ascii="Arial" w:hAnsi="Arial" w:cs="Arial"/>
          <w:bCs/>
          <w:sz w:val="22"/>
          <w:szCs w:val="22"/>
        </w:rPr>
        <w:t>declaran que</w:t>
      </w:r>
      <w:r w:rsidRPr="00973792">
        <w:rPr>
          <w:rFonts w:ascii="Arial" w:hAnsi="Arial" w:cs="Arial"/>
          <w:b/>
          <w:sz w:val="22"/>
          <w:szCs w:val="22"/>
        </w:rPr>
        <w:t>:</w:t>
      </w:r>
    </w:p>
    <w:p w14:paraId="30FCFF1D" w14:textId="77777777" w:rsidR="00BB4567" w:rsidRPr="00973792" w:rsidRDefault="00BB4567" w:rsidP="00C41C90">
      <w:pPr>
        <w:jc w:val="both"/>
        <w:rPr>
          <w:rFonts w:ascii="Arial" w:hAnsi="Arial" w:cs="Arial"/>
          <w:sz w:val="22"/>
          <w:szCs w:val="22"/>
        </w:rPr>
      </w:pPr>
    </w:p>
    <w:p w14:paraId="521CD8EA" w14:textId="05C8788E" w:rsidR="00355218" w:rsidRPr="00973792" w:rsidRDefault="00355218" w:rsidP="00C41C90">
      <w:pPr>
        <w:ind w:left="426" w:hanging="426"/>
        <w:jc w:val="both"/>
        <w:rPr>
          <w:rFonts w:ascii="Arial" w:hAnsi="Arial" w:cs="Arial"/>
          <w:sz w:val="22"/>
          <w:szCs w:val="22"/>
        </w:rPr>
      </w:pPr>
      <w:r w:rsidRPr="00973792">
        <w:rPr>
          <w:rFonts w:ascii="Arial" w:hAnsi="Arial" w:cs="Arial"/>
          <w:b/>
          <w:sz w:val="22"/>
          <w:szCs w:val="22"/>
        </w:rPr>
        <w:t>III.1.-</w:t>
      </w:r>
      <w:r w:rsidRPr="00973792">
        <w:rPr>
          <w:rFonts w:ascii="Arial" w:hAnsi="Arial" w:cs="Arial"/>
          <w:sz w:val="22"/>
          <w:szCs w:val="22"/>
        </w:rPr>
        <w:t xml:space="preserve"> La Convocatoria a la licitación que origina el presente Contrato,</w:t>
      </w:r>
      <w:r w:rsidR="009F6F2B" w:rsidRPr="00973792">
        <w:rPr>
          <w:rFonts w:ascii="Arial" w:hAnsi="Arial" w:cs="Arial"/>
          <w:sz w:val="22"/>
          <w:szCs w:val="22"/>
        </w:rPr>
        <w:t xml:space="preserve"> sus anexos,</w:t>
      </w:r>
      <w:r w:rsidRPr="00973792">
        <w:rPr>
          <w:rFonts w:ascii="Arial" w:hAnsi="Arial" w:cs="Arial"/>
          <w:sz w:val="22"/>
          <w:szCs w:val="22"/>
        </w:rPr>
        <w:t xml:space="preserve"> la bitácora que se genere, el propio contrato y sus anexos son los instrumentos que vinculan a </w:t>
      </w:r>
      <w:r w:rsidRPr="00973792">
        <w:rPr>
          <w:rFonts w:ascii="Arial" w:hAnsi="Arial" w:cs="Arial"/>
          <w:b/>
          <w:color w:val="333333"/>
          <w:sz w:val="22"/>
          <w:szCs w:val="22"/>
        </w:rPr>
        <w:t>“LAS PARTES”</w:t>
      </w:r>
      <w:r w:rsidRPr="00973792">
        <w:rPr>
          <w:rFonts w:ascii="Arial" w:hAnsi="Arial" w:cs="Arial"/>
          <w:sz w:val="22"/>
          <w:szCs w:val="22"/>
        </w:rPr>
        <w:t xml:space="preserve"> en sus derechos y obligaciones.</w:t>
      </w:r>
    </w:p>
    <w:p w14:paraId="3361503B" w14:textId="77777777" w:rsidR="0063751D" w:rsidRPr="00973792" w:rsidRDefault="0063751D" w:rsidP="00C41C90">
      <w:pPr>
        <w:ind w:left="426" w:hanging="426"/>
        <w:jc w:val="both"/>
        <w:rPr>
          <w:rFonts w:ascii="Arial" w:hAnsi="Arial" w:cs="Arial"/>
          <w:sz w:val="22"/>
          <w:szCs w:val="22"/>
        </w:rPr>
      </w:pPr>
    </w:p>
    <w:p w14:paraId="2DAAE871" w14:textId="4B155726" w:rsidR="0063751D" w:rsidRPr="00973792" w:rsidRDefault="0063751D" w:rsidP="00C41C90">
      <w:pPr>
        <w:ind w:left="426" w:hanging="426"/>
        <w:jc w:val="both"/>
        <w:rPr>
          <w:rFonts w:ascii="Arial" w:hAnsi="Arial" w:cs="Arial"/>
          <w:sz w:val="22"/>
          <w:szCs w:val="22"/>
        </w:rPr>
      </w:pPr>
      <w:r w:rsidRPr="00973792">
        <w:rPr>
          <w:rFonts w:ascii="Arial" w:hAnsi="Arial" w:cs="Arial"/>
          <w:b/>
          <w:sz w:val="22"/>
          <w:szCs w:val="22"/>
        </w:rPr>
        <w:t xml:space="preserve">       </w:t>
      </w:r>
      <w:bookmarkStart w:id="4" w:name="_Hlk41485176"/>
      <w:r w:rsidRPr="00973792">
        <w:rPr>
          <w:rFonts w:ascii="Arial" w:hAnsi="Arial" w:cs="Arial"/>
          <w:b/>
          <w:sz w:val="22"/>
          <w:szCs w:val="22"/>
        </w:rPr>
        <w:t xml:space="preserve">Anexos: </w:t>
      </w:r>
      <w:bookmarkEnd w:id="4"/>
      <w:r w:rsidRPr="00973792">
        <w:rPr>
          <w:rFonts w:ascii="Arial" w:hAnsi="Arial" w:cs="Arial"/>
          <w:b/>
          <w:sz w:val="22"/>
          <w:szCs w:val="22"/>
        </w:rPr>
        <w:t xml:space="preserve">(esta lista crecería dependiendo del </w:t>
      </w:r>
      <w:r w:rsidR="00107D7B" w:rsidRPr="00973792">
        <w:rPr>
          <w:rFonts w:ascii="Arial" w:hAnsi="Arial" w:cs="Arial"/>
          <w:b/>
          <w:sz w:val="22"/>
          <w:szCs w:val="22"/>
        </w:rPr>
        <w:t>número</w:t>
      </w:r>
      <w:r w:rsidRPr="00973792">
        <w:rPr>
          <w:rFonts w:ascii="Arial" w:hAnsi="Arial" w:cs="Arial"/>
          <w:b/>
          <w:sz w:val="22"/>
          <w:szCs w:val="22"/>
        </w:rPr>
        <w:t xml:space="preserve"> de anexos que se tengan)</w:t>
      </w:r>
    </w:p>
    <w:p w14:paraId="46F67569" w14:textId="123C7454" w:rsidR="0063751D" w:rsidRPr="00973792" w:rsidRDefault="0063751D">
      <w:pPr>
        <w:ind w:left="426" w:hanging="426"/>
        <w:jc w:val="both"/>
        <w:rPr>
          <w:rFonts w:ascii="Arial" w:hAnsi="Arial" w:cs="Arial"/>
          <w:sz w:val="22"/>
          <w:szCs w:val="22"/>
        </w:rPr>
      </w:pPr>
      <w:r w:rsidRPr="00973792">
        <w:rPr>
          <w:rFonts w:ascii="Arial" w:hAnsi="Arial" w:cs="Arial"/>
          <w:sz w:val="22"/>
          <w:szCs w:val="22"/>
        </w:rPr>
        <w:t xml:space="preserve">                     . Proyecto Ejecutivo (en el caso de obra)</w:t>
      </w:r>
    </w:p>
    <w:p w14:paraId="37BA7175" w14:textId="01376CD4" w:rsidR="00355218" w:rsidRPr="00973792" w:rsidRDefault="0063751D" w:rsidP="0063751D">
      <w:pPr>
        <w:ind w:left="426" w:hanging="426"/>
        <w:jc w:val="both"/>
        <w:rPr>
          <w:rFonts w:ascii="Arial" w:hAnsi="Arial" w:cs="Arial"/>
          <w:sz w:val="22"/>
          <w:szCs w:val="22"/>
        </w:rPr>
      </w:pPr>
      <w:r w:rsidRPr="00973792">
        <w:rPr>
          <w:rFonts w:ascii="Arial" w:hAnsi="Arial" w:cs="Arial"/>
          <w:sz w:val="22"/>
          <w:szCs w:val="22"/>
        </w:rPr>
        <w:t xml:space="preserve">                   </w:t>
      </w:r>
    </w:p>
    <w:p w14:paraId="2FBC676C" w14:textId="4656C14E" w:rsidR="0063751D" w:rsidRPr="00973792" w:rsidRDefault="00355218" w:rsidP="0063751D">
      <w:pPr>
        <w:ind w:left="426" w:hanging="426"/>
        <w:jc w:val="both"/>
        <w:rPr>
          <w:rFonts w:ascii="Arial" w:hAnsi="Arial" w:cs="Arial"/>
          <w:sz w:val="22"/>
          <w:szCs w:val="22"/>
        </w:rPr>
      </w:pPr>
      <w:r w:rsidRPr="00973792">
        <w:rPr>
          <w:rFonts w:ascii="Arial" w:hAnsi="Arial" w:cs="Arial"/>
          <w:b/>
          <w:sz w:val="22"/>
          <w:szCs w:val="22"/>
        </w:rPr>
        <w:t>III.2.</w:t>
      </w:r>
      <w:r w:rsidRPr="00973792">
        <w:rPr>
          <w:rFonts w:ascii="Arial" w:hAnsi="Arial" w:cs="Arial"/>
          <w:sz w:val="22"/>
          <w:szCs w:val="22"/>
        </w:rPr>
        <w:t xml:space="preserve"> Las estipulaciones contenidas en el presente contrato no modifican la Convocatoria a la licitación que le da origen.</w:t>
      </w:r>
    </w:p>
    <w:p w14:paraId="5E157B91" w14:textId="77777777" w:rsidR="0079230A" w:rsidRPr="00973792" w:rsidRDefault="0079230A" w:rsidP="00C41C90">
      <w:pPr>
        <w:ind w:left="426" w:hanging="426"/>
        <w:jc w:val="both"/>
        <w:rPr>
          <w:rFonts w:ascii="Arial" w:hAnsi="Arial" w:cs="Arial"/>
          <w:sz w:val="22"/>
          <w:szCs w:val="22"/>
        </w:rPr>
      </w:pPr>
    </w:p>
    <w:p w14:paraId="74D3BD18" w14:textId="341165DA" w:rsidR="00BB4567" w:rsidRPr="00973792" w:rsidRDefault="0079230A" w:rsidP="00C41C90">
      <w:pPr>
        <w:ind w:left="426" w:hanging="426"/>
        <w:jc w:val="both"/>
        <w:rPr>
          <w:rFonts w:ascii="Arial" w:hAnsi="Arial" w:cs="Arial"/>
          <w:sz w:val="22"/>
          <w:szCs w:val="22"/>
        </w:rPr>
      </w:pPr>
      <w:r w:rsidRPr="00973792">
        <w:rPr>
          <w:rFonts w:ascii="Arial" w:hAnsi="Arial" w:cs="Arial"/>
          <w:b/>
          <w:bCs/>
          <w:sz w:val="22"/>
          <w:szCs w:val="22"/>
        </w:rPr>
        <w:t>III.3</w:t>
      </w:r>
      <w:r w:rsidRPr="00973792">
        <w:rPr>
          <w:rFonts w:ascii="Arial" w:hAnsi="Arial" w:cs="Arial"/>
          <w:sz w:val="22"/>
          <w:szCs w:val="22"/>
        </w:rPr>
        <w:tab/>
      </w:r>
      <w:r w:rsidR="00BB4567" w:rsidRPr="00973792">
        <w:rPr>
          <w:rFonts w:ascii="Arial" w:hAnsi="Arial" w:cs="Arial"/>
          <w:sz w:val="22"/>
          <w:szCs w:val="22"/>
        </w:rPr>
        <w:t>Que es su voluntad celebrar el presente contrato y sujetarse a sus términos y condiciones, para lo cual se reconocen ampliamente las facultades y capacidades necesarias, mismas que no les han sido revocadas o limitadas en forma alguna, por lo que de común acuerdo se obligan de conformidad con las siguientes:</w:t>
      </w:r>
    </w:p>
    <w:p w14:paraId="7A0A3F72" w14:textId="77777777" w:rsidR="00BB4567" w:rsidRPr="00973792" w:rsidRDefault="00BB4567" w:rsidP="00C41C90">
      <w:pPr>
        <w:jc w:val="both"/>
        <w:rPr>
          <w:rFonts w:ascii="Arial" w:hAnsi="Arial" w:cs="Arial"/>
          <w:sz w:val="22"/>
          <w:szCs w:val="22"/>
        </w:rPr>
      </w:pPr>
    </w:p>
    <w:p w14:paraId="7630F0D2" w14:textId="77777777" w:rsidR="00BB4567" w:rsidRPr="00973792" w:rsidRDefault="00BB4567" w:rsidP="00C41C90">
      <w:pPr>
        <w:pStyle w:val="Prrafodelista"/>
        <w:ind w:left="720"/>
        <w:jc w:val="center"/>
        <w:rPr>
          <w:rFonts w:ascii="Arial" w:hAnsi="Arial" w:cs="Arial"/>
          <w:sz w:val="22"/>
          <w:szCs w:val="22"/>
        </w:rPr>
      </w:pPr>
      <w:r w:rsidRPr="00973792">
        <w:rPr>
          <w:rFonts w:ascii="Arial" w:hAnsi="Arial" w:cs="Arial"/>
          <w:b/>
          <w:sz w:val="22"/>
          <w:szCs w:val="22"/>
        </w:rPr>
        <w:t>CLÁUSULAS</w:t>
      </w:r>
    </w:p>
    <w:p w14:paraId="4E93A498" w14:textId="77777777" w:rsidR="00BB4567" w:rsidRPr="00973792" w:rsidRDefault="00BB4567" w:rsidP="00C41C90">
      <w:pPr>
        <w:pStyle w:val="Prrafodelista"/>
        <w:ind w:left="720"/>
        <w:jc w:val="both"/>
        <w:rPr>
          <w:rFonts w:ascii="Arial" w:hAnsi="Arial" w:cs="Arial"/>
          <w:sz w:val="22"/>
          <w:szCs w:val="22"/>
        </w:rPr>
      </w:pPr>
    </w:p>
    <w:p w14:paraId="50E03B5C" w14:textId="77777777" w:rsidR="00BB4567" w:rsidRPr="00973792" w:rsidRDefault="00BB4567" w:rsidP="00C41C90">
      <w:pPr>
        <w:shd w:val="clear" w:color="auto" w:fill="FFFFFF"/>
        <w:jc w:val="both"/>
        <w:textAlignment w:val="baseline"/>
        <w:rPr>
          <w:rFonts w:ascii="Arial" w:hAnsi="Arial" w:cs="Arial"/>
          <w:b/>
          <w:color w:val="333333"/>
          <w:sz w:val="22"/>
          <w:szCs w:val="22"/>
          <w:highlight w:val="yellow"/>
          <w:lang w:eastAsia="es-MX"/>
        </w:rPr>
      </w:pPr>
      <w:r w:rsidRPr="00973792">
        <w:rPr>
          <w:rFonts w:ascii="Arial" w:hAnsi="Arial" w:cs="Arial"/>
          <w:b/>
          <w:color w:val="333333"/>
          <w:sz w:val="22"/>
          <w:szCs w:val="22"/>
          <w:highlight w:val="yellow"/>
          <w:lang w:eastAsia="es-MX"/>
        </w:rPr>
        <w:t>PRIMERA. OBJETO DEL CONTRATO.</w:t>
      </w:r>
    </w:p>
    <w:p w14:paraId="45521568" w14:textId="06F2CCAE" w:rsidR="00BB4567" w:rsidRPr="00973792" w:rsidRDefault="00BB4567" w:rsidP="00C41C90">
      <w:pPr>
        <w:ind w:right="51"/>
        <w:jc w:val="both"/>
        <w:rPr>
          <w:rFonts w:ascii="Arial" w:hAnsi="Arial" w:cs="Arial"/>
          <w:sz w:val="22"/>
          <w:szCs w:val="22"/>
        </w:rPr>
      </w:pPr>
    </w:p>
    <w:p w14:paraId="157F918C" w14:textId="7EE27C53" w:rsidR="005E4C34" w:rsidRPr="00973792" w:rsidRDefault="00446C3F" w:rsidP="00C41C90">
      <w:pPr>
        <w:ind w:right="51"/>
        <w:jc w:val="both"/>
        <w:rPr>
          <w:rFonts w:ascii="Arial" w:hAnsi="Arial" w:cs="Arial"/>
          <w:sz w:val="22"/>
          <w:szCs w:val="22"/>
        </w:rPr>
      </w:pPr>
      <w:r w:rsidRPr="00973792">
        <w:rPr>
          <w:rFonts w:ascii="Arial" w:hAnsi="Arial" w:cs="Arial"/>
          <w:b/>
          <w:bCs/>
          <w:sz w:val="22"/>
          <w:szCs w:val="22"/>
        </w:rPr>
        <w:t>“LA DEPENDENCIA</w:t>
      </w:r>
      <w:r w:rsidR="005E4C34" w:rsidRPr="00973792">
        <w:rPr>
          <w:rFonts w:ascii="Arial" w:hAnsi="Arial" w:cs="Arial"/>
          <w:b/>
          <w:bCs/>
          <w:sz w:val="22"/>
          <w:szCs w:val="22"/>
        </w:rPr>
        <w:t xml:space="preserve"> O ENTIDAD”</w:t>
      </w:r>
      <w:r w:rsidRPr="00973792">
        <w:rPr>
          <w:rFonts w:ascii="Arial" w:hAnsi="Arial" w:cs="Arial"/>
          <w:sz w:val="22"/>
          <w:szCs w:val="22"/>
        </w:rPr>
        <w:t xml:space="preserve"> encomienda a “</w:t>
      </w:r>
      <w:r w:rsidRPr="00973792">
        <w:rPr>
          <w:rFonts w:ascii="Arial" w:hAnsi="Arial" w:cs="Arial"/>
          <w:b/>
          <w:bCs/>
          <w:sz w:val="22"/>
          <w:szCs w:val="22"/>
        </w:rPr>
        <w:t>EL CONTRATISTA</w:t>
      </w:r>
      <w:r w:rsidR="00EF25E9" w:rsidRPr="00973792">
        <w:rPr>
          <w:rFonts w:ascii="Arial" w:hAnsi="Arial" w:cs="Arial"/>
          <w:b/>
          <w:bCs/>
          <w:sz w:val="22"/>
          <w:szCs w:val="22"/>
        </w:rPr>
        <w:t>”</w:t>
      </w:r>
      <w:r w:rsidRPr="00973792">
        <w:rPr>
          <w:rFonts w:ascii="Arial" w:hAnsi="Arial" w:cs="Arial"/>
          <w:sz w:val="22"/>
          <w:szCs w:val="22"/>
        </w:rPr>
        <w:t xml:space="preserve"> la realización de </w:t>
      </w:r>
      <w:r w:rsidR="001E01F8" w:rsidRPr="00973792">
        <w:rPr>
          <w:rFonts w:ascii="Arial" w:hAnsi="Arial" w:cs="Arial"/>
          <w:sz w:val="22"/>
          <w:szCs w:val="22"/>
        </w:rPr>
        <w:t>trabajos</w:t>
      </w:r>
      <w:r w:rsidRPr="00973792">
        <w:rPr>
          <w:rFonts w:ascii="Arial" w:hAnsi="Arial" w:cs="Arial"/>
          <w:sz w:val="22"/>
          <w:szCs w:val="22"/>
        </w:rPr>
        <w:t xml:space="preserve"> con</w:t>
      </w:r>
      <w:r w:rsidR="00A70099" w:rsidRPr="00973792">
        <w:rPr>
          <w:rFonts w:ascii="Arial" w:hAnsi="Arial" w:cs="Arial"/>
          <w:sz w:val="22"/>
          <w:szCs w:val="22"/>
        </w:rPr>
        <w:t>s</w:t>
      </w:r>
      <w:r w:rsidRPr="00973792">
        <w:rPr>
          <w:rFonts w:ascii="Arial" w:hAnsi="Arial" w:cs="Arial"/>
          <w:sz w:val="22"/>
          <w:szCs w:val="22"/>
        </w:rPr>
        <w:t>i</w:t>
      </w:r>
      <w:r w:rsidR="00A70099" w:rsidRPr="00973792">
        <w:rPr>
          <w:rFonts w:ascii="Arial" w:hAnsi="Arial" w:cs="Arial"/>
          <w:sz w:val="22"/>
          <w:szCs w:val="22"/>
        </w:rPr>
        <w:t>s</w:t>
      </w:r>
      <w:r w:rsidRPr="00973792">
        <w:rPr>
          <w:rFonts w:ascii="Arial" w:hAnsi="Arial" w:cs="Arial"/>
          <w:sz w:val="22"/>
          <w:szCs w:val="22"/>
        </w:rPr>
        <w:t>tente</w:t>
      </w:r>
      <w:r w:rsidR="001E01F8" w:rsidRPr="00973792">
        <w:rPr>
          <w:rFonts w:ascii="Arial" w:hAnsi="Arial" w:cs="Arial"/>
          <w:sz w:val="22"/>
          <w:szCs w:val="22"/>
        </w:rPr>
        <w:t>s</w:t>
      </w:r>
      <w:r w:rsidRPr="00973792">
        <w:rPr>
          <w:rFonts w:ascii="Arial" w:hAnsi="Arial" w:cs="Arial"/>
          <w:sz w:val="22"/>
          <w:szCs w:val="22"/>
        </w:rPr>
        <w:t xml:space="preserve"> en</w:t>
      </w:r>
      <w:r w:rsidRPr="00973792">
        <w:rPr>
          <w:rFonts w:ascii="Arial" w:hAnsi="Arial" w:cs="Arial"/>
          <w:b/>
          <w:bCs/>
          <w:sz w:val="22"/>
          <w:szCs w:val="22"/>
        </w:rPr>
        <w:t xml:space="preserve"> </w:t>
      </w:r>
      <w:r w:rsidR="009745FA">
        <w:rPr>
          <w:rFonts w:ascii="Arial" w:hAnsi="Arial" w:cs="Arial"/>
          <w:b/>
          <w:sz w:val="36"/>
          <w:szCs w:val="36"/>
        </w:rPr>
        <w:t>3</w:t>
      </w:r>
      <w:r w:rsidR="009745FA" w:rsidRPr="001011BC">
        <w:rPr>
          <w:rFonts w:ascii="Arial" w:hAnsi="Arial" w:cs="Arial"/>
          <w:b/>
          <w:bCs/>
          <w:sz w:val="22"/>
          <w:szCs w:val="22"/>
          <w:highlight w:val="lightGray"/>
        </w:rPr>
        <w:t xml:space="preserve"> </w:t>
      </w:r>
      <w:r w:rsidR="001E01F8" w:rsidRPr="001011BC">
        <w:rPr>
          <w:rFonts w:ascii="Arial" w:hAnsi="Arial" w:cs="Arial"/>
          <w:b/>
          <w:bCs/>
          <w:sz w:val="22"/>
          <w:szCs w:val="22"/>
          <w:highlight w:val="lightGray"/>
        </w:rPr>
        <w:t>(COLOCAR OBJETO DEL CONTRATO)</w:t>
      </w:r>
      <w:r w:rsidRPr="00973792">
        <w:rPr>
          <w:rFonts w:ascii="Arial" w:hAnsi="Arial" w:cs="Arial"/>
          <w:b/>
          <w:bCs/>
          <w:sz w:val="22"/>
          <w:szCs w:val="22"/>
        </w:rPr>
        <w:t xml:space="preserve"> </w:t>
      </w:r>
      <w:r w:rsidRPr="00973792">
        <w:rPr>
          <w:rFonts w:ascii="Arial" w:hAnsi="Arial" w:cs="Arial"/>
          <w:sz w:val="22"/>
          <w:szCs w:val="22"/>
        </w:rPr>
        <w:t xml:space="preserve">y </w:t>
      </w:r>
      <w:r w:rsidR="005E4C34" w:rsidRPr="00973792">
        <w:rPr>
          <w:rFonts w:ascii="Arial" w:hAnsi="Arial" w:cs="Arial"/>
          <w:sz w:val="22"/>
          <w:szCs w:val="22"/>
        </w:rPr>
        <w:t>“</w:t>
      </w:r>
      <w:r w:rsidR="005E4C34" w:rsidRPr="00973792">
        <w:rPr>
          <w:rFonts w:ascii="Arial" w:hAnsi="Arial" w:cs="Arial"/>
          <w:b/>
          <w:bCs/>
          <w:sz w:val="22"/>
          <w:szCs w:val="22"/>
        </w:rPr>
        <w:t>EL CONTRATISTA”</w:t>
      </w:r>
      <w:r w:rsidR="005E4C34" w:rsidRPr="00973792">
        <w:rPr>
          <w:rFonts w:ascii="Arial" w:hAnsi="Arial" w:cs="Arial"/>
          <w:sz w:val="22"/>
          <w:szCs w:val="22"/>
        </w:rPr>
        <w:t xml:space="preserve"> </w:t>
      </w:r>
      <w:r w:rsidRPr="00973792">
        <w:rPr>
          <w:rFonts w:ascii="Arial" w:hAnsi="Arial" w:cs="Arial"/>
          <w:sz w:val="22"/>
          <w:szCs w:val="22"/>
        </w:rPr>
        <w:t>se obliga a realizarl</w:t>
      </w:r>
      <w:r w:rsidR="005E4C34" w:rsidRPr="00973792">
        <w:rPr>
          <w:rFonts w:ascii="Arial" w:hAnsi="Arial" w:cs="Arial"/>
          <w:sz w:val="22"/>
          <w:szCs w:val="22"/>
        </w:rPr>
        <w:t xml:space="preserve">os conforme al (los) programa(s) de ejecución, presupuesto por </w:t>
      </w:r>
      <w:r w:rsidR="0063751D" w:rsidRPr="00973792">
        <w:rPr>
          <w:rFonts w:ascii="Arial" w:hAnsi="Arial" w:cs="Arial"/>
          <w:sz w:val="22"/>
          <w:szCs w:val="22"/>
        </w:rPr>
        <w:t>precio unitarios</w:t>
      </w:r>
      <w:r w:rsidR="005E4C34" w:rsidRPr="00973792">
        <w:rPr>
          <w:rFonts w:ascii="Arial" w:hAnsi="Arial" w:cs="Arial"/>
          <w:sz w:val="22"/>
          <w:szCs w:val="22"/>
        </w:rPr>
        <w:t xml:space="preserve">, </w:t>
      </w:r>
      <w:r w:rsidR="002C3FF4" w:rsidRPr="00973792">
        <w:rPr>
          <w:rFonts w:ascii="Arial" w:hAnsi="Arial" w:cs="Arial"/>
          <w:sz w:val="22"/>
          <w:szCs w:val="22"/>
        </w:rPr>
        <w:t xml:space="preserve">proyectos, planos y especificaciones generales y particulares, normas de construcción vigentes en el lugar donde deban realizarse los trabajos, así como </w:t>
      </w:r>
      <w:r w:rsidR="005A74AA" w:rsidRPr="00973792">
        <w:rPr>
          <w:rFonts w:ascii="Arial" w:hAnsi="Arial" w:cs="Arial"/>
          <w:sz w:val="22"/>
          <w:szCs w:val="22"/>
        </w:rPr>
        <w:t>en el Proyecto ejecutivo</w:t>
      </w:r>
      <w:r w:rsidR="005E4C34" w:rsidRPr="00973792">
        <w:rPr>
          <w:rFonts w:ascii="Arial" w:hAnsi="Arial" w:cs="Arial"/>
          <w:sz w:val="22"/>
          <w:szCs w:val="22"/>
        </w:rPr>
        <w:t xml:space="preserve"> contenido </w:t>
      </w:r>
      <w:r w:rsidR="005A74AA" w:rsidRPr="00973792">
        <w:rPr>
          <w:rFonts w:ascii="Arial" w:hAnsi="Arial" w:cs="Arial"/>
          <w:sz w:val="22"/>
          <w:szCs w:val="22"/>
        </w:rPr>
        <w:t xml:space="preserve">en el anexo incluido en el numeral III.1 </w:t>
      </w:r>
      <w:r w:rsidR="005E4C34" w:rsidRPr="00973792">
        <w:rPr>
          <w:rFonts w:ascii="Arial" w:hAnsi="Arial" w:cs="Arial"/>
          <w:sz w:val="22"/>
          <w:szCs w:val="22"/>
        </w:rPr>
        <w:t xml:space="preserve">hasta su total terminación. El objeto aquí señalado se llevará a cabo </w:t>
      </w:r>
      <w:r w:rsidR="0063751D" w:rsidRPr="00973792">
        <w:rPr>
          <w:rFonts w:ascii="Arial" w:hAnsi="Arial" w:cs="Arial"/>
          <w:sz w:val="22"/>
          <w:szCs w:val="22"/>
        </w:rPr>
        <w:t>bajo la condición de pago</w:t>
      </w:r>
      <w:r w:rsidR="005E4C34" w:rsidRPr="00973792">
        <w:rPr>
          <w:rFonts w:ascii="Arial" w:hAnsi="Arial" w:cs="Arial"/>
          <w:sz w:val="22"/>
          <w:szCs w:val="22"/>
        </w:rPr>
        <w:t xml:space="preserve"> </w:t>
      </w:r>
      <w:r w:rsidR="0063751D" w:rsidRPr="00973792">
        <w:rPr>
          <w:rFonts w:ascii="Arial" w:hAnsi="Arial" w:cs="Arial"/>
          <w:sz w:val="22"/>
          <w:szCs w:val="22"/>
        </w:rPr>
        <w:t>a</w:t>
      </w:r>
      <w:r w:rsidR="005E4C34" w:rsidRPr="00973792">
        <w:rPr>
          <w:rFonts w:ascii="Arial" w:hAnsi="Arial" w:cs="Arial"/>
          <w:sz w:val="22"/>
          <w:szCs w:val="22"/>
        </w:rPr>
        <w:t xml:space="preserve"> </w:t>
      </w:r>
      <w:r w:rsidR="002C3FF4" w:rsidRPr="00973792">
        <w:rPr>
          <w:rFonts w:ascii="Arial" w:hAnsi="Arial" w:cs="Arial"/>
          <w:sz w:val="22"/>
          <w:szCs w:val="22"/>
        </w:rPr>
        <w:t>precios unitarios y tiempo definido, según se describe a continuación:</w:t>
      </w:r>
    </w:p>
    <w:p w14:paraId="138C595B" w14:textId="0A4CA877" w:rsidR="00EF25E9" w:rsidRPr="00973792" w:rsidRDefault="00EF25E9" w:rsidP="00C41C90">
      <w:pPr>
        <w:ind w:right="51"/>
        <w:jc w:val="both"/>
        <w:rPr>
          <w:rFonts w:ascii="Arial" w:hAnsi="Arial" w:cs="Arial"/>
          <w:sz w:val="22"/>
          <w:szCs w:val="22"/>
        </w:rPr>
      </w:pPr>
    </w:p>
    <w:p w14:paraId="05F461C5" w14:textId="640180EF" w:rsidR="00BB4567" w:rsidRPr="00973792" w:rsidRDefault="00BD5CB3" w:rsidP="00C41C90">
      <w:pPr>
        <w:ind w:right="51"/>
        <w:jc w:val="both"/>
        <w:rPr>
          <w:rFonts w:ascii="Arial" w:hAnsi="Arial" w:cs="Arial"/>
          <w:sz w:val="22"/>
          <w:szCs w:val="22"/>
        </w:rPr>
      </w:pPr>
      <w:r w:rsidRPr="00973792">
        <w:rPr>
          <w:rFonts w:ascii="Arial" w:hAnsi="Arial" w:cs="Arial"/>
          <w:b/>
          <w:bCs/>
          <w:sz w:val="22"/>
          <w:szCs w:val="22"/>
        </w:rPr>
        <w:t xml:space="preserve"> “LA DEPENDENCIA O ENTIDAD” </w:t>
      </w:r>
      <w:r w:rsidRPr="00973792">
        <w:rPr>
          <w:rFonts w:ascii="Arial" w:hAnsi="Arial" w:cs="Arial"/>
          <w:sz w:val="22"/>
          <w:szCs w:val="22"/>
        </w:rPr>
        <w:t xml:space="preserve">encomienda a </w:t>
      </w:r>
      <w:r w:rsidRPr="00973792">
        <w:rPr>
          <w:rFonts w:ascii="Arial" w:hAnsi="Arial" w:cs="Arial"/>
          <w:b/>
          <w:bCs/>
          <w:sz w:val="22"/>
          <w:szCs w:val="22"/>
        </w:rPr>
        <w:t>“EL CONTRATISTA”</w:t>
      </w:r>
      <w:r w:rsidRPr="00973792">
        <w:rPr>
          <w:rFonts w:ascii="Arial" w:hAnsi="Arial" w:cs="Arial"/>
          <w:sz w:val="22"/>
          <w:szCs w:val="22"/>
        </w:rPr>
        <w:t xml:space="preserve">, bajo la </w:t>
      </w:r>
      <w:r w:rsidR="0063751D" w:rsidRPr="00973792">
        <w:rPr>
          <w:rFonts w:ascii="Arial" w:hAnsi="Arial" w:cs="Arial"/>
          <w:sz w:val="22"/>
          <w:szCs w:val="22"/>
        </w:rPr>
        <w:t>condición de pago a</w:t>
      </w:r>
      <w:r w:rsidRPr="00973792">
        <w:rPr>
          <w:rFonts w:ascii="Arial" w:hAnsi="Arial" w:cs="Arial"/>
          <w:sz w:val="22"/>
          <w:szCs w:val="22"/>
        </w:rPr>
        <w:t xml:space="preserve"> precios unitarios, la realización de los trabajos establecidos en el </w:t>
      </w:r>
      <w:r w:rsidRPr="00973792">
        <w:rPr>
          <w:rFonts w:ascii="Arial" w:hAnsi="Arial" w:cs="Arial"/>
          <w:b/>
          <w:bCs/>
          <w:sz w:val="22"/>
          <w:szCs w:val="22"/>
        </w:rPr>
        <w:t>“CATÁLOGO DE CONCEPTOS”</w:t>
      </w:r>
      <w:r w:rsidRPr="00973792">
        <w:rPr>
          <w:rFonts w:ascii="Arial" w:hAnsi="Arial" w:cs="Arial"/>
          <w:sz w:val="22"/>
          <w:szCs w:val="22"/>
        </w:rPr>
        <w:t>, y éste se obliga a realizarlos hasta su total terminación.</w:t>
      </w:r>
    </w:p>
    <w:p w14:paraId="18870980" w14:textId="51AD7339" w:rsidR="00BD5CB3" w:rsidRDefault="00BD5CB3" w:rsidP="00C41C90">
      <w:pPr>
        <w:ind w:right="51"/>
        <w:jc w:val="both"/>
        <w:rPr>
          <w:rFonts w:ascii="Arial" w:hAnsi="Arial" w:cs="Arial"/>
          <w:sz w:val="22"/>
          <w:szCs w:val="22"/>
        </w:rPr>
      </w:pPr>
    </w:p>
    <w:p w14:paraId="1BF4DE9A" w14:textId="77777777" w:rsidR="001C1231" w:rsidRDefault="001C1231" w:rsidP="001C1231">
      <w:pPr>
        <w:pStyle w:val="Textoindependiente"/>
        <w:rPr>
          <w:rFonts w:ascii="Arial" w:hAnsi="Arial" w:cs="Arial"/>
        </w:rPr>
      </w:pPr>
      <w:r w:rsidRPr="00D765D0">
        <w:rPr>
          <w:rFonts w:ascii="Arial" w:hAnsi="Arial" w:cs="Arial"/>
          <w:highlight w:val="cyan"/>
        </w:rPr>
        <w:t xml:space="preserve">Si se indicó Si, en el campo Mostrar detalle de </w:t>
      </w:r>
      <w:r>
        <w:rPr>
          <w:rFonts w:ascii="Arial" w:hAnsi="Arial" w:cs="Arial"/>
          <w:highlight w:val="cyan"/>
        </w:rPr>
        <w:t>conceptos</w:t>
      </w:r>
      <w:r w:rsidRPr="00D765D0">
        <w:rPr>
          <w:rFonts w:ascii="Arial" w:hAnsi="Arial" w:cs="Arial"/>
          <w:highlight w:val="cyan"/>
        </w:rPr>
        <w:t xml:space="preserve"> a contratar en Contrato</w:t>
      </w:r>
    </w:p>
    <w:p w14:paraId="1C0C76DD" w14:textId="77777777" w:rsidR="001C1231" w:rsidRDefault="001C1231" w:rsidP="001C1231">
      <w:pPr>
        <w:pStyle w:val="Textoindependiente"/>
        <w:rPr>
          <w:rFonts w:ascii="Arial" w:hAnsi="Arial" w:cs="Arial"/>
        </w:rPr>
      </w:pPr>
    </w:p>
    <w:p w14:paraId="2538C99D" w14:textId="3A999450" w:rsidR="001C1231" w:rsidRDefault="001C1231" w:rsidP="001C1231">
      <w:pPr>
        <w:pStyle w:val="Textoindependiente"/>
        <w:jc w:val="center"/>
        <w:rPr>
          <w:rFonts w:ascii="Arial" w:hAnsi="Arial" w:cs="Arial"/>
        </w:rPr>
      </w:pPr>
      <w:r>
        <w:rPr>
          <w:rFonts w:ascii="Arial" w:hAnsi="Arial" w:cs="Arial"/>
          <w:b/>
          <w:sz w:val="36"/>
          <w:szCs w:val="36"/>
        </w:rPr>
        <w:t xml:space="preserve">40.1 </w:t>
      </w:r>
      <w:r w:rsidRPr="00D765D0">
        <w:rPr>
          <w:rFonts w:ascii="Arial" w:hAnsi="Arial" w:cs="Arial"/>
          <w:highlight w:val="lightGray"/>
        </w:rPr>
        <w:t xml:space="preserve">[INSERTAR TABLA DE </w:t>
      </w:r>
      <w:r>
        <w:rPr>
          <w:rFonts w:ascii="Arial" w:hAnsi="Arial" w:cs="Arial"/>
          <w:highlight w:val="lightGray"/>
        </w:rPr>
        <w:t>CONCEPTOS</w:t>
      </w:r>
      <w:r w:rsidRPr="00D765D0">
        <w:rPr>
          <w:rFonts w:ascii="Arial" w:hAnsi="Arial" w:cs="Arial"/>
          <w:highlight w:val="lightGray"/>
        </w:rPr>
        <w:t>]</w:t>
      </w:r>
    </w:p>
    <w:p w14:paraId="0E9B50E6" w14:textId="77777777" w:rsidR="001C1231" w:rsidRPr="008215DD" w:rsidRDefault="001C1231" w:rsidP="001C1231">
      <w:pPr>
        <w:pStyle w:val="Textoindependiente"/>
        <w:rPr>
          <w:rFonts w:ascii="Arial" w:hAnsi="Arial" w:cs="Arial"/>
        </w:rPr>
      </w:pPr>
    </w:p>
    <w:p w14:paraId="777B3841" w14:textId="77777777" w:rsidR="001C1231" w:rsidRDefault="001C1231" w:rsidP="001C1231">
      <w:pPr>
        <w:pStyle w:val="Textoindependiente"/>
        <w:rPr>
          <w:rFonts w:ascii="Arial" w:hAnsi="Arial" w:cs="Arial"/>
        </w:rPr>
      </w:pPr>
      <w:r w:rsidRPr="00105B36">
        <w:rPr>
          <w:rFonts w:ascii="Arial" w:hAnsi="Arial" w:cs="Arial"/>
          <w:highlight w:val="cyan"/>
        </w:rPr>
        <w:lastRenderedPageBreak/>
        <w:t xml:space="preserve">Si se indicó </w:t>
      </w:r>
      <w:r>
        <w:rPr>
          <w:rFonts w:ascii="Arial" w:hAnsi="Arial" w:cs="Arial"/>
          <w:highlight w:val="cyan"/>
        </w:rPr>
        <w:t>No</w:t>
      </w:r>
      <w:r w:rsidRPr="00105B36">
        <w:rPr>
          <w:rFonts w:ascii="Arial" w:hAnsi="Arial" w:cs="Arial"/>
          <w:highlight w:val="cyan"/>
        </w:rPr>
        <w:t xml:space="preserve">, en el campo Mostrar detalle de </w:t>
      </w:r>
      <w:r>
        <w:rPr>
          <w:rFonts w:ascii="Arial" w:hAnsi="Arial" w:cs="Arial"/>
          <w:highlight w:val="cyan"/>
        </w:rPr>
        <w:t>conceptos</w:t>
      </w:r>
      <w:r w:rsidRPr="00D765D0">
        <w:rPr>
          <w:rFonts w:ascii="Arial" w:hAnsi="Arial" w:cs="Arial"/>
          <w:highlight w:val="cyan"/>
        </w:rPr>
        <w:t xml:space="preserve"> </w:t>
      </w:r>
      <w:r w:rsidRPr="00105B36">
        <w:rPr>
          <w:rFonts w:ascii="Arial" w:hAnsi="Arial" w:cs="Arial"/>
          <w:highlight w:val="cyan"/>
        </w:rPr>
        <w:t>a contratar en Contrato</w:t>
      </w:r>
    </w:p>
    <w:p w14:paraId="4D2A185D" w14:textId="77777777" w:rsidR="001C1231" w:rsidRDefault="001C1231" w:rsidP="001C1231">
      <w:pPr>
        <w:pStyle w:val="Textoindependiente"/>
        <w:rPr>
          <w:rFonts w:ascii="Arial" w:hAnsi="Arial" w:cs="Arial"/>
        </w:rPr>
      </w:pPr>
    </w:p>
    <w:p w14:paraId="62F58046" w14:textId="3337C09A" w:rsidR="001C1231" w:rsidRDefault="001C1231" w:rsidP="001C1231">
      <w:pPr>
        <w:pStyle w:val="Textoindependiente"/>
        <w:rPr>
          <w:rFonts w:ascii="Arial" w:hAnsi="Arial" w:cs="Arial"/>
        </w:rPr>
      </w:pPr>
      <w:r>
        <w:rPr>
          <w:rFonts w:ascii="Arial" w:hAnsi="Arial" w:cs="Arial"/>
          <w:b/>
          <w:sz w:val="36"/>
          <w:szCs w:val="36"/>
        </w:rPr>
        <w:t xml:space="preserve">40.2 </w:t>
      </w:r>
      <w:r>
        <w:rPr>
          <w:rFonts w:ascii="Arial" w:hAnsi="Arial" w:cs="Arial"/>
        </w:rPr>
        <w:t xml:space="preserve">Ver anexo </w:t>
      </w:r>
      <w:r w:rsidRPr="0091707F">
        <w:rPr>
          <w:rFonts w:ascii="Arial" w:hAnsi="Arial" w:cs="Arial"/>
          <w:highlight w:val="magenta"/>
        </w:rPr>
        <w:t>Nombre anexo</w:t>
      </w:r>
    </w:p>
    <w:p w14:paraId="062A330B" w14:textId="77777777" w:rsidR="001C1231" w:rsidRPr="00973792" w:rsidRDefault="001C1231" w:rsidP="00C41C90">
      <w:pPr>
        <w:ind w:right="51"/>
        <w:jc w:val="both"/>
        <w:rPr>
          <w:rFonts w:ascii="Arial" w:hAnsi="Arial" w:cs="Arial"/>
          <w:sz w:val="22"/>
          <w:szCs w:val="22"/>
        </w:rPr>
      </w:pPr>
    </w:p>
    <w:p w14:paraId="3ADF5ADF" w14:textId="36565C47" w:rsidR="00BD5CB3" w:rsidRPr="00973792" w:rsidRDefault="00BD5CB3" w:rsidP="00C41C90">
      <w:pPr>
        <w:pStyle w:val="Textoindependiente"/>
        <w:rPr>
          <w:rFonts w:ascii="Arial" w:hAnsi="Arial" w:cs="Arial"/>
        </w:rPr>
      </w:pPr>
      <w:r w:rsidRPr="00973792">
        <w:rPr>
          <w:rFonts w:ascii="Arial" w:hAnsi="Arial" w:cs="Arial"/>
        </w:rPr>
        <w:t>En términos de lo anterior, “</w:t>
      </w:r>
      <w:r w:rsidRPr="00973792">
        <w:rPr>
          <w:rFonts w:ascii="Arial" w:hAnsi="Arial" w:cs="Arial"/>
          <w:b/>
        </w:rPr>
        <w:t xml:space="preserve">EL CONTRATISTA” </w:t>
      </w:r>
      <w:r w:rsidRPr="00973792">
        <w:rPr>
          <w:rFonts w:ascii="Arial" w:hAnsi="Arial" w:cs="Arial"/>
        </w:rPr>
        <w:t xml:space="preserve">deberá llevar a cabo y será responsable por </w:t>
      </w:r>
      <w:r w:rsidR="002B6C48" w:rsidRPr="00973792">
        <w:rPr>
          <w:rFonts w:ascii="Arial" w:hAnsi="Arial" w:cs="Arial"/>
        </w:rPr>
        <w:t>los trabajos</w:t>
      </w:r>
      <w:r w:rsidRPr="00973792">
        <w:rPr>
          <w:rFonts w:ascii="Arial" w:hAnsi="Arial" w:cs="Arial"/>
        </w:rPr>
        <w:t>.</w:t>
      </w:r>
    </w:p>
    <w:p w14:paraId="25ADFCB2" w14:textId="77777777" w:rsidR="00BD5CB3" w:rsidRPr="00973792" w:rsidRDefault="00BD5CB3" w:rsidP="00C41C90">
      <w:pPr>
        <w:pStyle w:val="Textoindependiente"/>
        <w:rPr>
          <w:rFonts w:ascii="Arial" w:hAnsi="Arial" w:cs="Arial"/>
        </w:rPr>
      </w:pPr>
    </w:p>
    <w:p w14:paraId="1EC410C8" w14:textId="7F28B7A1" w:rsidR="00BD5CB3" w:rsidRPr="00973792" w:rsidRDefault="00BD5CB3" w:rsidP="00C41C90">
      <w:pPr>
        <w:pStyle w:val="Textoindependiente"/>
        <w:rPr>
          <w:rFonts w:ascii="Arial" w:hAnsi="Arial" w:cs="Arial"/>
        </w:rPr>
      </w:pPr>
      <w:r w:rsidRPr="00973792">
        <w:rPr>
          <w:rFonts w:ascii="Arial" w:hAnsi="Arial" w:cs="Arial"/>
        </w:rPr>
        <w:t>“</w:t>
      </w:r>
      <w:r w:rsidRPr="00973792">
        <w:rPr>
          <w:rFonts w:ascii="Arial" w:hAnsi="Arial" w:cs="Arial"/>
          <w:b/>
        </w:rPr>
        <w:t xml:space="preserve">EL CONTRATISTA” </w:t>
      </w:r>
      <w:r w:rsidRPr="00973792">
        <w:rPr>
          <w:rFonts w:ascii="Arial" w:hAnsi="Arial" w:cs="Arial"/>
        </w:rPr>
        <w:t>se compromete a que el Proyecto Ejecutivo y los documentos de “</w:t>
      </w:r>
      <w:r w:rsidRPr="00973792">
        <w:rPr>
          <w:rFonts w:ascii="Arial" w:hAnsi="Arial" w:cs="Arial"/>
          <w:b/>
        </w:rPr>
        <w:t>EL CONTRATISTA”</w:t>
      </w:r>
      <w:r w:rsidRPr="00973792">
        <w:rPr>
          <w:rFonts w:ascii="Arial" w:hAnsi="Arial" w:cs="Arial"/>
        </w:rPr>
        <w:t xml:space="preserve">, la ejecución y </w:t>
      </w:r>
      <w:r w:rsidR="002B6C48" w:rsidRPr="00973792">
        <w:rPr>
          <w:rFonts w:ascii="Arial" w:hAnsi="Arial" w:cs="Arial"/>
        </w:rPr>
        <w:t>los trabajos</w:t>
      </w:r>
      <w:r w:rsidRPr="00973792">
        <w:rPr>
          <w:rFonts w:ascii="Arial" w:hAnsi="Arial" w:cs="Arial"/>
        </w:rPr>
        <w:t xml:space="preserve"> finalizadas se sujetarán a:</w:t>
      </w:r>
    </w:p>
    <w:p w14:paraId="62C49382" w14:textId="77777777" w:rsidR="00BD5CB3" w:rsidRPr="00973792" w:rsidRDefault="00BD5CB3" w:rsidP="00C41C90">
      <w:pPr>
        <w:pStyle w:val="Textoindependiente"/>
        <w:rPr>
          <w:rFonts w:ascii="Arial" w:hAnsi="Arial" w:cs="Arial"/>
        </w:rPr>
      </w:pPr>
    </w:p>
    <w:p w14:paraId="2A5BCDAD" w14:textId="77777777" w:rsidR="00BD5CB3" w:rsidRPr="00973792" w:rsidRDefault="00BD5CB3" w:rsidP="00C41C90">
      <w:pPr>
        <w:pStyle w:val="Textoindependiente"/>
        <w:numPr>
          <w:ilvl w:val="0"/>
          <w:numId w:val="8"/>
        </w:numPr>
        <w:autoSpaceDE w:val="0"/>
        <w:autoSpaceDN w:val="0"/>
        <w:rPr>
          <w:rFonts w:ascii="Arial" w:hAnsi="Arial" w:cs="Arial"/>
        </w:rPr>
      </w:pPr>
      <w:r w:rsidRPr="00973792">
        <w:rPr>
          <w:rFonts w:ascii="Arial" w:hAnsi="Arial" w:cs="Arial"/>
        </w:rPr>
        <w:t>La Legislación Mexicana;</w:t>
      </w:r>
    </w:p>
    <w:p w14:paraId="1EEE2B75" w14:textId="341615E4" w:rsidR="00BD5CB3" w:rsidRPr="00973792" w:rsidRDefault="00BD5CB3" w:rsidP="00C41C90">
      <w:pPr>
        <w:pStyle w:val="Textoindependiente"/>
        <w:numPr>
          <w:ilvl w:val="0"/>
          <w:numId w:val="8"/>
        </w:numPr>
        <w:autoSpaceDE w:val="0"/>
        <w:autoSpaceDN w:val="0"/>
        <w:rPr>
          <w:rFonts w:ascii="Arial" w:hAnsi="Arial" w:cs="Arial"/>
        </w:rPr>
      </w:pPr>
      <w:r w:rsidRPr="00973792">
        <w:rPr>
          <w:rFonts w:ascii="Arial" w:hAnsi="Arial" w:cs="Arial"/>
        </w:rPr>
        <w:t xml:space="preserve">Los </w:t>
      </w:r>
      <w:r w:rsidR="005A74AA" w:rsidRPr="00973792">
        <w:rPr>
          <w:rFonts w:ascii="Arial" w:hAnsi="Arial" w:cs="Arial"/>
        </w:rPr>
        <w:t xml:space="preserve">Proyecto ejecutivo </w:t>
      </w:r>
      <w:r w:rsidRPr="00973792">
        <w:rPr>
          <w:rFonts w:ascii="Arial" w:hAnsi="Arial" w:cs="Arial"/>
        </w:rPr>
        <w:t>y la Propuesta del Contratista; y</w:t>
      </w:r>
    </w:p>
    <w:p w14:paraId="5D846339" w14:textId="19257C75" w:rsidR="00BD5CB3" w:rsidRPr="00973792" w:rsidRDefault="00BD5CB3" w:rsidP="00C41C90">
      <w:pPr>
        <w:pStyle w:val="Textoindependiente"/>
        <w:numPr>
          <w:ilvl w:val="0"/>
          <w:numId w:val="8"/>
        </w:numPr>
        <w:autoSpaceDE w:val="0"/>
        <w:autoSpaceDN w:val="0"/>
        <w:rPr>
          <w:rFonts w:ascii="Arial" w:hAnsi="Arial" w:cs="Arial"/>
        </w:rPr>
      </w:pPr>
      <w:r w:rsidRPr="00973792">
        <w:rPr>
          <w:rFonts w:ascii="Arial" w:hAnsi="Arial" w:cs="Arial"/>
        </w:rPr>
        <w:t>Los documentos que conforman el presente Contrato, según los mismos sean modificados de tiempo en tiempo, en su caso, en términos del presente Contrato y la legislación aplicable.</w:t>
      </w:r>
    </w:p>
    <w:p w14:paraId="706919F5" w14:textId="0B15BBBA" w:rsidR="00620531" w:rsidRPr="00973792" w:rsidRDefault="00620531" w:rsidP="00C41C90">
      <w:pPr>
        <w:ind w:right="51"/>
        <w:jc w:val="both"/>
        <w:rPr>
          <w:rFonts w:ascii="Arial" w:hAnsi="Arial" w:cs="Arial"/>
          <w:b/>
          <w:bCs/>
          <w:sz w:val="22"/>
          <w:szCs w:val="22"/>
        </w:rPr>
      </w:pPr>
    </w:p>
    <w:p w14:paraId="5BCF7B73" w14:textId="5A611919" w:rsidR="00620531" w:rsidRPr="00973792" w:rsidRDefault="00620531" w:rsidP="00C41C90">
      <w:pPr>
        <w:ind w:right="51"/>
        <w:jc w:val="both"/>
        <w:rPr>
          <w:rFonts w:ascii="Arial" w:hAnsi="Arial" w:cs="Arial"/>
          <w:b/>
          <w:bCs/>
          <w:sz w:val="22"/>
          <w:szCs w:val="22"/>
        </w:rPr>
      </w:pPr>
      <w:r w:rsidRPr="00973792">
        <w:rPr>
          <w:rFonts w:ascii="Arial" w:hAnsi="Arial" w:cs="Arial"/>
          <w:b/>
          <w:bCs/>
          <w:sz w:val="22"/>
          <w:szCs w:val="22"/>
          <w:highlight w:val="yellow"/>
        </w:rPr>
        <w:t>SEGUNDA. PROYECTO EJECUTIVO</w:t>
      </w:r>
    </w:p>
    <w:p w14:paraId="79841DEA" w14:textId="4E245B76" w:rsidR="00620531" w:rsidRPr="00973792" w:rsidRDefault="00620531" w:rsidP="00C41C90">
      <w:pPr>
        <w:ind w:right="51"/>
        <w:jc w:val="both"/>
        <w:rPr>
          <w:rFonts w:ascii="Arial" w:hAnsi="Arial" w:cs="Arial"/>
          <w:b/>
          <w:bCs/>
          <w:sz w:val="22"/>
          <w:szCs w:val="22"/>
        </w:rPr>
      </w:pPr>
    </w:p>
    <w:p w14:paraId="63D5983B" w14:textId="26CEF852" w:rsidR="00620531" w:rsidRPr="00973792" w:rsidRDefault="00620531" w:rsidP="00C41C90">
      <w:pPr>
        <w:ind w:right="51"/>
        <w:jc w:val="both"/>
        <w:rPr>
          <w:rFonts w:ascii="Arial" w:hAnsi="Arial" w:cs="Arial"/>
          <w:b/>
          <w:bCs/>
          <w:sz w:val="22"/>
          <w:szCs w:val="22"/>
        </w:rPr>
      </w:pPr>
      <w:r w:rsidRPr="00973792">
        <w:rPr>
          <w:rFonts w:ascii="Arial" w:hAnsi="Arial" w:cs="Arial"/>
          <w:b/>
          <w:bCs/>
          <w:sz w:val="22"/>
          <w:szCs w:val="22"/>
        </w:rPr>
        <w:t>(Colocar particularidades del proyecto ejecutivo)</w:t>
      </w:r>
    </w:p>
    <w:p w14:paraId="32464606" w14:textId="6D192E10" w:rsidR="00620531" w:rsidRPr="00973792" w:rsidRDefault="00620531" w:rsidP="00C41C90">
      <w:pPr>
        <w:ind w:right="51"/>
        <w:jc w:val="both"/>
        <w:rPr>
          <w:rFonts w:ascii="Arial" w:hAnsi="Arial" w:cs="Arial"/>
          <w:sz w:val="22"/>
          <w:szCs w:val="22"/>
        </w:rPr>
      </w:pPr>
    </w:p>
    <w:p w14:paraId="3530177B" w14:textId="05A5DD65" w:rsidR="00BB4567" w:rsidRPr="00973792" w:rsidRDefault="00620531" w:rsidP="00C41C90">
      <w:pPr>
        <w:jc w:val="both"/>
        <w:rPr>
          <w:rFonts w:ascii="Arial" w:hAnsi="Arial" w:cs="Arial"/>
          <w:sz w:val="22"/>
          <w:szCs w:val="22"/>
        </w:rPr>
      </w:pPr>
      <w:r w:rsidRPr="00973792">
        <w:rPr>
          <w:rFonts w:ascii="Arial" w:hAnsi="Arial" w:cs="Arial"/>
          <w:b/>
          <w:bCs/>
          <w:sz w:val="22"/>
          <w:szCs w:val="22"/>
          <w:highlight w:val="yellow"/>
        </w:rPr>
        <w:t>TERCERA</w:t>
      </w:r>
      <w:r w:rsidR="00BB4567" w:rsidRPr="00973792">
        <w:rPr>
          <w:rFonts w:ascii="Arial" w:hAnsi="Arial" w:cs="Arial"/>
          <w:b/>
          <w:bCs/>
          <w:sz w:val="22"/>
          <w:szCs w:val="22"/>
          <w:highlight w:val="yellow"/>
        </w:rPr>
        <w:t xml:space="preserve">. </w:t>
      </w:r>
      <w:r w:rsidR="00EF25E9" w:rsidRPr="00973792">
        <w:rPr>
          <w:rFonts w:ascii="Arial" w:hAnsi="Arial" w:cs="Arial"/>
          <w:b/>
          <w:sz w:val="22"/>
          <w:szCs w:val="22"/>
          <w:highlight w:val="yellow"/>
        </w:rPr>
        <w:t>MONTO DEL CONTRATO</w:t>
      </w:r>
    </w:p>
    <w:p w14:paraId="03FFBEFB" w14:textId="4691446D" w:rsidR="00BB4567" w:rsidRPr="00973792" w:rsidRDefault="00BB4567" w:rsidP="00C41C90">
      <w:pPr>
        <w:ind w:right="51"/>
        <w:jc w:val="both"/>
        <w:rPr>
          <w:rFonts w:ascii="Arial" w:hAnsi="Arial" w:cs="Arial"/>
          <w:sz w:val="22"/>
          <w:szCs w:val="22"/>
        </w:rPr>
      </w:pPr>
    </w:p>
    <w:p w14:paraId="4DFADEDE" w14:textId="1664160E" w:rsidR="00EF25E9" w:rsidRPr="00973792" w:rsidRDefault="00EF25E9" w:rsidP="00C41C90">
      <w:pPr>
        <w:ind w:right="51"/>
        <w:jc w:val="both"/>
        <w:rPr>
          <w:rFonts w:ascii="Arial" w:hAnsi="Arial" w:cs="Arial"/>
          <w:sz w:val="22"/>
          <w:szCs w:val="22"/>
        </w:rPr>
      </w:pPr>
      <w:r w:rsidRPr="00973792">
        <w:rPr>
          <w:rFonts w:ascii="Arial" w:hAnsi="Arial" w:cs="Arial"/>
          <w:sz w:val="22"/>
          <w:szCs w:val="22"/>
        </w:rPr>
        <w:t xml:space="preserve">El monto total del presente contrato es de </w:t>
      </w:r>
      <w:bookmarkStart w:id="5" w:name="_Hlk44516287"/>
      <w:r w:rsidR="009745FA">
        <w:rPr>
          <w:rFonts w:ascii="Arial" w:hAnsi="Arial" w:cs="Arial"/>
          <w:b/>
          <w:sz w:val="36"/>
          <w:szCs w:val="36"/>
        </w:rPr>
        <w:t>41</w:t>
      </w:r>
      <w:r w:rsidRPr="001011BC">
        <w:rPr>
          <w:rFonts w:ascii="Arial" w:hAnsi="Arial" w:cs="Arial"/>
          <w:sz w:val="22"/>
          <w:szCs w:val="22"/>
          <w:highlight w:val="lightGray"/>
        </w:rPr>
        <w:t xml:space="preserve">$ </w:t>
      </w:r>
      <w:r w:rsidR="00507388" w:rsidRPr="001011BC">
        <w:rPr>
          <w:rFonts w:ascii="Arial" w:hAnsi="Arial" w:cs="Arial"/>
          <w:sz w:val="22"/>
          <w:szCs w:val="22"/>
          <w:highlight w:val="lightGray"/>
        </w:rPr>
        <w:t>(COLOCAR MONTO DEL CONTRAT</w:t>
      </w:r>
      <w:r w:rsidR="0063751D" w:rsidRPr="001011BC">
        <w:rPr>
          <w:rFonts w:ascii="Arial" w:hAnsi="Arial" w:cs="Arial"/>
          <w:sz w:val="22"/>
          <w:szCs w:val="22"/>
          <w:highlight w:val="lightGray"/>
        </w:rPr>
        <w:t>O</w:t>
      </w:r>
      <w:r w:rsidR="008C1148">
        <w:rPr>
          <w:rFonts w:ascii="Arial" w:hAnsi="Arial" w:cs="Arial"/>
          <w:sz w:val="22"/>
          <w:szCs w:val="22"/>
          <w:highlight w:val="lightGray"/>
        </w:rPr>
        <w:t xml:space="preserve"> </w:t>
      </w:r>
      <w:r w:rsidR="00507388" w:rsidRPr="001011BC">
        <w:rPr>
          <w:rFonts w:ascii="Arial" w:hAnsi="Arial" w:cs="Arial"/>
          <w:sz w:val="22"/>
          <w:szCs w:val="22"/>
          <w:highlight w:val="lightGray"/>
        </w:rPr>
        <w:t>EN NÚMERO)</w:t>
      </w:r>
      <w:r w:rsidRPr="001011BC">
        <w:rPr>
          <w:rFonts w:ascii="Arial" w:hAnsi="Arial" w:cs="Arial"/>
          <w:sz w:val="22"/>
          <w:szCs w:val="22"/>
          <w:highlight w:val="lightGray"/>
        </w:rPr>
        <w:t xml:space="preserve"> </w:t>
      </w:r>
      <w:r w:rsidR="009745FA">
        <w:rPr>
          <w:rFonts w:ascii="Arial" w:hAnsi="Arial" w:cs="Arial"/>
          <w:b/>
          <w:sz w:val="36"/>
          <w:szCs w:val="36"/>
        </w:rPr>
        <w:t>42</w:t>
      </w:r>
      <w:r w:rsidR="009745FA" w:rsidRPr="009745FA">
        <w:rPr>
          <w:rFonts w:ascii="Arial" w:hAnsi="Arial" w:cs="Arial"/>
          <w:sz w:val="22"/>
          <w:szCs w:val="22"/>
          <w:highlight w:val="lightGray"/>
        </w:rPr>
        <w:t xml:space="preserve"> </w:t>
      </w:r>
      <w:r w:rsidRPr="001011BC">
        <w:rPr>
          <w:rFonts w:ascii="Arial" w:hAnsi="Arial" w:cs="Arial"/>
          <w:sz w:val="22"/>
          <w:szCs w:val="22"/>
          <w:highlight w:val="lightGray"/>
        </w:rPr>
        <w:t>(</w:t>
      </w:r>
      <w:r w:rsidRPr="001011BC">
        <w:rPr>
          <w:rFonts w:ascii="Arial" w:hAnsi="Arial" w:cs="Arial"/>
          <w:b/>
          <w:bCs/>
          <w:sz w:val="22"/>
          <w:szCs w:val="22"/>
          <w:highlight w:val="lightGray"/>
        </w:rPr>
        <w:t>CANTIDAD CON LETRA)</w:t>
      </w:r>
      <w:bookmarkEnd w:id="5"/>
      <w:r w:rsidRPr="00973792">
        <w:rPr>
          <w:rFonts w:ascii="Arial" w:hAnsi="Arial" w:cs="Arial"/>
          <w:sz w:val="22"/>
          <w:szCs w:val="22"/>
        </w:rPr>
        <w:t>, más el impuesto al valor agregado</w:t>
      </w:r>
      <w:r w:rsidR="00D57FE4" w:rsidRPr="00973792">
        <w:rPr>
          <w:rFonts w:ascii="Arial" w:hAnsi="Arial" w:cs="Arial"/>
          <w:sz w:val="22"/>
          <w:szCs w:val="22"/>
        </w:rPr>
        <w:t xml:space="preserve">, conforme al </w:t>
      </w:r>
      <w:r w:rsidR="00D57FE4" w:rsidRPr="00973792">
        <w:rPr>
          <w:rFonts w:ascii="Arial" w:hAnsi="Arial" w:cs="Arial"/>
          <w:b/>
          <w:bCs/>
          <w:sz w:val="22"/>
          <w:szCs w:val="22"/>
        </w:rPr>
        <w:t>“CATÁLOGO DE CONCEPTOS”</w:t>
      </w:r>
      <w:r w:rsidR="00D57FE4" w:rsidRPr="00973792">
        <w:rPr>
          <w:rFonts w:ascii="Arial" w:hAnsi="Arial" w:cs="Arial"/>
          <w:sz w:val="22"/>
          <w:szCs w:val="22"/>
        </w:rPr>
        <w:t xml:space="preserve"> del presente contrato</w:t>
      </w:r>
      <w:r w:rsidRPr="00973792">
        <w:rPr>
          <w:rFonts w:ascii="Arial" w:hAnsi="Arial" w:cs="Arial"/>
          <w:sz w:val="22"/>
          <w:szCs w:val="22"/>
        </w:rPr>
        <w:t>.</w:t>
      </w:r>
      <w:r w:rsidR="00D57FE4" w:rsidRPr="00973792">
        <w:rPr>
          <w:rFonts w:ascii="Arial" w:hAnsi="Arial" w:cs="Arial"/>
          <w:sz w:val="22"/>
          <w:szCs w:val="22"/>
        </w:rPr>
        <w:t xml:space="preserve"> </w:t>
      </w:r>
    </w:p>
    <w:p w14:paraId="732ECC62" w14:textId="77777777" w:rsidR="00BB4567" w:rsidRPr="00973792" w:rsidRDefault="00BB4567" w:rsidP="00C41C90">
      <w:pPr>
        <w:jc w:val="both"/>
        <w:rPr>
          <w:rFonts w:ascii="Arial" w:hAnsi="Arial" w:cs="Arial"/>
          <w:sz w:val="22"/>
          <w:szCs w:val="22"/>
        </w:rPr>
      </w:pPr>
    </w:p>
    <w:p w14:paraId="289FAA16" w14:textId="055851E2" w:rsidR="001673BA" w:rsidRPr="00973792" w:rsidRDefault="001673BA" w:rsidP="00C41C90">
      <w:pPr>
        <w:jc w:val="both"/>
        <w:rPr>
          <w:rFonts w:ascii="Arial" w:hAnsi="Arial" w:cs="Arial"/>
          <w:sz w:val="22"/>
          <w:szCs w:val="22"/>
        </w:rPr>
      </w:pPr>
      <w:bookmarkStart w:id="6" w:name="_Hlk41386801"/>
      <w:r w:rsidRPr="00973792">
        <w:rPr>
          <w:rFonts w:ascii="Arial" w:hAnsi="Arial" w:cs="Arial"/>
          <w:sz w:val="22"/>
          <w:szCs w:val="22"/>
        </w:rPr>
        <w:t xml:space="preserve">El contrato es en moneda </w:t>
      </w:r>
      <w:r w:rsidR="009745FA">
        <w:rPr>
          <w:rFonts w:ascii="Arial" w:hAnsi="Arial" w:cs="Arial"/>
          <w:b/>
          <w:sz w:val="36"/>
          <w:szCs w:val="36"/>
        </w:rPr>
        <w:t>43</w:t>
      </w:r>
      <w:r w:rsidRPr="001011BC">
        <w:rPr>
          <w:rFonts w:ascii="Arial" w:hAnsi="Arial" w:cs="Arial"/>
          <w:sz w:val="22"/>
          <w:szCs w:val="22"/>
          <w:highlight w:val="lightGray"/>
        </w:rPr>
        <w:t>______(moneda)_______</w:t>
      </w:r>
      <w:r w:rsidRPr="00973792">
        <w:rPr>
          <w:rFonts w:ascii="Arial" w:hAnsi="Arial" w:cs="Arial"/>
          <w:sz w:val="22"/>
          <w:szCs w:val="22"/>
        </w:rPr>
        <w:t xml:space="preserve"> </w:t>
      </w:r>
    </w:p>
    <w:bookmarkEnd w:id="6"/>
    <w:p w14:paraId="30041B7F" w14:textId="763AEE1A" w:rsidR="001673BA" w:rsidRPr="00973792" w:rsidDel="00A31FF8" w:rsidRDefault="001673BA" w:rsidP="00C41C90">
      <w:pPr>
        <w:jc w:val="both"/>
        <w:rPr>
          <w:del w:id="7" w:author="Vanessa Moreno" w:date="2020-11-03T01:03:00Z"/>
          <w:rFonts w:ascii="Arial" w:hAnsi="Arial" w:cs="Arial"/>
          <w:sz w:val="22"/>
          <w:szCs w:val="22"/>
        </w:rPr>
      </w:pPr>
    </w:p>
    <w:p w14:paraId="502EFF6A" w14:textId="7D8030F6" w:rsidR="006805D1" w:rsidRPr="00973792" w:rsidRDefault="006805D1" w:rsidP="00C41C90">
      <w:pPr>
        <w:pStyle w:val="Textoindependiente"/>
        <w:ind w:right="119"/>
        <w:rPr>
          <w:rFonts w:ascii="Arial" w:hAnsi="Arial" w:cs="Arial"/>
        </w:rPr>
      </w:pPr>
    </w:p>
    <w:p w14:paraId="39E33E36" w14:textId="77B3BD6A" w:rsidR="006805D1" w:rsidRPr="00973792" w:rsidRDefault="006805D1" w:rsidP="00C41C90">
      <w:pPr>
        <w:pStyle w:val="Textoindependiente"/>
        <w:ind w:right="119"/>
        <w:rPr>
          <w:rFonts w:ascii="Arial" w:hAnsi="Arial" w:cs="Arial"/>
        </w:rPr>
      </w:pPr>
      <w:bookmarkStart w:id="8" w:name="_Hlk41386793"/>
      <w:r w:rsidRPr="00973792">
        <w:rPr>
          <w:rFonts w:ascii="Arial" w:hAnsi="Arial" w:cs="Arial"/>
          <w:highlight w:val="cyan"/>
        </w:rPr>
        <w:t xml:space="preserve">En caso de </w:t>
      </w:r>
      <w:proofErr w:type="spellStart"/>
      <w:r w:rsidRPr="00973792">
        <w:rPr>
          <w:rFonts w:ascii="Arial" w:hAnsi="Arial" w:cs="Arial"/>
          <w:highlight w:val="cyan"/>
        </w:rPr>
        <w:t>plurianualidad</w:t>
      </w:r>
      <w:proofErr w:type="spellEnd"/>
      <w:r w:rsidRPr="00973792">
        <w:rPr>
          <w:rFonts w:ascii="Arial" w:hAnsi="Arial" w:cs="Arial"/>
          <w:highlight w:val="cyan"/>
        </w:rPr>
        <w:t xml:space="preserve"> incluir los siguientes 2 párrafos y la tabla</w:t>
      </w:r>
    </w:p>
    <w:p w14:paraId="16099409" w14:textId="77777777" w:rsidR="006805D1" w:rsidRPr="00973792" w:rsidRDefault="006805D1" w:rsidP="00C41C90">
      <w:pPr>
        <w:pStyle w:val="Textoindependiente"/>
        <w:ind w:right="119"/>
        <w:rPr>
          <w:rFonts w:ascii="Arial" w:hAnsi="Arial" w:cs="Arial"/>
        </w:rPr>
      </w:pPr>
    </w:p>
    <w:p w14:paraId="6F6D3522" w14:textId="34477111" w:rsidR="00C41C90" w:rsidRPr="00973792" w:rsidRDefault="006805D1" w:rsidP="00C41C90">
      <w:pPr>
        <w:pStyle w:val="Textoindependiente"/>
        <w:ind w:right="119"/>
        <w:rPr>
          <w:rFonts w:ascii="Arial" w:hAnsi="Arial" w:cs="Arial"/>
        </w:rPr>
      </w:pPr>
      <w:r w:rsidRPr="00973792">
        <w:rPr>
          <w:rFonts w:ascii="Arial" w:hAnsi="Arial" w:cs="Arial"/>
        </w:rPr>
        <w:t xml:space="preserve">El pago de los montos establecidos en este Contrato se llevará a cabo con base en la asignación presupuestal </w:t>
      </w:r>
      <w:r w:rsidR="00AB78BE" w:rsidRPr="00973792">
        <w:rPr>
          <w:rFonts w:ascii="Arial" w:hAnsi="Arial" w:cs="Arial"/>
        </w:rPr>
        <w:t xml:space="preserve">plurianual </w:t>
      </w:r>
      <w:r w:rsidRPr="00973792">
        <w:rPr>
          <w:rFonts w:ascii="Arial" w:hAnsi="Arial" w:cs="Arial"/>
        </w:rPr>
        <w:t>que para dichos efectos se autorice considerando el siguiente calendario:</w:t>
      </w:r>
    </w:p>
    <w:p w14:paraId="1AC2CE76" w14:textId="77777777" w:rsidR="006805D1" w:rsidRPr="00973792" w:rsidRDefault="006805D1" w:rsidP="00C41C90">
      <w:pPr>
        <w:pStyle w:val="Textoindependiente"/>
        <w:ind w:right="119"/>
        <w:rPr>
          <w:rFonts w:ascii="Arial" w:hAnsi="Arial" w:cs="Arial"/>
        </w:rPr>
      </w:pPr>
    </w:p>
    <w:p w14:paraId="017ACCBA" w14:textId="581939B2" w:rsidR="00C41C90" w:rsidRPr="00973792" w:rsidRDefault="009745FA" w:rsidP="00C41C90">
      <w:pPr>
        <w:pStyle w:val="Textoindependiente"/>
        <w:ind w:right="119"/>
        <w:jc w:val="center"/>
        <w:rPr>
          <w:rFonts w:ascii="Arial" w:hAnsi="Arial" w:cs="Arial"/>
        </w:rPr>
      </w:pPr>
      <w:r>
        <w:rPr>
          <w:rFonts w:ascii="Arial" w:hAnsi="Arial" w:cs="Arial"/>
          <w:b/>
          <w:sz w:val="36"/>
          <w:szCs w:val="36"/>
        </w:rPr>
        <w:t>44</w:t>
      </w:r>
      <w:r w:rsidRPr="001011BC">
        <w:rPr>
          <w:rFonts w:ascii="Arial" w:hAnsi="Arial" w:cs="Arial"/>
          <w:highlight w:val="lightGray"/>
        </w:rPr>
        <w:t xml:space="preserve"> </w:t>
      </w:r>
      <w:r w:rsidR="00C41C90" w:rsidRPr="001011BC">
        <w:rPr>
          <w:rFonts w:ascii="Arial" w:hAnsi="Arial" w:cs="Arial"/>
          <w:highlight w:val="lightGray"/>
        </w:rPr>
        <w:t xml:space="preserve">(COLOCAR TABLA DE CALENDARIO DE </w:t>
      </w:r>
      <w:r w:rsidR="009F6F2B" w:rsidRPr="001011BC">
        <w:rPr>
          <w:rFonts w:ascii="Arial" w:hAnsi="Arial" w:cs="Arial"/>
          <w:highlight w:val="lightGray"/>
        </w:rPr>
        <w:t xml:space="preserve">ASIGNACION </w:t>
      </w:r>
      <w:proofErr w:type="gramStart"/>
      <w:r w:rsidR="009F6F2B" w:rsidRPr="001011BC">
        <w:rPr>
          <w:rFonts w:ascii="Arial" w:hAnsi="Arial" w:cs="Arial"/>
          <w:highlight w:val="lightGray"/>
        </w:rPr>
        <w:t xml:space="preserve">PRESUPUESTAL </w:t>
      </w:r>
      <w:r w:rsidR="00C41C90" w:rsidRPr="001011BC">
        <w:rPr>
          <w:rFonts w:ascii="Arial" w:hAnsi="Arial" w:cs="Arial"/>
          <w:highlight w:val="lightGray"/>
        </w:rPr>
        <w:t xml:space="preserve"> PLURIANUALIDAD</w:t>
      </w:r>
      <w:proofErr w:type="gramEnd"/>
      <w:r w:rsidR="00C41C90" w:rsidRPr="001011BC">
        <w:rPr>
          <w:rFonts w:ascii="Arial" w:hAnsi="Arial" w:cs="Arial"/>
          <w:highlight w:val="lightGray"/>
        </w:rPr>
        <w:t>)</w:t>
      </w:r>
    </w:p>
    <w:p w14:paraId="5F0CA0CF" w14:textId="23220CE8" w:rsidR="00C41C90" w:rsidRPr="00973792" w:rsidRDefault="00C41C90" w:rsidP="00C41C90">
      <w:pPr>
        <w:pStyle w:val="Textoindependiente"/>
        <w:ind w:right="119"/>
        <w:rPr>
          <w:rFonts w:ascii="Arial" w:hAnsi="Arial" w:cs="Arial"/>
        </w:rPr>
      </w:pPr>
    </w:p>
    <w:p w14:paraId="37B7FF08" w14:textId="7BFCAD4A" w:rsidR="006805D1" w:rsidRPr="00973792" w:rsidRDefault="006805D1" w:rsidP="006805D1">
      <w:pPr>
        <w:pStyle w:val="Textoindependiente"/>
        <w:ind w:right="119"/>
        <w:rPr>
          <w:rFonts w:ascii="Arial" w:hAnsi="Arial" w:cs="Arial"/>
        </w:rPr>
      </w:pPr>
      <w:r w:rsidRPr="00973792">
        <w:rPr>
          <w:rFonts w:ascii="Arial" w:hAnsi="Arial" w:cs="Arial"/>
        </w:rPr>
        <w:t>En el entendido de que, para los ejercicios siguientes al primer año del presente contrato, los trabajos quedarán sujetos a las asignaciones presupuestales correspondientes para los fines de ejecución y pago de los años subsecuentes.</w:t>
      </w:r>
    </w:p>
    <w:p w14:paraId="0DFEA803" w14:textId="77777777" w:rsidR="006805D1" w:rsidRPr="00973792" w:rsidRDefault="006805D1" w:rsidP="00C41C90">
      <w:pPr>
        <w:pStyle w:val="Textoindependiente"/>
        <w:ind w:right="119"/>
        <w:rPr>
          <w:rFonts w:ascii="Arial" w:hAnsi="Arial" w:cs="Arial"/>
        </w:rPr>
      </w:pPr>
    </w:p>
    <w:bookmarkEnd w:id="8"/>
    <w:p w14:paraId="51B74D88" w14:textId="77777777" w:rsidR="00C41C90" w:rsidRPr="00973792" w:rsidRDefault="00C41C90" w:rsidP="00C41C90">
      <w:pPr>
        <w:pStyle w:val="Textoindependiente"/>
        <w:rPr>
          <w:rFonts w:ascii="Arial" w:hAnsi="Arial" w:cs="Arial"/>
        </w:rPr>
      </w:pPr>
    </w:p>
    <w:p w14:paraId="00264C87" w14:textId="13E1124D" w:rsidR="00C41C90" w:rsidRPr="00973792" w:rsidRDefault="00C41C90" w:rsidP="00C41C90">
      <w:pPr>
        <w:pStyle w:val="Textoindependiente"/>
        <w:ind w:right="115"/>
        <w:rPr>
          <w:rFonts w:ascii="Arial" w:hAnsi="Arial" w:cs="Arial"/>
        </w:rPr>
      </w:pPr>
      <w:bookmarkStart w:id="9" w:name="_Hlk41386858"/>
      <w:r w:rsidRPr="00973792">
        <w:rPr>
          <w:rFonts w:ascii="Arial" w:hAnsi="Arial" w:cs="Arial"/>
        </w:rPr>
        <w:t xml:space="preserve">El </w:t>
      </w:r>
      <w:hyperlink w:anchor="_bookmark0" w:history="1">
        <w:r w:rsidRPr="00973792">
          <w:rPr>
            <w:rFonts w:ascii="Arial" w:hAnsi="Arial" w:cs="Arial"/>
            <w:b/>
          </w:rPr>
          <w:t>“CATÁLOGO DE CONCEPTOS”</w:t>
        </w:r>
      </w:hyperlink>
      <w:r w:rsidRPr="00973792">
        <w:rPr>
          <w:rFonts w:ascii="Arial" w:hAnsi="Arial" w:cs="Arial"/>
        </w:rPr>
        <w:t xml:space="preserve"> y el </w:t>
      </w:r>
      <w:r w:rsidR="009745FA">
        <w:rPr>
          <w:rFonts w:ascii="Arial" w:hAnsi="Arial" w:cs="Arial"/>
          <w:b/>
          <w:sz w:val="36"/>
          <w:szCs w:val="36"/>
        </w:rPr>
        <w:t>45</w:t>
      </w:r>
      <w:r w:rsidR="009745FA" w:rsidRPr="00973792">
        <w:rPr>
          <w:rFonts w:ascii="Arial" w:hAnsi="Arial" w:cs="Arial"/>
          <w:highlight w:val="magenta"/>
        </w:rPr>
        <w:t xml:space="preserve"> </w:t>
      </w:r>
      <w:r w:rsidRPr="00973792">
        <w:rPr>
          <w:rFonts w:ascii="Arial" w:hAnsi="Arial" w:cs="Arial"/>
          <w:highlight w:val="magenta"/>
        </w:rPr>
        <w:t xml:space="preserve">(colocar anexo del </w:t>
      </w:r>
      <w:hyperlink w:anchor="_bookmark4" w:history="1">
        <w:r w:rsidRPr="00973792">
          <w:rPr>
            <w:rFonts w:ascii="Arial" w:hAnsi="Arial" w:cs="Arial"/>
            <w:highlight w:val="magenta"/>
          </w:rPr>
          <w:t>Presupuesto de Obra),</w:t>
        </w:r>
      </w:hyperlink>
      <w:r w:rsidRPr="00973792">
        <w:rPr>
          <w:rFonts w:ascii="Arial" w:hAnsi="Arial" w:cs="Arial"/>
        </w:rPr>
        <w:t xml:space="preserve">establecen cotizaciones en moneda </w:t>
      </w:r>
      <w:r w:rsidR="002143EA" w:rsidRPr="00973792">
        <w:rPr>
          <w:rFonts w:ascii="Arial" w:hAnsi="Arial" w:cs="Arial"/>
        </w:rPr>
        <w:t xml:space="preserve">nacional </w:t>
      </w:r>
      <w:r w:rsidRPr="00973792">
        <w:rPr>
          <w:rFonts w:ascii="Arial" w:hAnsi="Arial" w:cs="Arial"/>
        </w:rPr>
        <w:t xml:space="preserve">para </w:t>
      </w:r>
      <w:r w:rsidR="00487D1C" w:rsidRPr="00973792">
        <w:rPr>
          <w:rFonts w:ascii="Arial" w:hAnsi="Arial" w:cs="Arial"/>
        </w:rPr>
        <w:t>todos los</w:t>
      </w:r>
      <w:r w:rsidRPr="00973792">
        <w:rPr>
          <w:rFonts w:ascii="Arial" w:hAnsi="Arial" w:cs="Arial"/>
        </w:rPr>
        <w:t xml:space="preserve"> </w:t>
      </w:r>
      <w:r w:rsidR="00487D1C" w:rsidRPr="00973792">
        <w:rPr>
          <w:rFonts w:ascii="Arial" w:hAnsi="Arial" w:cs="Arial"/>
        </w:rPr>
        <w:t>c</w:t>
      </w:r>
      <w:r w:rsidRPr="00973792">
        <w:rPr>
          <w:rFonts w:ascii="Arial" w:hAnsi="Arial" w:cs="Arial"/>
        </w:rPr>
        <w:t xml:space="preserve">omponentes del Proyecto. Los pagos de dichos Componentes que se realicen en términos del presente Contrato, </w:t>
      </w:r>
      <w:r w:rsidR="002143EA" w:rsidRPr="00973792">
        <w:rPr>
          <w:rFonts w:ascii="Arial" w:hAnsi="Arial" w:cs="Arial"/>
        </w:rPr>
        <w:t>(</w:t>
      </w:r>
      <w:r w:rsidRPr="00973792">
        <w:rPr>
          <w:rFonts w:ascii="Arial" w:hAnsi="Arial" w:cs="Arial"/>
        </w:rPr>
        <w:t>cotizados en</w:t>
      </w:r>
      <w:r w:rsidRPr="00973792">
        <w:rPr>
          <w:rFonts w:ascii="Arial" w:hAnsi="Arial" w:cs="Arial"/>
          <w:spacing w:val="39"/>
        </w:rPr>
        <w:t xml:space="preserve"> </w:t>
      </w:r>
      <w:r w:rsidRPr="00973792">
        <w:rPr>
          <w:rFonts w:ascii="Arial" w:hAnsi="Arial" w:cs="Arial"/>
        </w:rPr>
        <w:t>moneda extranjera</w:t>
      </w:r>
      <w:r w:rsidR="002143EA" w:rsidRPr="00973792">
        <w:rPr>
          <w:rFonts w:ascii="Arial" w:hAnsi="Arial" w:cs="Arial"/>
        </w:rPr>
        <w:t>)</w:t>
      </w:r>
      <w:r w:rsidRPr="00973792">
        <w:rPr>
          <w:rFonts w:ascii="Arial" w:hAnsi="Arial" w:cs="Arial"/>
        </w:rPr>
        <w:t>,</w:t>
      </w:r>
      <w:r w:rsidRPr="00973792">
        <w:rPr>
          <w:rFonts w:ascii="Arial" w:hAnsi="Arial" w:cs="Arial"/>
          <w:spacing w:val="51"/>
        </w:rPr>
        <w:t xml:space="preserve"> </w:t>
      </w:r>
      <w:r w:rsidRPr="00973792">
        <w:rPr>
          <w:rFonts w:ascii="Arial" w:hAnsi="Arial" w:cs="Arial"/>
        </w:rPr>
        <w:t>se</w:t>
      </w:r>
      <w:r w:rsidRPr="00973792">
        <w:rPr>
          <w:rFonts w:ascii="Arial" w:hAnsi="Arial" w:cs="Arial"/>
          <w:spacing w:val="50"/>
        </w:rPr>
        <w:t xml:space="preserve"> </w:t>
      </w:r>
      <w:r w:rsidRPr="00973792">
        <w:rPr>
          <w:rFonts w:ascii="Arial" w:hAnsi="Arial" w:cs="Arial"/>
        </w:rPr>
        <w:t>realizarán</w:t>
      </w:r>
      <w:r w:rsidRPr="00973792">
        <w:rPr>
          <w:rFonts w:ascii="Arial" w:hAnsi="Arial" w:cs="Arial"/>
          <w:spacing w:val="53"/>
        </w:rPr>
        <w:t xml:space="preserve"> </w:t>
      </w:r>
      <w:r w:rsidRPr="00973792">
        <w:rPr>
          <w:rFonts w:ascii="Arial" w:hAnsi="Arial" w:cs="Arial"/>
        </w:rPr>
        <w:t>en</w:t>
      </w:r>
      <w:r w:rsidRPr="00973792">
        <w:rPr>
          <w:rFonts w:ascii="Arial" w:hAnsi="Arial" w:cs="Arial"/>
          <w:spacing w:val="51"/>
        </w:rPr>
        <w:t xml:space="preserve"> </w:t>
      </w:r>
      <w:r w:rsidRPr="00973792">
        <w:rPr>
          <w:rFonts w:ascii="Arial" w:hAnsi="Arial" w:cs="Arial"/>
        </w:rPr>
        <w:t>moneda</w:t>
      </w:r>
      <w:r w:rsidRPr="00973792">
        <w:rPr>
          <w:rFonts w:ascii="Arial" w:hAnsi="Arial" w:cs="Arial"/>
          <w:spacing w:val="50"/>
        </w:rPr>
        <w:t xml:space="preserve"> </w:t>
      </w:r>
      <w:r w:rsidRPr="00973792">
        <w:rPr>
          <w:rFonts w:ascii="Arial" w:hAnsi="Arial" w:cs="Arial"/>
        </w:rPr>
        <w:t>nacional</w:t>
      </w:r>
      <w:r w:rsidRPr="00973792">
        <w:rPr>
          <w:rFonts w:ascii="Arial" w:hAnsi="Arial" w:cs="Arial"/>
          <w:spacing w:val="52"/>
        </w:rPr>
        <w:t xml:space="preserve"> </w:t>
      </w:r>
      <w:r w:rsidR="00487D1C" w:rsidRPr="00973792">
        <w:rPr>
          <w:rFonts w:ascii="Arial" w:hAnsi="Arial" w:cs="Arial"/>
          <w:spacing w:val="52"/>
        </w:rPr>
        <w:t>(</w:t>
      </w:r>
      <w:r w:rsidRPr="00973792">
        <w:rPr>
          <w:rFonts w:ascii="Arial" w:hAnsi="Arial" w:cs="Arial"/>
        </w:rPr>
        <w:t>al</w:t>
      </w:r>
      <w:r w:rsidRPr="00973792">
        <w:rPr>
          <w:rFonts w:ascii="Arial" w:hAnsi="Arial" w:cs="Arial"/>
          <w:spacing w:val="52"/>
        </w:rPr>
        <w:t xml:space="preserve"> </w:t>
      </w:r>
      <w:r w:rsidRPr="00973792">
        <w:rPr>
          <w:rFonts w:ascii="Arial" w:hAnsi="Arial" w:cs="Arial"/>
        </w:rPr>
        <w:t>tipo</w:t>
      </w:r>
      <w:r w:rsidRPr="00973792">
        <w:rPr>
          <w:rFonts w:ascii="Arial" w:hAnsi="Arial" w:cs="Arial"/>
          <w:spacing w:val="51"/>
        </w:rPr>
        <w:t xml:space="preserve"> </w:t>
      </w:r>
      <w:r w:rsidRPr="00973792">
        <w:rPr>
          <w:rFonts w:ascii="Arial" w:hAnsi="Arial" w:cs="Arial"/>
        </w:rPr>
        <w:t>de</w:t>
      </w:r>
      <w:r w:rsidRPr="00973792">
        <w:rPr>
          <w:rFonts w:ascii="Arial" w:hAnsi="Arial" w:cs="Arial"/>
          <w:spacing w:val="50"/>
        </w:rPr>
        <w:t xml:space="preserve"> </w:t>
      </w:r>
      <w:r w:rsidRPr="00973792">
        <w:rPr>
          <w:rFonts w:ascii="Arial" w:hAnsi="Arial" w:cs="Arial"/>
        </w:rPr>
        <w:t>cambio</w:t>
      </w:r>
      <w:r w:rsidR="00487D1C" w:rsidRPr="00973792">
        <w:rPr>
          <w:rFonts w:ascii="Arial" w:hAnsi="Arial" w:cs="Arial"/>
        </w:rPr>
        <w:t>)</w:t>
      </w:r>
      <w:r w:rsidRPr="00973792">
        <w:rPr>
          <w:rFonts w:ascii="Arial" w:hAnsi="Arial" w:cs="Arial"/>
          <w:spacing w:val="51"/>
        </w:rPr>
        <w:t xml:space="preserve"> </w:t>
      </w:r>
      <w:r w:rsidRPr="00973792">
        <w:rPr>
          <w:rFonts w:ascii="Arial" w:hAnsi="Arial" w:cs="Arial"/>
        </w:rPr>
        <w:lastRenderedPageBreak/>
        <w:t>para</w:t>
      </w:r>
      <w:r w:rsidRPr="00973792">
        <w:rPr>
          <w:rFonts w:ascii="Arial" w:hAnsi="Arial" w:cs="Arial"/>
          <w:spacing w:val="49"/>
        </w:rPr>
        <w:t xml:space="preserve"> </w:t>
      </w:r>
      <w:r w:rsidRPr="00973792">
        <w:rPr>
          <w:rFonts w:ascii="Arial" w:hAnsi="Arial" w:cs="Arial"/>
        </w:rPr>
        <w:t>solventar</w:t>
      </w:r>
      <w:r w:rsidRPr="00973792">
        <w:rPr>
          <w:rFonts w:ascii="Arial" w:hAnsi="Arial" w:cs="Arial"/>
          <w:spacing w:val="50"/>
        </w:rPr>
        <w:t xml:space="preserve"> </w:t>
      </w:r>
      <w:r w:rsidRPr="00973792">
        <w:rPr>
          <w:rFonts w:ascii="Arial" w:hAnsi="Arial" w:cs="Arial"/>
        </w:rPr>
        <w:t>obligaciones</w:t>
      </w:r>
      <w:r w:rsidRPr="00973792">
        <w:rPr>
          <w:rFonts w:ascii="Arial" w:hAnsi="Arial" w:cs="Arial"/>
          <w:spacing w:val="51"/>
        </w:rPr>
        <w:t xml:space="preserve"> </w:t>
      </w:r>
      <w:r w:rsidR="00487D1C" w:rsidRPr="00973792">
        <w:rPr>
          <w:rFonts w:ascii="Arial" w:hAnsi="Arial" w:cs="Arial"/>
          <w:spacing w:val="51"/>
        </w:rPr>
        <w:t>(</w:t>
      </w:r>
      <w:r w:rsidRPr="00973792">
        <w:rPr>
          <w:rFonts w:ascii="Arial" w:hAnsi="Arial" w:cs="Arial"/>
        </w:rPr>
        <w:t>en moneda extranjera de la fecha en que se haga dicho pago publicado por el Banco de México en esa fecha</w:t>
      </w:r>
      <w:r w:rsidR="00487D1C" w:rsidRPr="00973792">
        <w:rPr>
          <w:rFonts w:ascii="Arial" w:hAnsi="Arial" w:cs="Arial"/>
        </w:rPr>
        <w:t>)</w:t>
      </w:r>
      <w:r w:rsidRPr="00973792">
        <w:rPr>
          <w:rFonts w:ascii="Arial" w:hAnsi="Arial" w:cs="Arial"/>
        </w:rPr>
        <w:t>.</w:t>
      </w:r>
    </w:p>
    <w:bookmarkEnd w:id="9"/>
    <w:p w14:paraId="113BB00F" w14:textId="77777777" w:rsidR="00C41C90" w:rsidRPr="00973792" w:rsidRDefault="00C41C90" w:rsidP="00C41C90">
      <w:pPr>
        <w:ind w:right="51"/>
        <w:jc w:val="both"/>
        <w:rPr>
          <w:rFonts w:ascii="Arial" w:hAnsi="Arial" w:cs="Arial"/>
          <w:sz w:val="22"/>
          <w:szCs w:val="22"/>
        </w:rPr>
      </w:pPr>
    </w:p>
    <w:p w14:paraId="511A35B3" w14:textId="7A04A53B" w:rsidR="00BB4567" w:rsidRPr="00973792" w:rsidRDefault="00C41C90" w:rsidP="00C41C90">
      <w:pPr>
        <w:widowControl w:val="0"/>
        <w:jc w:val="both"/>
        <w:rPr>
          <w:rFonts w:ascii="Arial" w:hAnsi="Arial" w:cs="Arial"/>
          <w:b/>
          <w:sz w:val="22"/>
          <w:szCs w:val="22"/>
        </w:rPr>
      </w:pPr>
      <w:r w:rsidRPr="00973792">
        <w:rPr>
          <w:rFonts w:ascii="Arial" w:hAnsi="Arial" w:cs="Arial"/>
          <w:b/>
          <w:sz w:val="22"/>
          <w:szCs w:val="22"/>
          <w:highlight w:val="yellow"/>
        </w:rPr>
        <w:t>CUARTA</w:t>
      </w:r>
      <w:r w:rsidR="00BB4567" w:rsidRPr="00973792">
        <w:rPr>
          <w:rFonts w:ascii="Arial" w:hAnsi="Arial" w:cs="Arial"/>
          <w:b/>
          <w:sz w:val="22"/>
          <w:szCs w:val="22"/>
          <w:highlight w:val="yellow"/>
        </w:rPr>
        <w:t xml:space="preserve">. </w:t>
      </w:r>
      <w:r w:rsidR="00A70099" w:rsidRPr="00973792">
        <w:rPr>
          <w:rFonts w:ascii="Arial" w:hAnsi="Arial" w:cs="Arial"/>
          <w:b/>
          <w:sz w:val="22"/>
          <w:szCs w:val="22"/>
          <w:highlight w:val="yellow"/>
        </w:rPr>
        <w:t>PLAZO DE EJECUCIÓN</w:t>
      </w:r>
    </w:p>
    <w:p w14:paraId="4C55DAC3" w14:textId="14B6456E" w:rsidR="00A70099" w:rsidRPr="00973792" w:rsidRDefault="00A70099" w:rsidP="00C41C90">
      <w:pPr>
        <w:widowControl w:val="0"/>
        <w:jc w:val="both"/>
        <w:rPr>
          <w:rFonts w:ascii="Arial" w:hAnsi="Arial" w:cs="Arial"/>
          <w:b/>
          <w:sz w:val="22"/>
          <w:szCs w:val="22"/>
        </w:rPr>
      </w:pPr>
    </w:p>
    <w:p w14:paraId="237E023E" w14:textId="433709A6" w:rsidR="00C41C90" w:rsidRPr="00973792" w:rsidRDefault="00C41C90" w:rsidP="00C41C90">
      <w:pPr>
        <w:pStyle w:val="Textoindependiente"/>
        <w:rPr>
          <w:rFonts w:ascii="Arial" w:hAnsi="Arial" w:cs="Arial"/>
        </w:rPr>
      </w:pPr>
      <w:bookmarkStart w:id="10" w:name="_Hlk41387004"/>
      <w:r w:rsidRPr="00973792">
        <w:rPr>
          <w:rFonts w:ascii="Arial" w:hAnsi="Arial" w:cs="Arial"/>
          <w:b/>
        </w:rPr>
        <w:t>“El CONTRATISTA”</w:t>
      </w:r>
      <w:r w:rsidRPr="00973792">
        <w:rPr>
          <w:rFonts w:ascii="Arial" w:hAnsi="Arial" w:cs="Arial"/>
        </w:rPr>
        <w:t xml:space="preserve"> se obliga a realizar </w:t>
      </w:r>
      <w:r w:rsidR="002B6C48" w:rsidRPr="00973792">
        <w:rPr>
          <w:rFonts w:ascii="Arial" w:hAnsi="Arial" w:cs="Arial"/>
        </w:rPr>
        <w:t>los trabajos</w:t>
      </w:r>
      <w:r w:rsidRPr="00973792">
        <w:rPr>
          <w:rFonts w:ascii="Arial" w:hAnsi="Arial" w:cs="Arial"/>
          <w:b/>
        </w:rPr>
        <w:t xml:space="preserve"> </w:t>
      </w:r>
      <w:r w:rsidRPr="00973792">
        <w:rPr>
          <w:rFonts w:ascii="Arial" w:hAnsi="Arial" w:cs="Arial"/>
        </w:rPr>
        <w:t xml:space="preserve">materia del presente contrato en un plazo que no exceda de </w:t>
      </w:r>
      <w:bookmarkStart w:id="11" w:name="_Hlk44516853"/>
      <w:r w:rsidR="009745FA">
        <w:rPr>
          <w:rFonts w:ascii="Arial" w:hAnsi="Arial" w:cs="Arial"/>
          <w:b/>
          <w:sz w:val="36"/>
          <w:szCs w:val="36"/>
        </w:rPr>
        <w:t>46</w:t>
      </w:r>
      <w:r w:rsidR="009745FA" w:rsidRPr="001011BC">
        <w:rPr>
          <w:rFonts w:ascii="Arial" w:hAnsi="Arial" w:cs="Arial"/>
          <w:highlight w:val="lightGray"/>
        </w:rPr>
        <w:t xml:space="preserve"> </w:t>
      </w:r>
      <w:r w:rsidRPr="001011BC">
        <w:rPr>
          <w:rFonts w:ascii="Arial" w:hAnsi="Arial" w:cs="Arial"/>
          <w:highlight w:val="lightGray"/>
        </w:rPr>
        <w:t xml:space="preserve">(COLOCAR DÍAS DE PLAZO) </w:t>
      </w:r>
      <w:r w:rsidR="009745FA">
        <w:rPr>
          <w:rFonts w:ascii="Arial" w:hAnsi="Arial" w:cs="Arial"/>
          <w:b/>
          <w:sz w:val="36"/>
          <w:szCs w:val="36"/>
        </w:rPr>
        <w:t>47</w:t>
      </w:r>
      <w:r w:rsidR="009745FA" w:rsidRPr="009745FA">
        <w:rPr>
          <w:rFonts w:ascii="Arial" w:hAnsi="Arial" w:cs="Arial"/>
          <w:highlight w:val="lightGray"/>
        </w:rPr>
        <w:t xml:space="preserve"> </w:t>
      </w:r>
      <w:r w:rsidRPr="001011BC">
        <w:rPr>
          <w:rFonts w:ascii="Arial" w:hAnsi="Arial" w:cs="Arial"/>
          <w:highlight w:val="lightGray"/>
        </w:rPr>
        <w:t>[(COLOCAR PLAZO EN LETRA)]</w:t>
      </w:r>
      <w:bookmarkEnd w:id="11"/>
      <w:r w:rsidRPr="00973792">
        <w:rPr>
          <w:rFonts w:ascii="Arial" w:hAnsi="Arial" w:cs="Arial"/>
        </w:rPr>
        <w:t xml:space="preserve"> Días naturales. El inicio de la ejecución de </w:t>
      </w:r>
      <w:r w:rsidR="002B6C48" w:rsidRPr="00973792">
        <w:rPr>
          <w:rFonts w:ascii="Arial" w:hAnsi="Arial" w:cs="Arial"/>
        </w:rPr>
        <w:t>los trabajos</w:t>
      </w:r>
      <w:r w:rsidRPr="00973792">
        <w:rPr>
          <w:rFonts w:ascii="Arial" w:hAnsi="Arial" w:cs="Arial"/>
          <w:b/>
        </w:rPr>
        <w:t xml:space="preserve"> </w:t>
      </w:r>
      <w:r w:rsidRPr="00973792">
        <w:rPr>
          <w:rFonts w:ascii="Arial" w:hAnsi="Arial" w:cs="Arial"/>
        </w:rPr>
        <w:t xml:space="preserve">será el día </w:t>
      </w:r>
      <w:bookmarkStart w:id="12" w:name="_Hlk44516908"/>
      <w:r w:rsidR="009745FA">
        <w:rPr>
          <w:rFonts w:ascii="Arial" w:hAnsi="Arial" w:cs="Arial"/>
          <w:b/>
          <w:sz w:val="36"/>
          <w:szCs w:val="36"/>
        </w:rPr>
        <w:t>48</w:t>
      </w:r>
      <w:r w:rsidR="009745FA" w:rsidRPr="001011BC">
        <w:rPr>
          <w:rFonts w:ascii="Arial" w:hAnsi="Arial" w:cs="Arial"/>
          <w:highlight w:val="lightGray"/>
        </w:rPr>
        <w:t xml:space="preserve"> </w:t>
      </w:r>
      <w:r w:rsidRPr="001011BC">
        <w:rPr>
          <w:rFonts w:ascii="Arial" w:hAnsi="Arial" w:cs="Arial"/>
          <w:highlight w:val="lightGray"/>
        </w:rPr>
        <w:t>(Colocar fecha de inicio de los trabajos),</w:t>
      </w:r>
      <w:r w:rsidRPr="00973792">
        <w:rPr>
          <w:rFonts w:ascii="Arial" w:hAnsi="Arial" w:cs="Arial"/>
        </w:rPr>
        <w:t xml:space="preserve"> y se concluirá a más tardar el día </w:t>
      </w:r>
      <w:r w:rsidR="009745FA">
        <w:rPr>
          <w:rFonts w:ascii="Arial" w:hAnsi="Arial" w:cs="Arial"/>
          <w:b/>
          <w:sz w:val="36"/>
          <w:szCs w:val="36"/>
        </w:rPr>
        <w:t>49</w:t>
      </w:r>
      <w:r w:rsidR="009745FA" w:rsidRPr="001011BC">
        <w:rPr>
          <w:rFonts w:ascii="Arial" w:hAnsi="Arial" w:cs="Arial"/>
          <w:highlight w:val="lightGray"/>
        </w:rPr>
        <w:t xml:space="preserve"> </w:t>
      </w:r>
      <w:r w:rsidRPr="001011BC">
        <w:rPr>
          <w:rFonts w:ascii="Arial" w:hAnsi="Arial" w:cs="Arial"/>
          <w:highlight w:val="lightGray"/>
        </w:rPr>
        <w:t xml:space="preserve">(Colocar fecha de </w:t>
      </w:r>
      <w:r w:rsidR="00260C43" w:rsidRPr="001011BC">
        <w:rPr>
          <w:rFonts w:ascii="Arial" w:hAnsi="Arial" w:cs="Arial"/>
          <w:highlight w:val="lightGray"/>
        </w:rPr>
        <w:t xml:space="preserve">fin </w:t>
      </w:r>
      <w:r w:rsidRPr="001011BC">
        <w:rPr>
          <w:rFonts w:ascii="Arial" w:hAnsi="Arial" w:cs="Arial"/>
          <w:highlight w:val="lightGray"/>
        </w:rPr>
        <w:t>de los trabajos)</w:t>
      </w:r>
      <w:bookmarkEnd w:id="12"/>
      <w:r w:rsidRPr="00973792">
        <w:rPr>
          <w:rFonts w:ascii="Arial" w:hAnsi="Arial" w:cs="Arial"/>
        </w:rPr>
        <w:t xml:space="preserve"> (el </w:t>
      </w:r>
      <w:r w:rsidRPr="00973792">
        <w:rPr>
          <w:rFonts w:ascii="Arial" w:hAnsi="Arial" w:cs="Arial"/>
          <w:b/>
        </w:rPr>
        <w:t>“Plazo de Ejecución”</w:t>
      </w:r>
      <w:r w:rsidRPr="00973792">
        <w:rPr>
          <w:rFonts w:ascii="Arial" w:hAnsi="Arial" w:cs="Arial"/>
        </w:rPr>
        <w:t xml:space="preserve">), de conformidad </w:t>
      </w:r>
      <w:r w:rsidR="009F6F2B" w:rsidRPr="00973792">
        <w:rPr>
          <w:rFonts w:ascii="Arial" w:hAnsi="Arial" w:cs="Arial"/>
        </w:rPr>
        <w:t>con lo siguiente</w:t>
      </w:r>
      <w:r w:rsidRPr="00973792">
        <w:rPr>
          <w:rFonts w:ascii="Arial" w:hAnsi="Arial" w:cs="Arial"/>
        </w:rPr>
        <w:t>:</w:t>
      </w:r>
    </w:p>
    <w:bookmarkEnd w:id="10"/>
    <w:p w14:paraId="4501F784" w14:textId="77777777" w:rsidR="009F6F2B" w:rsidRPr="00973792" w:rsidRDefault="009F6F2B" w:rsidP="009F6F2B">
      <w:pPr>
        <w:pStyle w:val="Textoindependiente"/>
        <w:rPr>
          <w:rFonts w:ascii="Arial" w:hAnsi="Arial" w:cs="Arial"/>
        </w:rPr>
      </w:pPr>
    </w:p>
    <w:p w14:paraId="77816D93" w14:textId="5CA9FD4A" w:rsidR="009F6F2B" w:rsidRPr="00973792" w:rsidRDefault="00260C43" w:rsidP="009F6F2B">
      <w:pPr>
        <w:pStyle w:val="Textoindependiente"/>
        <w:rPr>
          <w:rFonts w:ascii="Arial" w:hAnsi="Arial" w:cs="Arial"/>
        </w:rPr>
      </w:pPr>
      <w:r w:rsidRPr="00973792">
        <w:rPr>
          <w:rFonts w:ascii="Arial" w:hAnsi="Arial" w:cs="Arial"/>
        </w:rPr>
        <w:t>1</w:t>
      </w:r>
      <w:r w:rsidR="009F6F2B" w:rsidRPr="00973792">
        <w:rPr>
          <w:rFonts w:ascii="Arial" w:hAnsi="Arial" w:cs="Arial"/>
        </w:rPr>
        <w:t xml:space="preserve">. Programa de ejecución general de los trabajos conforme al presupuesto total con sus erogaciones, calendarizado </w:t>
      </w:r>
    </w:p>
    <w:p w14:paraId="1E4F90BA" w14:textId="77777777" w:rsidR="009F6F2B" w:rsidRPr="00973792" w:rsidRDefault="009F6F2B" w:rsidP="009F6F2B">
      <w:pPr>
        <w:pStyle w:val="Textoindependiente"/>
        <w:rPr>
          <w:rFonts w:ascii="Arial" w:hAnsi="Arial" w:cs="Arial"/>
        </w:rPr>
      </w:pPr>
    </w:p>
    <w:p w14:paraId="6D7003DD" w14:textId="2790E645" w:rsidR="009F6F2B" w:rsidRPr="00973792" w:rsidRDefault="000D73DB" w:rsidP="009F6F2B">
      <w:pPr>
        <w:pStyle w:val="Textoindependiente"/>
        <w:rPr>
          <w:rFonts w:ascii="Arial" w:hAnsi="Arial" w:cs="Arial"/>
        </w:rPr>
      </w:pPr>
      <w:r w:rsidRPr="00973792">
        <w:rPr>
          <w:rFonts w:ascii="Arial" w:hAnsi="Arial" w:cs="Arial"/>
        </w:rPr>
        <w:t>2</w:t>
      </w:r>
      <w:r w:rsidR="009F6F2B" w:rsidRPr="00973792">
        <w:rPr>
          <w:rFonts w:ascii="Arial" w:hAnsi="Arial" w:cs="Arial"/>
        </w:rPr>
        <w:t xml:space="preserve">.-Programas cuantificados y calendarizados de erogaciones, con </w:t>
      </w:r>
      <w:r w:rsidR="00260C43" w:rsidRPr="00973792">
        <w:rPr>
          <w:rFonts w:ascii="Arial" w:hAnsi="Arial" w:cs="Arial"/>
        </w:rPr>
        <w:t>los trabajos</w:t>
      </w:r>
      <w:r w:rsidR="009F6F2B" w:rsidRPr="00973792">
        <w:rPr>
          <w:rFonts w:ascii="Arial" w:hAnsi="Arial" w:cs="Arial"/>
        </w:rPr>
        <w:t>, de la obra, cuantificación de suministro o utilización, de los periodos determinados en los siguientes rubros:</w:t>
      </w:r>
    </w:p>
    <w:p w14:paraId="7D511C62" w14:textId="77777777" w:rsidR="009F6F2B" w:rsidRPr="00973792" w:rsidRDefault="009F6F2B" w:rsidP="009F6F2B">
      <w:pPr>
        <w:pStyle w:val="Textoindependiente"/>
        <w:rPr>
          <w:rFonts w:ascii="Arial" w:hAnsi="Arial" w:cs="Arial"/>
        </w:rPr>
      </w:pPr>
    </w:p>
    <w:p w14:paraId="2BBAD968" w14:textId="77777777" w:rsidR="009F6F2B" w:rsidRPr="00973792" w:rsidRDefault="009F6F2B" w:rsidP="009F6F2B">
      <w:pPr>
        <w:pStyle w:val="Textoindependiente"/>
        <w:ind w:left="567"/>
        <w:rPr>
          <w:rFonts w:ascii="Arial" w:hAnsi="Arial" w:cs="Arial"/>
        </w:rPr>
      </w:pPr>
      <w:r w:rsidRPr="00973792">
        <w:rPr>
          <w:rFonts w:ascii="Arial" w:hAnsi="Arial" w:cs="Arial"/>
        </w:rPr>
        <w:t>a)</w:t>
      </w:r>
      <w:r w:rsidRPr="00973792">
        <w:rPr>
          <w:rFonts w:ascii="Arial" w:hAnsi="Arial" w:cs="Arial"/>
        </w:rPr>
        <w:tab/>
        <w:t>De la mano de obra;</w:t>
      </w:r>
    </w:p>
    <w:p w14:paraId="3A3343B9" w14:textId="77777777" w:rsidR="009F6F2B" w:rsidRPr="00973792" w:rsidRDefault="009F6F2B" w:rsidP="009F6F2B">
      <w:pPr>
        <w:pStyle w:val="Textoindependiente"/>
        <w:ind w:left="567"/>
        <w:rPr>
          <w:rFonts w:ascii="Arial" w:hAnsi="Arial" w:cs="Arial"/>
        </w:rPr>
      </w:pPr>
      <w:r w:rsidRPr="00973792">
        <w:rPr>
          <w:rFonts w:ascii="Arial" w:hAnsi="Arial" w:cs="Arial"/>
        </w:rPr>
        <w:t>b)</w:t>
      </w:r>
      <w:r w:rsidRPr="00973792">
        <w:rPr>
          <w:rFonts w:ascii="Arial" w:hAnsi="Arial" w:cs="Arial"/>
        </w:rPr>
        <w:tab/>
        <w:t>De la maquinaria y equipo de construcción.</w:t>
      </w:r>
    </w:p>
    <w:p w14:paraId="5BB9DAFC" w14:textId="77777777" w:rsidR="009F6F2B" w:rsidRPr="00973792" w:rsidRDefault="009F6F2B" w:rsidP="009F6F2B">
      <w:pPr>
        <w:pStyle w:val="Textoindependiente"/>
        <w:ind w:left="567"/>
        <w:rPr>
          <w:rFonts w:ascii="Arial" w:hAnsi="Arial" w:cs="Arial"/>
        </w:rPr>
      </w:pPr>
      <w:r w:rsidRPr="00973792">
        <w:rPr>
          <w:rFonts w:ascii="Arial" w:hAnsi="Arial" w:cs="Arial"/>
        </w:rPr>
        <w:t>c)</w:t>
      </w:r>
      <w:r w:rsidRPr="00973792">
        <w:rPr>
          <w:rFonts w:ascii="Arial" w:hAnsi="Arial" w:cs="Arial"/>
        </w:rPr>
        <w:tab/>
        <w:t>De los materiales más significativos y equipos de instalación permanente, en unidades convencionales y volúmenes requeridos.</w:t>
      </w:r>
    </w:p>
    <w:p w14:paraId="0412DA08" w14:textId="77777777" w:rsidR="009F6F2B" w:rsidRPr="00973792" w:rsidRDefault="009F6F2B" w:rsidP="009F6F2B">
      <w:pPr>
        <w:pStyle w:val="Textoindependiente"/>
        <w:ind w:left="567"/>
        <w:rPr>
          <w:rFonts w:ascii="Arial" w:hAnsi="Arial" w:cs="Arial"/>
        </w:rPr>
      </w:pPr>
      <w:r w:rsidRPr="00973792">
        <w:rPr>
          <w:rFonts w:ascii="Arial" w:hAnsi="Arial" w:cs="Arial"/>
        </w:rPr>
        <w:t>d)</w:t>
      </w:r>
      <w:r w:rsidRPr="00973792">
        <w:rPr>
          <w:rFonts w:ascii="Arial" w:hAnsi="Arial" w:cs="Arial"/>
        </w:rPr>
        <w:tab/>
        <w:t>De utilización del personal profesional técnico, administrativo y de servicio encargado de la dirección, administración y ejecución de los trabajos, y</w:t>
      </w:r>
    </w:p>
    <w:p w14:paraId="3428D84B" w14:textId="77777777" w:rsidR="00C41C90" w:rsidRPr="00973792" w:rsidRDefault="00C41C90" w:rsidP="00C41C90">
      <w:pPr>
        <w:pStyle w:val="Textoindependiente"/>
        <w:rPr>
          <w:rFonts w:ascii="Arial" w:hAnsi="Arial" w:cs="Arial"/>
        </w:rPr>
      </w:pPr>
    </w:p>
    <w:p w14:paraId="5567B893" w14:textId="21DC77C1" w:rsidR="004E6F05" w:rsidRPr="00973792" w:rsidRDefault="00C41C90" w:rsidP="00C41C90">
      <w:pPr>
        <w:jc w:val="both"/>
        <w:rPr>
          <w:rFonts w:ascii="Arial" w:hAnsi="Arial" w:cs="Arial"/>
          <w:b/>
          <w:sz w:val="22"/>
          <w:szCs w:val="22"/>
        </w:rPr>
      </w:pPr>
      <w:r w:rsidRPr="00973792">
        <w:rPr>
          <w:rFonts w:ascii="Arial" w:hAnsi="Arial" w:cs="Arial"/>
          <w:b/>
          <w:sz w:val="22"/>
          <w:szCs w:val="22"/>
          <w:highlight w:val="yellow"/>
        </w:rPr>
        <w:t>QUIN</w:t>
      </w:r>
      <w:r w:rsidR="004E6F05" w:rsidRPr="00973792">
        <w:rPr>
          <w:rFonts w:ascii="Arial" w:hAnsi="Arial" w:cs="Arial"/>
          <w:b/>
          <w:sz w:val="22"/>
          <w:szCs w:val="22"/>
          <w:highlight w:val="yellow"/>
        </w:rPr>
        <w:t>TA. DISPONIBILIDAD DEL INMUEBLE Y DOCUMENTOS ADMINISTRATIVOS</w:t>
      </w:r>
    </w:p>
    <w:p w14:paraId="009AB4EA" w14:textId="4A1B3260" w:rsidR="004E6F05" w:rsidRPr="00973792" w:rsidRDefault="004E6F05" w:rsidP="00C41C90">
      <w:pPr>
        <w:jc w:val="both"/>
        <w:rPr>
          <w:rFonts w:ascii="Arial" w:hAnsi="Arial" w:cs="Arial"/>
          <w:b/>
          <w:sz w:val="22"/>
          <w:szCs w:val="22"/>
        </w:rPr>
      </w:pPr>
    </w:p>
    <w:p w14:paraId="278A3E4E" w14:textId="28212750" w:rsidR="00C41C90" w:rsidRPr="00973792" w:rsidRDefault="00C41C90" w:rsidP="00C41C90">
      <w:pPr>
        <w:jc w:val="both"/>
        <w:rPr>
          <w:rFonts w:ascii="Arial" w:hAnsi="Arial" w:cs="Arial"/>
          <w:sz w:val="22"/>
          <w:szCs w:val="22"/>
        </w:rPr>
      </w:pPr>
      <w:r w:rsidRPr="00973792">
        <w:rPr>
          <w:rFonts w:ascii="Arial" w:hAnsi="Arial" w:cs="Arial"/>
          <w:b/>
          <w:sz w:val="22"/>
          <w:szCs w:val="22"/>
        </w:rPr>
        <w:t>“LA DEPENDENCIA O ENTIDAD”</w:t>
      </w:r>
      <w:r w:rsidRPr="00973792">
        <w:rPr>
          <w:rFonts w:ascii="Arial" w:hAnsi="Arial" w:cs="Arial"/>
          <w:sz w:val="22"/>
          <w:szCs w:val="22"/>
        </w:rPr>
        <w:t xml:space="preserve"> se obliga a poner a disposición de </w:t>
      </w:r>
      <w:r w:rsidRPr="00973792">
        <w:rPr>
          <w:rFonts w:ascii="Arial" w:hAnsi="Arial" w:cs="Arial"/>
          <w:b/>
          <w:sz w:val="22"/>
          <w:szCs w:val="22"/>
        </w:rPr>
        <w:t>“EL CONTRATISTA”</w:t>
      </w:r>
      <w:r w:rsidRPr="00973792">
        <w:rPr>
          <w:rFonts w:ascii="Arial" w:hAnsi="Arial" w:cs="Arial"/>
          <w:sz w:val="22"/>
          <w:szCs w:val="22"/>
        </w:rPr>
        <w:t xml:space="preserve"> </w:t>
      </w:r>
      <w:r w:rsidR="009F6F2B" w:rsidRPr="00973792">
        <w:rPr>
          <w:rFonts w:ascii="Arial" w:hAnsi="Arial" w:cs="Arial"/>
          <w:sz w:val="22"/>
          <w:szCs w:val="22"/>
        </w:rPr>
        <w:t xml:space="preserve">por escrito </w:t>
      </w:r>
      <w:r w:rsidRPr="00973792">
        <w:rPr>
          <w:rFonts w:ascii="Arial" w:hAnsi="Arial" w:cs="Arial"/>
          <w:sz w:val="22"/>
          <w:szCs w:val="22"/>
        </w:rPr>
        <w:t xml:space="preserve">el (los) inmueble(s) en que deban llevarse a cabo los trabajos materia de este contrato, a partir de </w:t>
      </w:r>
      <w:bookmarkStart w:id="13" w:name="_Hlk44532491"/>
      <w:r w:rsidR="003C2095">
        <w:rPr>
          <w:rFonts w:ascii="Arial" w:hAnsi="Arial" w:cs="Arial"/>
          <w:b/>
          <w:sz w:val="36"/>
          <w:szCs w:val="36"/>
        </w:rPr>
        <w:t>50</w:t>
      </w:r>
      <w:r w:rsidR="003C2095" w:rsidRPr="001011BC">
        <w:rPr>
          <w:rFonts w:ascii="Arial" w:hAnsi="Arial" w:cs="Arial"/>
          <w:sz w:val="22"/>
          <w:szCs w:val="22"/>
          <w:highlight w:val="lightGray"/>
        </w:rPr>
        <w:t xml:space="preserve"> </w:t>
      </w:r>
      <w:r w:rsidRPr="001011BC">
        <w:rPr>
          <w:rFonts w:ascii="Arial" w:hAnsi="Arial" w:cs="Arial"/>
          <w:sz w:val="22"/>
          <w:szCs w:val="22"/>
          <w:highlight w:val="lightGray"/>
        </w:rPr>
        <w:t>(Colocar fecha de entrega del inmueble y documentos)</w:t>
      </w:r>
      <w:bookmarkEnd w:id="13"/>
      <w:r w:rsidRPr="00973792">
        <w:rPr>
          <w:rFonts w:ascii="Arial" w:hAnsi="Arial" w:cs="Arial"/>
          <w:sz w:val="22"/>
          <w:szCs w:val="22"/>
        </w:rPr>
        <w:t xml:space="preserve"> El incumplimiento por parte de “</w:t>
      </w:r>
      <w:r w:rsidRPr="00973792">
        <w:rPr>
          <w:rFonts w:ascii="Arial" w:hAnsi="Arial" w:cs="Arial"/>
          <w:b/>
          <w:sz w:val="22"/>
          <w:szCs w:val="22"/>
        </w:rPr>
        <w:t>LA DEPENDENCIA O ENTIDAD</w:t>
      </w:r>
      <w:r w:rsidRPr="00973792">
        <w:rPr>
          <w:rFonts w:ascii="Arial" w:hAnsi="Arial" w:cs="Arial"/>
          <w:sz w:val="22"/>
          <w:szCs w:val="22"/>
        </w:rPr>
        <w:t>” prorrogará en igual plazo la fecha originalmente pactada para la terminación de los trabajos.</w:t>
      </w:r>
    </w:p>
    <w:p w14:paraId="7D84EBE8" w14:textId="77777777" w:rsidR="00C41C90" w:rsidRPr="00973792" w:rsidRDefault="00C41C90" w:rsidP="00C41C90">
      <w:pPr>
        <w:jc w:val="both"/>
        <w:rPr>
          <w:rFonts w:ascii="Arial" w:hAnsi="Arial" w:cs="Arial"/>
          <w:sz w:val="22"/>
          <w:szCs w:val="22"/>
        </w:rPr>
      </w:pPr>
    </w:p>
    <w:p w14:paraId="6F5B1E9C" w14:textId="17D4CF84" w:rsidR="00C41C90" w:rsidRPr="00973792" w:rsidRDefault="00C41C90" w:rsidP="00C41C90">
      <w:pPr>
        <w:jc w:val="both"/>
        <w:rPr>
          <w:rFonts w:ascii="Arial" w:hAnsi="Arial" w:cs="Arial"/>
          <w:sz w:val="22"/>
          <w:szCs w:val="22"/>
        </w:rPr>
      </w:pPr>
      <w:r w:rsidRPr="00973792">
        <w:rPr>
          <w:rFonts w:ascii="Arial" w:hAnsi="Arial" w:cs="Arial"/>
          <w:sz w:val="22"/>
          <w:szCs w:val="22"/>
        </w:rPr>
        <w:t>“</w:t>
      </w:r>
      <w:r w:rsidRPr="00973792">
        <w:rPr>
          <w:rFonts w:ascii="Arial" w:hAnsi="Arial" w:cs="Arial"/>
          <w:b/>
          <w:sz w:val="22"/>
          <w:szCs w:val="22"/>
        </w:rPr>
        <w:t>LA DEPENDENCIA O ENTIDAD</w:t>
      </w:r>
      <w:r w:rsidRPr="00973792">
        <w:rPr>
          <w:rFonts w:ascii="Arial" w:hAnsi="Arial" w:cs="Arial"/>
          <w:sz w:val="22"/>
          <w:szCs w:val="22"/>
        </w:rPr>
        <w:t xml:space="preserve">” pondrá a disposición de </w:t>
      </w:r>
      <w:r w:rsidRPr="00973792">
        <w:rPr>
          <w:rFonts w:ascii="Arial" w:hAnsi="Arial" w:cs="Arial"/>
          <w:b/>
          <w:sz w:val="22"/>
          <w:szCs w:val="22"/>
        </w:rPr>
        <w:t>“EL CONTRATISTA”</w:t>
      </w:r>
      <w:r w:rsidRPr="00973792">
        <w:rPr>
          <w:rFonts w:ascii="Arial" w:hAnsi="Arial" w:cs="Arial"/>
          <w:sz w:val="22"/>
          <w:szCs w:val="22"/>
        </w:rPr>
        <w:t>, los permisos, licencias y demás autorizaciones que sean necesarias para la realización de los trabajos</w:t>
      </w:r>
      <w:r w:rsidR="009F6F2B" w:rsidRPr="00973792">
        <w:rPr>
          <w:rFonts w:ascii="Arial" w:hAnsi="Arial" w:cs="Arial"/>
          <w:sz w:val="22"/>
          <w:szCs w:val="22"/>
        </w:rPr>
        <w:t xml:space="preserve">, exceptuando aquellos que desde la convocatoria se haya responsabilizado a </w:t>
      </w:r>
      <w:r w:rsidR="00CB0ABF" w:rsidRPr="00973792">
        <w:rPr>
          <w:rFonts w:ascii="Arial" w:hAnsi="Arial" w:cs="Arial"/>
          <w:b/>
          <w:sz w:val="22"/>
          <w:szCs w:val="22"/>
        </w:rPr>
        <w:t>“EL CONTRATISTA”</w:t>
      </w:r>
      <w:r w:rsidR="009F6F2B" w:rsidRPr="00973792">
        <w:rPr>
          <w:rFonts w:ascii="Arial" w:hAnsi="Arial" w:cs="Arial"/>
          <w:sz w:val="22"/>
          <w:szCs w:val="22"/>
        </w:rPr>
        <w:t xml:space="preserve"> de llevarlos a cabo.</w:t>
      </w:r>
      <w:r w:rsidRPr="00973792">
        <w:rPr>
          <w:rFonts w:ascii="Arial" w:hAnsi="Arial" w:cs="Arial"/>
          <w:sz w:val="22"/>
          <w:szCs w:val="22"/>
        </w:rPr>
        <w:t xml:space="preserve"> </w:t>
      </w:r>
    </w:p>
    <w:p w14:paraId="0DCB4D0F" w14:textId="4C11237E" w:rsidR="004E6F05" w:rsidRPr="00973792" w:rsidRDefault="004E6F05" w:rsidP="00C41C90">
      <w:pPr>
        <w:jc w:val="both"/>
        <w:rPr>
          <w:rFonts w:ascii="Arial" w:hAnsi="Arial" w:cs="Arial"/>
          <w:b/>
          <w:sz w:val="22"/>
          <w:szCs w:val="22"/>
        </w:rPr>
      </w:pPr>
    </w:p>
    <w:p w14:paraId="488B8665" w14:textId="13AFBDBC" w:rsidR="00C41C90" w:rsidRPr="00973792" w:rsidRDefault="00C41C90" w:rsidP="00C41C90">
      <w:pPr>
        <w:jc w:val="both"/>
        <w:rPr>
          <w:rFonts w:ascii="Arial" w:hAnsi="Arial" w:cs="Arial"/>
          <w:b/>
          <w:sz w:val="22"/>
          <w:szCs w:val="22"/>
        </w:rPr>
      </w:pPr>
      <w:r w:rsidRPr="00973792">
        <w:rPr>
          <w:rFonts w:ascii="Arial" w:hAnsi="Arial" w:cs="Arial"/>
          <w:b/>
          <w:sz w:val="22"/>
          <w:szCs w:val="22"/>
          <w:highlight w:val="yellow"/>
        </w:rPr>
        <w:t>SEXTA. FORMA DE PAGO</w:t>
      </w:r>
    </w:p>
    <w:p w14:paraId="580E9B34" w14:textId="436505CA" w:rsidR="00C41C90" w:rsidRPr="00973792" w:rsidRDefault="00C41C90" w:rsidP="00C41C90">
      <w:pPr>
        <w:jc w:val="both"/>
        <w:rPr>
          <w:rFonts w:ascii="Arial" w:hAnsi="Arial" w:cs="Arial"/>
          <w:b/>
          <w:sz w:val="22"/>
          <w:szCs w:val="22"/>
        </w:rPr>
      </w:pPr>
    </w:p>
    <w:p w14:paraId="5909A1CB" w14:textId="21824812" w:rsidR="00C41C90" w:rsidRPr="00973792" w:rsidRDefault="00C41C90" w:rsidP="00174F5C">
      <w:pPr>
        <w:pStyle w:val="Textoindependiente"/>
        <w:ind w:right="115"/>
        <w:rPr>
          <w:rFonts w:ascii="Arial" w:hAnsi="Arial" w:cs="Arial"/>
        </w:rPr>
      </w:pPr>
      <w:r w:rsidRPr="00973792">
        <w:rPr>
          <w:rFonts w:ascii="Arial" w:hAnsi="Arial" w:cs="Arial"/>
          <w:b/>
        </w:rPr>
        <w:t>“LAS PARTES”</w:t>
      </w:r>
      <w:r w:rsidRPr="00973792">
        <w:rPr>
          <w:rFonts w:ascii="Arial" w:hAnsi="Arial" w:cs="Arial"/>
          <w:bCs/>
        </w:rPr>
        <w:t xml:space="preserve"> convienen en que los trabajos objeto del presente co</w:t>
      </w:r>
      <w:r w:rsidR="000B3EA8" w:rsidRPr="00973792">
        <w:rPr>
          <w:rFonts w:ascii="Arial" w:hAnsi="Arial" w:cs="Arial"/>
          <w:bCs/>
        </w:rPr>
        <w:t>n</w:t>
      </w:r>
      <w:r w:rsidRPr="00973792">
        <w:rPr>
          <w:rFonts w:ascii="Arial" w:hAnsi="Arial" w:cs="Arial"/>
          <w:bCs/>
        </w:rPr>
        <w:t xml:space="preserve">trato se paguen mediante la formulación de </w:t>
      </w:r>
      <w:r w:rsidR="003C2095" w:rsidRPr="00513FD3">
        <w:rPr>
          <w:rFonts w:ascii="Arial" w:hAnsi="Arial" w:cs="Arial"/>
        </w:rPr>
        <w:t xml:space="preserve">estimaciones </w:t>
      </w:r>
      <w:bookmarkStart w:id="14" w:name="_Hlk44539709"/>
      <w:r w:rsidR="003C2095">
        <w:rPr>
          <w:rFonts w:ascii="Arial" w:hAnsi="Arial" w:cs="Arial"/>
          <w:b/>
          <w:sz w:val="36"/>
          <w:szCs w:val="36"/>
        </w:rPr>
        <w:t>51</w:t>
      </w:r>
      <w:r w:rsidR="003C2095" w:rsidRPr="003C2095">
        <w:rPr>
          <w:rFonts w:ascii="Arial" w:hAnsi="Arial" w:cs="Arial"/>
          <w:highlight w:val="magenta"/>
        </w:rPr>
        <w:t xml:space="preserve"> </w:t>
      </w:r>
      <w:r w:rsidR="003C2095" w:rsidRPr="001011BC">
        <w:rPr>
          <w:rFonts w:ascii="Arial" w:hAnsi="Arial" w:cs="Arial"/>
          <w:highlight w:val="magenta"/>
        </w:rPr>
        <w:t>(Colocar periodos de corte o verificación)</w:t>
      </w:r>
      <w:bookmarkEnd w:id="14"/>
      <w:r w:rsidRPr="00973792">
        <w:rPr>
          <w:rFonts w:ascii="Arial" w:hAnsi="Arial" w:cs="Arial"/>
          <w:bCs/>
        </w:rPr>
        <w:t xml:space="preserve">, mismas que se acompañarán de la documentación que acredita la procedencia de su pago, conforme a las previsiones del artículo 132 </w:t>
      </w:r>
      <w:r w:rsidR="00C75CD3" w:rsidRPr="00973792">
        <w:rPr>
          <w:rFonts w:ascii="Arial" w:hAnsi="Arial" w:cs="Arial"/>
          <w:bCs/>
        </w:rPr>
        <w:t xml:space="preserve">del </w:t>
      </w:r>
      <w:r w:rsidR="00BD57D3" w:rsidRPr="00973792">
        <w:rPr>
          <w:rFonts w:ascii="Arial" w:hAnsi="Arial" w:cs="Arial"/>
          <w:b/>
        </w:rPr>
        <w:t>“</w:t>
      </w:r>
      <w:r w:rsidR="00C75CD3" w:rsidRPr="00973792">
        <w:rPr>
          <w:rFonts w:ascii="Arial" w:hAnsi="Arial" w:cs="Arial"/>
          <w:b/>
        </w:rPr>
        <w:t>RLOPSRM</w:t>
      </w:r>
      <w:r w:rsidR="00BD57D3" w:rsidRPr="00973792">
        <w:rPr>
          <w:rFonts w:ascii="Arial" w:hAnsi="Arial" w:cs="Arial"/>
          <w:b/>
        </w:rPr>
        <w:t>”</w:t>
      </w:r>
      <w:r w:rsidRPr="00973792">
        <w:rPr>
          <w:rFonts w:ascii="Arial" w:hAnsi="Arial" w:cs="Arial"/>
          <w:bCs/>
        </w:rPr>
        <w:t xml:space="preserve">, las que serán presentadas por </w:t>
      </w:r>
      <w:r w:rsidRPr="00973792">
        <w:rPr>
          <w:rFonts w:ascii="Arial" w:hAnsi="Arial" w:cs="Arial"/>
          <w:b/>
        </w:rPr>
        <w:t xml:space="preserve">“EL CONTRATISTA” </w:t>
      </w:r>
      <w:r w:rsidR="003C2095" w:rsidRPr="00513FD3">
        <w:rPr>
          <w:rFonts w:ascii="Arial" w:hAnsi="Arial" w:cs="Arial"/>
        </w:rPr>
        <w:t xml:space="preserve">al Residente de Obra dentro de los seis días naturales siguientes a la fecha de  corte en </w:t>
      </w:r>
      <w:r w:rsidR="007E1B70">
        <w:rPr>
          <w:rFonts w:ascii="Arial" w:hAnsi="Arial" w:cs="Arial"/>
          <w:b/>
          <w:sz w:val="36"/>
          <w:szCs w:val="36"/>
        </w:rPr>
        <w:t>52</w:t>
      </w:r>
      <w:r w:rsidR="007E1B70" w:rsidRPr="001011BC">
        <w:rPr>
          <w:rFonts w:ascii="Arial" w:hAnsi="Arial" w:cs="Arial"/>
          <w:highlight w:val="lightGray"/>
        </w:rPr>
        <w:t xml:space="preserve"> </w:t>
      </w:r>
      <w:r w:rsidR="003C2095" w:rsidRPr="001011BC">
        <w:rPr>
          <w:rFonts w:ascii="Arial" w:hAnsi="Arial" w:cs="Arial"/>
          <w:highlight w:val="lightGray"/>
        </w:rPr>
        <w:t>(Colocar la dirección de entrega de las estimaciones)</w:t>
      </w:r>
      <w:r w:rsidR="003C2095" w:rsidRPr="00513FD3">
        <w:rPr>
          <w:rFonts w:ascii="Arial" w:hAnsi="Arial" w:cs="Arial"/>
        </w:rPr>
        <w:t xml:space="preserve">, </w:t>
      </w:r>
      <w:r w:rsidRPr="00973792">
        <w:rPr>
          <w:rFonts w:ascii="Arial" w:hAnsi="Arial" w:cs="Arial"/>
          <w:bCs/>
        </w:rPr>
        <w:t xml:space="preserve">y serán pagadas por </w:t>
      </w:r>
      <w:r w:rsidRPr="00973792">
        <w:rPr>
          <w:rFonts w:ascii="Arial" w:hAnsi="Arial" w:cs="Arial"/>
          <w:b/>
        </w:rPr>
        <w:t>“LA DEPENDENCIA</w:t>
      </w:r>
      <w:r w:rsidR="00174F5C" w:rsidRPr="00973792">
        <w:rPr>
          <w:rFonts w:ascii="Arial" w:hAnsi="Arial" w:cs="Arial"/>
          <w:b/>
        </w:rPr>
        <w:t xml:space="preserve"> O </w:t>
      </w:r>
      <w:r w:rsidRPr="00973792">
        <w:rPr>
          <w:rFonts w:ascii="Arial" w:hAnsi="Arial" w:cs="Arial"/>
          <w:b/>
        </w:rPr>
        <w:t xml:space="preserve">ENTIDAD” </w:t>
      </w:r>
      <w:r w:rsidRPr="00973792">
        <w:rPr>
          <w:rFonts w:ascii="Arial" w:hAnsi="Arial" w:cs="Arial"/>
          <w:bCs/>
        </w:rPr>
        <w:t>por</w:t>
      </w:r>
      <w:r w:rsidR="00174F5C" w:rsidRPr="00973792">
        <w:rPr>
          <w:rFonts w:ascii="Arial" w:hAnsi="Arial" w:cs="Arial"/>
          <w:bCs/>
        </w:rPr>
        <w:t xml:space="preserve"> los</w:t>
      </w:r>
      <w:r w:rsidRPr="00973792">
        <w:rPr>
          <w:rFonts w:ascii="Arial" w:hAnsi="Arial" w:cs="Arial"/>
          <w:bCs/>
        </w:rPr>
        <w:t xml:space="preserve"> trabajos ejecutados, dentro de un plazo </w:t>
      </w:r>
      <w:r w:rsidR="003C2095" w:rsidRPr="00513FD3">
        <w:rPr>
          <w:rFonts w:ascii="Arial" w:hAnsi="Arial" w:cs="Arial"/>
        </w:rPr>
        <w:t xml:space="preserve">de veinte </w:t>
      </w:r>
      <w:r w:rsidR="003C2095" w:rsidRPr="00513FD3">
        <w:rPr>
          <w:rFonts w:ascii="Arial" w:hAnsi="Arial" w:cs="Arial"/>
        </w:rPr>
        <w:lastRenderedPageBreak/>
        <w:t xml:space="preserve">días naturales contados a partir de que hayan </w:t>
      </w:r>
      <w:r w:rsidRPr="00973792">
        <w:rPr>
          <w:rFonts w:ascii="Arial" w:hAnsi="Arial" w:cs="Arial"/>
          <w:bCs/>
        </w:rPr>
        <w:t xml:space="preserve">sido </w:t>
      </w:r>
      <w:r w:rsidR="000B3EA8" w:rsidRPr="00973792">
        <w:rPr>
          <w:rFonts w:ascii="Arial" w:hAnsi="Arial" w:cs="Arial"/>
          <w:bCs/>
        </w:rPr>
        <w:t>autorizadas</w:t>
      </w:r>
      <w:r w:rsidRPr="00973792">
        <w:rPr>
          <w:rFonts w:ascii="Arial" w:hAnsi="Arial" w:cs="Arial"/>
          <w:bCs/>
        </w:rPr>
        <w:t xml:space="preserve"> por el </w:t>
      </w:r>
      <w:r w:rsidR="00174F5C" w:rsidRPr="00973792">
        <w:rPr>
          <w:rFonts w:ascii="Arial" w:hAnsi="Arial" w:cs="Arial"/>
          <w:bCs/>
        </w:rPr>
        <w:t>R</w:t>
      </w:r>
      <w:r w:rsidRPr="00973792">
        <w:rPr>
          <w:rFonts w:ascii="Arial" w:hAnsi="Arial" w:cs="Arial"/>
          <w:bCs/>
        </w:rPr>
        <w:t xml:space="preserve">esidente de la obra y que </w:t>
      </w:r>
      <w:r w:rsidRPr="00973792">
        <w:rPr>
          <w:rFonts w:ascii="Arial" w:hAnsi="Arial" w:cs="Arial"/>
          <w:b/>
        </w:rPr>
        <w:t xml:space="preserve">“EL CONTRATISTA” </w:t>
      </w:r>
      <w:r w:rsidRPr="00973792">
        <w:rPr>
          <w:rFonts w:ascii="Arial" w:hAnsi="Arial" w:cs="Arial"/>
          <w:bCs/>
        </w:rPr>
        <w:t>haya presentado la factura correspondiente.</w:t>
      </w:r>
      <w:r w:rsidR="00174F5C" w:rsidRPr="00973792">
        <w:rPr>
          <w:rFonts w:ascii="Arial" w:hAnsi="Arial" w:cs="Arial"/>
          <w:bCs/>
        </w:rPr>
        <w:t xml:space="preserve"> </w:t>
      </w:r>
      <w:r w:rsidR="00174F5C" w:rsidRPr="00973792">
        <w:rPr>
          <w:rFonts w:ascii="Arial" w:hAnsi="Arial" w:cs="Arial"/>
        </w:rPr>
        <w:t xml:space="preserve">El pago se realizará a través de transferencia electrónica de fondos, a la cuenta de cheques con CLABE bancaria estandarizada, de la Institución de Crédito elección de </w:t>
      </w:r>
      <w:r w:rsidR="00174F5C" w:rsidRPr="00973792">
        <w:rPr>
          <w:rFonts w:ascii="Arial" w:hAnsi="Arial" w:cs="Arial"/>
          <w:b/>
        </w:rPr>
        <w:t>“EL CONTRATISTA”</w:t>
      </w:r>
      <w:r w:rsidR="00174F5C" w:rsidRPr="00973792">
        <w:rPr>
          <w:rFonts w:ascii="Arial" w:hAnsi="Arial" w:cs="Arial"/>
        </w:rPr>
        <w:t xml:space="preserve"> que notifique oportunamente a </w:t>
      </w:r>
      <w:r w:rsidR="00174F5C" w:rsidRPr="00973792">
        <w:rPr>
          <w:rFonts w:ascii="Arial" w:hAnsi="Arial" w:cs="Arial"/>
          <w:b/>
        </w:rPr>
        <w:t>“LA DEPENDENCIA O ENTIDAD”</w:t>
      </w:r>
      <w:r w:rsidR="00174F5C" w:rsidRPr="00973792">
        <w:rPr>
          <w:rFonts w:ascii="Arial" w:hAnsi="Arial" w:cs="Arial"/>
        </w:rPr>
        <w:t>.</w:t>
      </w:r>
      <w:r w:rsidR="00174F5C" w:rsidRPr="00973792">
        <w:rPr>
          <w:rFonts w:ascii="Arial" w:hAnsi="Arial" w:cs="Arial"/>
          <w:b/>
        </w:rPr>
        <w:t>”</w:t>
      </w:r>
      <w:r w:rsidR="00174F5C" w:rsidRPr="00973792">
        <w:rPr>
          <w:rFonts w:ascii="Arial" w:hAnsi="Arial" w:cs="Arial"/>
        </w:rPr>
        <w:t xml:space="preserve"> </w:t>
      </w:r>
    </w:p>
    <w:p w14:paraId="6190DBC2" w14:textId="22183499" w:rsidR="00C41C90" w:rsidRPr="00973792" w:rsidRDefault="00C41C90" w:rsidP="00C41C90">
      <w:pPr>
        <w:widowControl w:val="0"/>
        <w:jc w:val="both"/>
        <w:rPr>
          <w:rFonts w:ascii="Arial" w:hAnsi="Arial" w:cs="Arial"/>
          <w:sz w:val="22"/>
          <w:szCs w:val="22"/>
        </w:rPr>
      </w:pPr>
    </w:p>
    <w:p w14:paraId="15EC19E9" w14:textId="119E0B1F" w:rsidR="00174F5C" w:rsidRPr="00973792" w:rsidRDefault="003C2095" w:rsidP="00174F5C">
      <w:pPr>
        <w:pStyle w:val="Textoindependiente"/>
        <w:ind w:right="115"/>
        <w:rPr>
          <w:rFonts w:ascii="Arial" w:hAnsi="Arial" w:cs="Arial"/>
        </w:rPr>
      </w:pPr>
      <w:r w:rsidRPr="00F516C7">
        <w:rPr>
          <w:rFonts w:ascii="Arial" w:hAnsi="Arial" w:cs="Arial"/>
        </w:rPr>
        <w:t xml:space="preserve">El Residente de obra efectuará la revisión y autorización de las estimaciones de los trabajos ejecutados, en un plazo que no excederá de </w:t>
      </w:r>
      <w:r w:rsidRPr="00513FD3">
        <w:rPr>
          <w:rFonts w:ascii="Arial" w:hAnsi="Arial" w:cs="Arial"/>
        </w:rPr>
        <w:t>quince días naturales contados a partir de la fecha de su presentación. En el supuesto que surjan diferencias técnicas o numéricas que no puedan ser autorizadas dentro de dicho plazo, se resolverán y, en su caso, se incorporarán en la siguiente estimación.</w:t>
      </w:r>
    </w:p>
    <w:p w14:paraId="780FEC60" w14:textId="77777777" w:rsidR="00174F5C" w:rsidRPr="00973792" w:rsidRDefault="00174F5C" w:rsidP="00C41C90">
      <w:pPr>
        <w:widowControl w:val="0"/>
        <w:jc w:val="both"/>
        <w:rPr>
          <w:rFonts w:ascii="Arial" w:hAnsi="Arial" w:cs="Arial"/>
          <w:sz w:val="22"/>
          <w:szCs w:val="22"/>
        </w:rPr>
      </w:pPr>
    </w:p>
    <w:p w14:paraId="0D4B9AB7" w14:textId="6C6C7303" w:rsidR="00C41C90" w:rsidRPr="00973792" w:rsidRDefault="00C41C90" w:rsidP="00C41C90">
      <w:pPr>
        <w:jc w:val="both"/>
        <w:rPr>
          <w:rFonts w:ascii="Arial" w:hAnsi="Arial" w:cs="Arial"/>
          <w:sz w:val="22"/>
          <w:szCs w:val="22"/>
        </w:rPr>
      </w:pPr>
      <w:r w:rsidRPr="00973792">
        <w:rPr>
          <w:rFonts w:ascii="Arial" w:hAnsi="Arial" w:cs="Arial"/>
          <w:sz w:val="22"/>
          <w:szCs w:val="22"/>
        </w:rPr>
        <w:t xml:space="preserve">El tiempo que </w:t>
      </w:r>
      <w:r w:rsidRPr="00973792">
        <w:rPr>
          <w:rFonts w:ascii="Arial" w:hAnsi="Arial" w:cs="Arial"/>
          <w:b/>
          <w:sz w:val="22"/>
          <w:szCs w:val="22"/>
        </w:rPr>
        <w:t xml:space="preserve">“EL </w:t>
      </w:r>
      <w:r w:rsidR="002B5C3F" w:rsidRPr="00973792">
        <w:rPr>
          <w:rFonts w:ascii="Arial" w:hAnsi="Arial" w:cs="Arial"/>
          <w:b/>
          <w:sz w:val="22"/>
          <w:szCs w:val="22"/>
        </w:rPr>
        <w:t>CONTRATISTA</w:t>
      </w:r>
      <w:r w:rsidRPr="00973792">
        <w:rPr>
          <w:rFonts w:ascii="Arial" w:hAnsi="Arial" w:cs="Arial"/>
          <w:b/>
          <w:sz w:val="22"/>
          <w:szCs w:val="22"/>
        </w:rPr>
        <w:t>”</w:t>
      </w:r>
      <w:r w:rsidRPr="00973792">
        <w:rPr>
          <w:rFonts w:ascii="Arial" w:hAnsi="Arial" w:cs="Arial"/>
          <w:sz w:val="22"/>
          <w:szCs w:val="22"/>
        </w:rPr>
        <w:t xml:space="preserve"> utilice para la corrección de la documentación entregada, no se computará para efectos de pago, de acuerdo con lo establecido en el tercer párrafo del artículo 54 de la </w:t>
      </w:r>
      <w:r w:rsidR="001E209C" w:rsidRPr="00973792">
        <w:rPr>
          <w:rFonts w:ascii="Arial" w:hAnsi="Arial" w:cs="Arial"/>
          <w:b/>
          <w:bCs/>
          <w:sz w:val="22"/>
          <w:szCs w:val="22"/>
        </w:rPr>
        <w:t>“</w:t>
      </w:r>
      <w:r w:rsidRPr="00973792">
        <w:rPr>
          <w:rFonts w:ascii="Arial" w:hAnsi="Arial" w:cs="Arial"/>
          <w:b/>
          <w:sz w:val="22"/>
          <w:szCs w:val="22"/>
        </w:rPr>
        <w:t>LOPSRM</w:t>
      </w:r>
      <w:r w:rsidR="001E209C" w:rsidRPr="00973792">
        <w:rPr>
          <w:rFonts w:ascii="Arial" w:hAnsi="Arial" w:cs="Arial"/>
          <w:b/>
          <w:sz w:val="22"/>
          <w:szCs w:val="22"/>
        </w:rPr>
        <w:t>”</w:t>
      </w:r>
      <w:r w:rsidRPr="00973792">
        <w:rPr>
          <w:rFonts w:ascii="Arial" w:hAnsi="Arial" w:cs="Arial"/>
          <w:sz w:val="22"/>
          <w:szCs w:val="22"/>
        </w:rPr>
        <w:t>.</w:t>
      </w:r>
    </w:p>
    <w:p w14:paraId="7C3A1CCA" w14:textId="77777777" w:rsidR="00C41C90" w:rsidRPr="00973792" w:rsidRDefault="00C41C90" w:rsidP="00C41C90">
      <w:pPr>
        <w:widowControl w:val="0"/>
        <w:jc w:val="both"/>
        <w:rPr>
          <w:rFonts w:ascii="Arial" w:hAnsi="Arial" w:cs="Arial"/>
          <w:sz w:val="22"/>
          <w:szCs w:val="22"/>
        </w:rPr>
      </w:pPr>
    </w:p>
    <w:p w14:paraId="10594DF9" w14:textId="17851C66" w:rsidR="00174F5C" w:rsidRPr="00973792" w:rsidRDefault="00174F5C" w:rsidP="00174F5C">
      <w:pPr>
        <w:pStyle w:val="Textoindependiente"/>
        <w:ind w:right="115"/>
        <w:rPr>
          <w:rFonts w:ascii="Arial" w:hAnsi="Arial" w:cs="Arial"/>
        </w:rPr>
      </w:pPr>
      <w:r w:rsidRPr="00973792">
        <w:rPr>
          <w:rFonts w:ascii="Arial" w:hAnsi="Arial" w:cs="Arial"/>
        </w:rPr>
        <w:t>“</w:t>
      </w:r>
      <w:r w:rsidRPr="00973792">
        <w:rPr>
          <w:rFonts w:ascii="Arial" w:hAnsi="Arial" w:cs="Arial"/>
          <w:b/>
        </w:rPr>
        <w:t xml:space="preserve">EL CONTRATISTA” </w:t>
      </w:r>
      <w:r w:rsidRPr="00973792">
        <w:rPr>
          <w:rFonts w:ascii="Arial" w:hAnsi="Arial" w:cs="Arial"/>
        </w:rPr>
        <w:t>manifiesta su conformidad de que hasta en tanto no se cumpla con la verificación y supervisión por parte del Residente de obra no se tendrán co</w:t>
      </w:r>
      <w:r w:rsidR="002B5C3F" w:rsidRPr="00973792">
        <w:rPr>
          <w:rFonts w:ascii="Arial" w:hAnsi="Arial" w:cs="Arial"/>
        </w:rPr>
        <w:t>m</w:t>
      </w:r>
      <w:r w:rsidRPr="00973792">
        <w:rPr>
          <w:rFonts w:ascii="Arial" w:hAnsi="Arial" w:cs="Arial"/>
        </w:rPr>
        <w:t>o aceptados los trabajos de las obras.</w:t>
      </w:r>
    </w:p>
    <w:p w14:paraId="002C4E6E" w14:textId="77777777" w:rsidR="00C41C90" w:rsidRPr="00973792" w:rsidRDefault="00C41C90" w:rsidP="00C41C90">
      <w:pPr>
        <w:jc w:val="both"/>
        <w:rPr>
          <w:rFonts w:ascii="Arial" w:hAnsi="Arial" w:cs="Arial"/>
          <w:sz w:val="22"/>
          <w:szCs w:val="22"/>
        </w:rPr>
      </w:pPr>
    </w:p>
    <w:p w14:paraId="3EC96FA2" w14:textId="2A68CB32" w:rsidR="00C41C90" w:rsidRPr="00973792" w:rsidRDefault="00C41C90" w:rsidP="00C41C90">
      <w:pPr>
        <w:jc w:val="both"/>
        <w:rPr>
          <w:rFonts w:ascii="Arial" w:hAnsi="Arial" w:cs="Arial"/>
          <w:sz w:val="22"/>
          <w:szCs w:val="22"/>
        </w:rPr>
      </w:pPr>
      <w:r w:rsidRPr="00973792">
        <w:rPr>
          <w:rFonts w:ascii="Arial" w:hAnsi="Arial" w:cs="Arial"/>
          <w:sz w:val="22"/>
          <w:szCs w:val="22"/>
        </w:rPr>
        <w:t>Queda entendido que en términos de lo dispuesto por el artículo 1</w:t>
      </w:r>
      <w:r w:rsidR="00AB78BE" w:rsidRPr="00973792">
        <w:rPr>
          <w:rFonts w:ascii="Arial" w:hAnsi="Arial" w:cs="Arial"/>
          <w:sz w:val="22"/>
          <w:szCs w:val="22"/>
        </w:rPr>
        <w:t>3</w:t>
      </w:r>
      <w:r w:rsidRPr="00973792">
        <w:rPr>
          <w:rFonts w:ascii="Arial" w:hAnsi="Arial" w:cs="Arial"/>
          <w:sz w:val="22"/>
          <w:szCs w:val="22"/>
        </w:rPr>
        <w:t>0 del</w:t>
      </w:r>
      <w:r w:rsidR="000D73DB" w:rsidRPr="00973792">
        <w:rPr>
          <w:rFonts w:ascii="Arial" w:hAnsi="Arial" w:cs="Arial"/>
          <w:b/>
          <w:bCs/>
          <w:sz w:val="22"/>
          <w:szCs w:val="22"/>
        </w:rPr>
        <w:t xml:space="preserve"> “</w:t>
      </w:r>
      <w:r w:rsidR="00BD57D3" w:rsidRPr="00973792">
        <w:rPr>
          <w:rFonts w:ascii="Arial" w:hAnsi="Arial" w:cs="Arial"/>
          <w:b/>
          <w:bCs/>
          <w:sz w:val="22"/>
          <w:szCs w:val="22"/>
        </w:rPr>
        <w:t>RLOPSRM”</w:t>
      </w:r>
      <w:r w:rsidRPr="00973792">
        <w:rPr>
          <w:rFonts w:ascii="Arial" w:hAnsi="Arial" w:cs="Arial"/>
          <w:sz w:val="22"/>
          <w:szCs w:val="22"/>
        </w:rPr>
        <w:t xml:space="preserve">, los únicos tipos de estimaciones que se reconocerán para efectos del presente </w:t>
      </w:r>
      <w:r w:rsidR="000C3E69" w:rsidRPr="00973792">
        <w:rPr>
          <w:rFonts w:ascii="Arial" w:hAnsi="Arial" w:cs="Arial"/>
          <w:sz w:val="22"/>
          <w:szCs w:val="22"/>
        </w:rPr>
        <w:t>contrato</w:t>
      </w:r>
      <w:r w:rsidRPr="00973792">
        <w:rPr>
          <w:rFonts w:ascii="Arial" w:hAnsi="Arial" w:cs="Arial"/>
          <w:sz w:val="22"/>
          <w:szCs w:val="22"/>
        </w:rPr>
        <w:t xml:space="preserve"> serán las correspondientes por trabajos ejecutados; de pago de cantidades adicionales o conceptos no previstos en el catálogo original del contrato; </w:t>
      </w:r>
      <w:r w:rsidR="00AB78BE" w:rsidRPr="00973792">
        <w:rPr>
          <w:rFonts w:ascii="Arial" w:hAnsi="Arial" w:cs="Arial"/>
          <w:sz w:val="22"/>
          <w:szCs w:val="22"/>
        </w:rPr>
        <w:t xml:space="preserve">de ajuste de costos </w:t>
      </w:r>
      <w:r w:rsidRPr="00973792">
        <w:rPr>
          <w:rFonts w:ascii="Arial" w:hAnsi="Arial" w:cs="Arial"/>
          <w:sz w:val="22"/>
          <w:szCs w:val="22"/>
        </w:rPr>
        <w:t xml:space="preserve">y de gastos no recuperables a que alude el artículo 62 de la </w:t>
      </w:r>
      <w:r w:rsidR="00174F5C" w:rsidRPr="00973792">
        <w:rPr>
          <w:rFonts w:ascii="Arial" w:hAnsi="Arial" w:cs="Arial"/>
          <w:b/>
          <w:bCs/>
          <w:sz w:val="22"/>
          <w:szCs w:val="22"/>
        </w:rPr>
        <w:t>“LOPSRM”</w:t>
      </w:r>
      <w:r w:rsidRPr="00973792">
        <w:rPr>
          <w:rFonts w:ascii="Arial" w:hAnsi="Arial" w:cs="Arial"/>
          <w:sz w:val="22"/>
          <w:szCs w:val="22"/>
        </w:rPr>
        <w:t>.</w:t>
      </w:r>
    </w:p>
    <w:p w14:paraId="50CC70FE" w14:textId="77777777" w:rsidR="00C41C90" w:rsidRPr="00973792" w:rsidRDefault="00C41C90" w:rsidP="00C41C90">
      <w:pPr>
        <w:jc w:val="both"/>
        <w:rPr>
          <w:rFonts w:ascii="Arial" w:hAnsi="Arial" w:cs="Arial"/>
          <w:sz w:val="22"/>
          <w:szCs w:val="22"/>
        </w:rPr>
      </w:pPr>
    </w:p>
    <w:p w14:paraId="7E1512F3" w14:textId="48DC231F" w:rsidR="00C41C90" w:rsidRPr="00973792" w:rsidRDefault="00C41C90" w:rsidP="00C41C90">
      <w:pPr>
        <w:jc w:val="both"/>
        <w:rPr>
          <w:rFonts w:ascii="Arial" w:hAnsi="Arial" w:cs="Arial"/>
          <w:sz w:val="22"/>
          <w:szCs w:val="22"/>
        </w:rPr>
      </w:pPr>
      <w:r w:rsidRPr="00973792">
        <w:rPr>
          <w:rFonts w:ascii="Arial" w:hAnsi="Arial" w:cs="Arial"/>
          <w:sz w:val="22"/>
          <w:szCs w:val="22"/>
        </w:rPr>
        <w:t xml:space="preserve">El </w:t>
      </w:r>
      <w:r w:rsidR="006F5A07" w:rsidRPr="00973792">
        <w:rPr>
          <w:rFonts w:ascii="Arial" w:hAnsi="Arial" w:cs="Arial"/>
          <w:sz w:val="22"/>
          <w:szCs w:val="22"/>
        </w:rPr>
        <w:t>R</w:t>
      </w:r>
      <w:r w:rsidRPr="00973792">
        <w:rPr>
          <w:rFonts w:ascii="Arial" w:hAnsi="Arial" w:cs="Arial"/>
          <w:sz w:val="22"/>
          <w:szCs w:val="22"/>
        </w:rPr>
        <w:t>esidente de obra efectuará la revisión y autorización de las estimaciones por trabajos ejecutados, en un plazo que no excederá de quince días naturales contados a partir de la fecha de su presentación. En el supuesto de que surjan diferencias técnicas o numéricas que no puedan ser autorizadas dentro de dicho plazo, éstas se resolverán e incorporarán en la siguiente estimación.</w:t>
      </w:r>
    </w:p>
    <w:p w14:paraId="4B08D6D9" w14:textId="77777777" w:rsidR="00C41C90" w:rsidRPr="00973792" w:rsidRDefault="00C41C90" w:rsidP="00C41C90">
      <w:pPr>
        <w:jc w:val="both"/>
        <w:rPr>
          <w:rFonts w:ascii="Arial" w:hAnsi="Arial" w:cs="Arial"/>
          <w:sz w:val="22"/>
          <w:szCs w:val="22"/>
        </w:rPr>
      </w:pPr>
    </w:p>
    <w:p w14:paraId="2D272A16" w14:textId="4D31F629" w:rsidR="00C41C90" w:rsidRPr="00973792" w:rsidRDefault="00C41C90" w:rsidP="00C41C90">
      <w:pPr>
        <w:ind w:right="51"/>
        <w:jc w:val="both"/>
        <w:rPr>
          <w:rFonts w:ascii="Arial" w:hAnsi="Arial" w:cs="Arial"/>
          <w:sz w:val="22"/>
          <w:szCs w:val="22"/>
        </w:rPr>
      </w:pPr>
      <w:r w:rsidRPr="00973792">
        <w:rPr>
          <w:rFonts w:ascii="Arial" w:hAnsi="Arial" w:cs="Arial"/>
          <w:sz w:val="22"/>
          <w:szCs w:val="22"/>
        </w:rPr>
        <w:t xml:space="preserve">Tratándose de pagos en exceso que haya recibido </w:t>
      </w:r>
      <w:r w:rsidRPr="00973792">
        <w:rPr>
          <w:rFonts w:ascii="Arial" w:hAnsi="Arial" w:cs="Arial"/>
          <w:b/>
          <w:bCs/>
          <w:sz w:val="22"/>
          <w:szCs w:val="22"/>
        </w:rPr>
        <w:t>“EL CONTRATISTA”</w:t>
      </w:r>
      <w:r w:rsidRPr="00973792">
        <w:rPr>
          <w:rFonts w:ascii="Arial" w:hAnsi="Arial" w:cs="Arial"/>
          <w:sz w:val="22"/>
          <w:szCs w:val="22"/>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r w:rsidRPr="00973792">
        <w:rPr>
          <w:rFonts w:ascii="Arial" w:hAnsi="Arial" w:cs="Arial"/>
          <w:b/>
          <w:bCs/>
          <w:sz w:val="22"/>
          <w:szCs w:val="22"/>
        </w:rPr>
        <w:t>“LA DEPENDENCIA</w:t>
      </w:r>
      <w:r w:rsidR="007D46B3" w:rsidRPr="00973792">
        <w:rPr>
          <w:rFonts w:ascii="Arial" w:hAnsi="Arial" w:cs="Arial"/>
          <w:b/>
          <w:bCs/>
          <w:sz w:val="22"/>
          <w:szCs w:val="22"/>
        </w:rPr>
        <w:t xml:space="preserve"> O </w:t>
      </w:r>
      <w:r w:rsidRPr="00973792">
        <w:rPr>
          <w:rFonts w:ascii="Arial" w:hAnsi="Arial" w:cs="Arial"/>
          <w:b/>
          <w:bCs/>
          <w:sz w:val="22"/>
          <w:szCs w:val="22"/>
        </w:rPr>
        <w:t>ENTIDAD”.</w:t>
      </w:r>
      <w:r w:rsidRPr="00973792">
        <w:rPr>
          <w:rFonts w:ascii="Arial" w:hAnsi="Arial" w:cs="Arial"/>
          <w:sz w:val="22"/>
          <w:szCs w:val="22"/>
        </w:rPr>
        <w:t xml:space="preserve"> </w:t>
      </w:r>
    </w:p>
    <w:p w14:paraId="159BDF71" w14:textId="17D7A95A" w:rsidR="00C41C90" w:rsidRPr="00973792" w:rsidRDefault="00C41C90" w:rsidP="00C41C90">
      <w:pPr>
        <w:jc w:val="both"/>
        <w:rPr>
          <w:rFonts w:ascii="Arial" w:hAnsi="Arial" w:cs="Arial"/>
          <w:b/>
          <w:sz w:val="22"/>
          <w:szCs w:val="22"/>
        </w:rPr>
      </w:pPr>
    </w:p>
    <w:p w14:paraId="4CF472F5" w14:textId="77777777" w:rsidR="006F5A07" w:rsidRPr="00973792" w:rsidRDefault="006F5A07" w:rsidP="006F5A07">
      <w:pPr>
        <w:pStyle w:val="Textoindependiente"/>
        <w:ind w:right="116"/>
        <w:rPr>
          <w:rFonts w:ascii="Arial" w:hAnsi="Arial" w:cs="Arial"/>
        </w:rPr>
      </w:pPr>
      <w:r w:rsidRPr="00973792">
        <w:rPr>
          <w:rFonts w:ascii="Arial" w:hAnsi="Arial" w:cs="Arial"/>
        </w:rPr>
        <w:t xml:space="preserve">No se considerará pago en exceso cuando las diferencias que resulten a cargo de </w:t>
      </w:r>
      <w:r w:rsidRPr="00973792">
        <w:rPr>
          <w:rFonts w:ascii="Arial" w:hAnsi="Arial" w:cs="Arial"/>
          <w:b/>
        </w:rPr>
        <w:t>“EL CONTRATISTA”</w:t>
      </w:r>
      <w:r w:rsidRPr="00973792">
        <w:rPr>
          <w:rFonts w:ascii="Arial" w:hAnsi="Arial" w:cs="Arial"/>
        </w:rPr>
        <w:t xml:space="preserve"> sean compensadas en la estimación siguiente, o en el finiquito, si dicho pago no se hubiera identificado con anterioridad.</w:t>
      </w:r>
    </w:p>
    <w:p w14:paraId="58EAF2E6" w14:textId="77777777" w:rsidR="006F5A07" w:rsidRPr="00973792" w:rsidRDefault="006F5A07" w:rsidP="006F5A07">
      <w:pPr>
        <w:jc w:val="both"/>
        <w:rPr>
          <w:rFonts w:ascii="Arial" w:hAnsi="Arial" w:cs="Arial"/>
          <w:sz w:val="22"/>
          <w:szCs w:val="22"/>
        </w:rPr>
      </w:pPr>
    </w:p>
    <w:p w14:paraId="4788971E" w14:textId="17334BF5" w:rsidR="00C41C90" w:rsidRPr="00973792" w:rsidRDefault="006F5A07" w:rsidP="00C41C90">
      <w:pPr>
        <w:jc w:val="both"/>
        <w:rPr>
          <w:rFonts w:ascii="Arial" w:hAnsi="Arial" w:cs="Arial"/>
          <w:b/>
          <w:sz w:val="22"/>
          <w:szCs w:val="22"/>
        </w:rPr>
      </w:pPr>
      <w:r w:rsidRPr="00973792">
        <w:rPr>
          <w:rFonts w:ascii="Arial" w:hAnsi="Arial" w:cs="Arial"/>
          <w:sz w:val="22"/>
          <w:szCs w:val="22"/>
        </w:rPr>
        <w:t xml:space="preserve">En el caso que </w:t>
      </w:r>
      <w:r w:rsidRPr="00973792">
        <w:rPr>
          <w:rFonts w:ascii="Arial" w:hAnsi="Arial" w:cs="Arial"/>
          <w:b/>
          <w:sz w:val="22"/>
          <w:szCs w:val="22"/>
        </w:rPr>
        <w:t xml:space="preserve">“EL CONTRATISTA” </w:t>
      </w:r>
      <w:r w:rsidRPr="00973792">
        <w:rPr>
          <w:rFonts w:ascii="Arial" w:hAnsi="Arial" w:cs="Arial"/>
          <w:sz w:val="22"/>
          <w:szCs w:val="22"/>
        </w:rPr>
        <w:t xml:space="preserve">no presente las estimaciones dentro del plazo establecido, la estimación correspondiente se presentará en la siguiente fecha de corte, sin que ello de a lugar a la reclamación de gastos financieros por parte de </w:t>
      </w:r>
      <w:r w:rsidRPr="00973792">
        <w:rPr>
          <w:rFonts w:ascii="Arial" w:hAnsi="Arial" w:cs="Arial"/>
          <w:b/>
          <w:sz w:val="22"/>
          <w:szCs w:val="22"/>
        </w:rPr>
        <w:t>“EL CONTRATIS</w:t>
      </w:r>
      <w:r w:rsidR="0089014F" w:rsidRPr="00973792">
        <w:rPr>
          <w:rFonts w:ascii="Arial" w:hAnsi="Arial" w:cs="Arial"/>
          <w:b/>
          <w:sz w:val="22"/>
          <w:szCs w:val="22"/>
        </w:rPr>
        <w:t>T</w:t>
      </w:r>
      <w:r w:rsidRPr="00973792">
        <w:rPr>
          <w:rFonts w:ascii="Arial" w:hAnsi="Arial" w:cs="Arial"/>
          <w:b/>
          <w:sz w:val="22"/>
          <w:szCs w:val="22"/>
        </w:rPr>
        <w:t>A”.</w:t>
      </w:r>
    </w:p>
    <w:p w14:paraId="312DE994" w14:textId="4966AABB" w:rsidR="00C41C90" w:rsidRPr="00973792" w:rsidRDefault="00C41C90" w:rsidP="00C41C90">
      <w:pPr>
        <w:jc w:val="both"/>
        <w:rPr>
          <w:rFonts w:ascii="Arial" w:hAnsi="Arial" w:cs="Arial"/>
          <w:b/>
          <w:sz w:val="22"/>
          <w:szCs w:val="22"/>
        </w:rPr>
      </w:pPr>
    </w:p>
    <w:p w14:paraId="3EDEC935" w14:textId="10BD66B4" w:rsidR="006F5A07" w:rsidRPr="00973792" w:rsidRDefault="006F5A07" w:rsidP="006F5A07">
      <w:pPr>
        <w:jc w:val="both"/>
        <w:rPr>
          <w:rFonts w:ascii="Arial" w:hAnsi="Arial" w:cs="Arial"/>
          <w:sz w:val="22"/>
          <w:szCs w:val="22"/>
        </w:rPr>
      </w:pPr>
      <w:r w:rsidRPr="00973792">
        <w:rPr>
          <w:rFonts w:ascii="Arial" w:hAnsi="Arial" w:cs="Arial"/>
          <w:sz w:val="22"/>
          <w:szCs w:val="22"/>
        </w:rPr>
        <w:t xml:space="preserve">En caso de incumplimiento en los pagos de estimaciones y de ajuste de costos por parte de </w:t>
      </w:r>
      <w:r w:rsidRPr="00973792">
        <w:rPr>
          <w:rFonts w:ascii="Arial" w:hAnsi="Arial" w:cs="Arial"/>
          <w:b/>
          <w:bCs/>
          <w:sz w:val="22"/>
          <w:szCs w:val="22"/>
        </w:rPr>
        <w:t>“LA DEPENDENCIA</w:t>
      </w:r>
      <w:r w:rsidR="007D46B3" w:rsidRPr="00973792">
        <w:rPr>
          <w:rFonts w:ascii="Arial" w:hAnsi="Arial" w:cs="Arial"/>
          <w:b/>
          <w:bCs/>
          <w:sz w:val="22"/>
          <w:szCs w:val="22"/>
        </w:rPr>
        <w:t xml:space="preserve"> O </w:t>
      </w:r>
      <w:r w:rsidRPr="00973792">
        <w:rPr>
          <w:rFonts w:ascii="Arial" w:hAnsi="Arial" w:cs="Arial"/>
          <w:b/>
          <w:bCs/>
          <w:sz w:val="22"/>
          <w:szCs w:val="22"/>
        </w:rPr>
        <w:t>ENTIDAD”</w:t>
      </w:r>
      <w:r w:rsidRPr="00973792">
        <w:rPr>
          <w:rFonts w:ascii="Arial" w:hAnsi="Arial" w:cs="Arial"/>
          <w:sz w:val="22"/>
          <w:szCs w:val="22"/>
        </w:rPr>
        <w:t xml:space="preserve">, esta, a solicitud de </w:t>
      </w:r>
      <w:r w:rsidRPr="00973792">
        <w:rPr>
          <w:rFonts w:ascii="Arial" w:hAnsi="Arial" w:cs="Arial"/>
          <w:b/>
          <w:bCs/>
          <w:sz w:val="22"/>
          <w:szCs w:val="22"/>
        </w:rPr>
        <w:t>“EL CONTRATISTA”</w:t>
      </w:r>
      <w:r w:rsidRPr="00973792">
        <w:rPr>
          <w:rFonts w:ascii="Arial" w:hAnsi="Arial" w:cs="Arial"/>
          <w:sz w:val="22"/>
          <w:szCs w:val="22"/>
        </w:rPr>
        <w:t xml:space="preserve">, y de conformidad con lo provisto en el primer párrafo de la </w:t>
      </w:r>
      <w:r w:rsidR="001E209C" w:rsidRPr="00973792">
        <w:rPr>
          <w:rFonts w:ascii="Arial" w:hAnsi="Arial" w:cs="Arial"/>
          <w:b/>
          <w:bCs/>
          <w:sz w:val="22"/>
          <w:szCs w:val="22"/>
        </w:rPr>
        <w:t>“</w:t>
      </w:r>
      <w:r w:rsidRPr="00973792">
        <w:rPr>
          <w:rFonts w:ascii="Arial" w:hAnsi="Arial" w:cs="Arial"/>
          <w:b/>
          <w:bCs/>
          <w:sz w:val="22"/>
          <w:szCs w:val="22"/>
        </w:rPr>
        <w:t>LOPSRM</w:t>
      </w:r>
      <w:r w:rsidR="001E209C" w:rsidRPr="00973792">
        <w:rPr>
          <w:rFonts w:ascii="Arial" w:hAnsi="Arial" w:cs="Arial"/>
          <w:b/>
          <w:bCs/>
          <w:sz w:val="22"/>
          <w:szCs w:val="22"/>
        </w:rPr>
        <w:t>”</w:t>
      </w:r>
      <w:r w:rsidRPr="00973792">
        <w:rPr>
          <w:rFonts w:ascii="Arial" w:hAnsi="Arial" w:cs="Arial"/>
          <w:sz w:val="22"/>
          <w:szCs w:val="22"/>
        </w:rPr>
        <w:t>, pagará gastos financieros conforma a una tasa que será igual a la establecida por la Ley de Ingres</w:t>
      </w:r>
      <w:r w:rsidR="009F6F2B" w:rsidRPr="00973792">
        <w:rPr>
          <w:rFonts w:ascii="Arial" w:hAnsi="Arial" w:cs="Arial"/>
          <w:sz w:val="22"/>
          <w:szCs w:val="22"/>
        </w:rPr>
        <w:t>o</w:t>
      </w:r>
      <w:r w:rsidRPr="00973792">
        <w:rPr>
          <w:rFonts w:ascii="Arial" w:hAnsi="Arial" w:cs="Arial"/>
          <w:sz w:val="22"/>
          <w:szCs w:val="22"/>
        </w:rPr>
        <w:t xml:space="preserve">s de la Federación en los casos de prórroga </w:t>
      </w:r>
      <w:r w:rsidRPr="00973792">
        <w:rPr>
          <w:rFonts w:ascii="Arial" w:hAnsi="Arial" w:cs="Arial"/>
          <w:sz w:val="22"/>
          <w:szCs w:val="22"/>
        </w:rPr>
        <w:lastRenderedPageBreak/>
        <w:t>para el pago de créditos fiscales</w:t>
      </w:r>
      <w:r w:rsidR="009F6F2B" w:rsidRPr="00973792">
        <w:rPr>
          <w:rFonts w:ascii="Arial" w:hAnsi="Arial" w:cs="Arial"/>
          <w:sz w:val="22"/>
          <w:szCs w:val="22"/>
        </w:rPr>
        <w:t xml:space="preserve"> de conformidad con lo establecido en el artículo 55 de la </w:t>
      </w:r>
      <w:r w:rsidR="001E209C" w:rsidRPr="00973792">
        <w:rPr>
          <w:rFonts w:ascii="Arial" w:hAnsi="Arial" w:cs="Arial"/>
          <w:b/>
          <w:bCs/>
          <w:sz w:val="22"/>
          <w:szCs w:val="22"/>
        </w:rPr>
        <w:t>“</w:t>
      </w:r>
      <w:r w:rsidR="009F6F2B" w:rsidRPr="00973792">
        <w:rPr>
          <w:rFonts w:ascii="Arial" w:hAnsi="Arial" w:cs="Arial"/>
          <w:b/>
          <w:bCs/>
          <w:sz w:val="22"/>
          <w:szCs w:val="22"/>
        </w:rPr>
        <w:t>LOPSRM</w:t>
      </w:r>
      <w:r w:rsidR="001E209C" w:rsidRPr="00973792">
        <w:rPr>
          <w:rFonts w:ascii="Arial" w:hAnsi="Arial" w:cs="Arial"/>
          <w:b/>
          <w:bCs/>
          <w:sz w:val="22"/>
          <w:szCs w:val="22"/>
        </w:rPr>
        <w:t>”</w:t>
      </w:r>
      <w:r w:rsidR="009F6F2B" w:rsidRPr="00973792">
        <w:rPr>
          <w:rFonts w:ascii="Arial" w:hAnsi="Arial" w:cs="Arial"/>
          <w:sz w:val="22"/>
          <w:szCs w:val="22"/>
        </w:rPr>
        <w:t>.</w:t>
      </w:r>
      <w:r w:rsidRPr="00973792">
        <w:rPr>
          <w:rFonts w:ascii="Arial" w:hAnsi="Arial" w:cs="Arial"/>
          <w:sz w:val="22"/>
          <w:szCs w:val="22"/>
        </w:rPr>
        <w:t xml:space="preserve"> Dichos gastos empezarán a generarse cuando </w:t>
      </w:r>
      <w:r w:rsidR="001E209C" w:rsidRPr="00973792">
        <w:rPr>
          <w:rFonts w:ascii="Arial" w:hAnsi="Arial" w:cs="Arial"/>
          <w:b/>
          <w:sz w:val="22"/>
          <w:szCs w:val="22"/>
        </w:rPr>
        <w:t>“LAS PARTES”</w:t>
      </w:r>
      <w:r w:rsidR="000D73DB" w:rsidRPr="00973792">
        <w:rPr>
          <w:rFonts w:ascii="Arial" w:hAnsi="Arial" w:cs="Arial"/>
          <w:sz w:val="22"/>
          <w:szCs w:val="22"/>
        </w:rPr>
        <w:t xml:space="preserve"> </w:t>
      </w:r>
      <w:r w:rsidRPr="00973792">
        <w:rPr>
          <w:rFonts w:ascii="Arial" w:hAnsi="Arial" w:cs="Arial"/>
          <w:sz w:val="22"/>
          <w:szCs w:val="22"/>
        </w:rPr>
        <w:t>tengan definido el importe a pagar y se calcularán sobre las cantidades no pagadas y se computarán por días naturales desde que sean determinadas y hasta la fecha en que se pongan efectivamente las ca</w:t>
      </w:r>
      <w:r w:rsidR="009F6F2B" w:rsidRPr="00973792">
        <w:rPr>
          <w:rFonts w:ascii="Arial" w:hAnsi="Arial" w:cs="Arial"/>
          <w:sz w:val="22"/>
          <w:szCs w:val="22"/>
        </w:rPr>
        <w:t>n</w:t>
      </w:r>
      <w:r w:rsidRPr="00973792">
        <w:rPr>
          <w:rFonts w:ascii="Arial" w:hAnsi="Arial" w:cs="Arial"/>
          <w:sz w:val="22"/>
          <w:szCs w:val="22"/>
        </w:rPr>
        <w:t>tidades a disposición de</w:t>
      </w:r>
      <w:r w:rsidRPr="00973792">
        <w:rPr>
          <w:rFonts w:ascii="Arial" w:hAnsi="Arial" w:cs="Arial"/>
          <w:b/>
          <w:bCs/>
          <w:sz w:val="22"/>
          <w:szCs w:val="22"/>
        </w:rPr>
        <w:t xml:space="preserve"> “EL CONTRATISTA”</w:t>
      </w:r>
      <w:r w:rsidRPr="00973792">
        <w:rPr>
          <w:rFonts w:ascii="Arial" w:hAnsi="Arial" w:cs="Arial"/>
          <w:sz w:val="22"/>
          <w:szCs w:val="22"/>
        </w:rPr>
        <w:t>.</w:t>
      </w:r>
    </w:p>
    <w:p w14:paraId="02B0AB38" w14:textId="4EA52A4E" w:rsidR="00C41C90" w:rsidRPr="00973792" w:rsidRDefault="00C41C90" w:rsidP="00C41C90">
      <w:pPr>
        <w:jc w:val="both"/>
        <w:rPr>
          <w:rFonts w:ascii="Arial" w:hAnsi="Arial" w:cs="Arial"/>
          <w:b/>
          <w:sz w:val="22"/>
          <w:szCs w:val="22"/>
        </w:rPr>
      </w:pPr>
    </w:p>
    <w:p w14:paraId="6A2ABB55" w14:textId="024C8C56" w:rsidR="009F6F2B" w:rsidRPr="00973792" w:rsidRDefault="009F6F2B" w:rsidP="00C41C90">
      <w:pPr>
        <w:jc w:val="both"/>
        <w:rPr>
          <w:rFonts w:ascii="Arial" w:hAnsi="Arial" w:cs="Arial"/>
          <w:b/>
          <w:sz w:val="22"/>
          <w:szCs w:val="22"/>
        </w:rPr>
      </w:pPr>
      <w:r w:rsidRPr="00973792">
        <w:rPr>
          <w:rFonts w:ascii="Arial" w:hAnsi="Arial" w:cs="Arial"/>
          <w:bCs/>
          <w:sz w:val="22"/>
          <w:szCs w:val="22"/>
        </w:rPr>
        <w:t xml:space="preserve">El pago de las estimaciones no se considerará como la aceptación plena de los trabajos, ya que </w:t>
      </w:r>
      <w:r w:rsidR="00CB0ABF" w:rsidRPr="00973792">
        <w:rPr>
          <w:rFonts w:ascii="Arial" w:hAnsi="Arial" w:cs="Arial"/>
          <w:b/>
          <w:sz w:val="22"/>
          <w:szCs w:val="22"/>
        </w:rPr>
        <w:t>“LA DEPENDENCIA O ENTIDAD”</w:t>
      </w:r>
      <w:r w:rsidR="000D73DB" w:rsidRPr="00973792">
        <w:rPr>
          <w:rFonts w:ascii="Arial" w:hAnsi="Arial" w:cs="Arial"/>
          <w:b/>
          <w:sz w:val="22"/>
          <w:szCs w:val="22"/>
        </w:rPr>
        <w:t xml:space="preserve"> </w:t>
      </w:r>
      <w:r w:rsidRPr="00973792">
        <w:rPr>
          <w:rFonts w:ascii="Arial" w:hAnsi="Arial" w:cs="Arial"/>
          <w:bCs/>
          <w:sz w:val="22"/>
          <w:szCs w:val="22"/>
        </w:rPr>
        <w:t>tendrá el derecho de reclamar por trabajos faltantes o mal ejecutados y, en su caso, del pago en exceso que se haya efectuado</w:t>
      </w:r>
      <w:r w:rsidR="000B4B4F" w:rsidRPr="00973792">
        <w:rPr>
          <w:rFonts w:ascii="Arial" w:hAnsi="Arial" w:cs="Arial"/>
          <w:bCs/>
          <w:sz w:val="22"/>
          <w:szCs w:val="22"/>
        </w:rPr>
        <w:t>.</w:t>
      </w:r>
    </w:p>
    <w:p w14:paraId="3154DD90" w14:textId="1FC4A505" w:rsidR="00C41C90" w:rsidRPr="00973792" w:rsidRDefault="00C41C90" w:rsidP="00C41C90">
      <w:pPr>
        <w:jc w:val="both"/>
        <w:rPr>
          <w:rFonts w:ascii="Arial" w:hAnsi="Arial" w:cs="Arial"/>
          <w:b/>
          <w:sz w:val="22"/>
          <w:szCs w:val="22"/>
        </w:rPr>
      </w:pPr>
    </w:p>
    <w:p w14:paraId="55FB8423" w14:textId="043BDC2D" w:rsidR="00C41C90" w:rsidRPr="00973792" w:rsidRDefault="006F5A07" w:rsidP="00C41C90">
      <w:pPr>
        <w:jc w:val="both"/>
        <w:rPr>
          <w:rFonts w:ascii="Arial" w:hAnsi="Arial" w:cs="Arial"/>
          <w:b/>
          <w:sz w:val="22"/>
          <w:szCs w:val="22"/>
        </w:rPr>
      </w:pPr>
      <w:r w:rsidRPr="00973792">
        <w:rPr>
          <w:rFonts w:ascii="Arial" w:hAnsi="Arial" w:cs="Arial"/>
          <w:b/>
          <w:sz w:val="22"/>
          <w:szCs w:val="22"/>
          <w:highlight w:val="yellow"/>
        </w:rPr>
        <w:t>SÉPTIMA. AJUSTE DE COSTOS</w:t>
      </w:r>
    </w:p>
    <w:p w14:paraId="3D6DDF2B" w14:textId="77777777" w:rsidR="00C96941" w:rsidRPr="00973792" w:rsidRDefault="00C96941" w:rsidP="006F5A07">
      <w:pPr>
        <w:ind w:right="51"/>
        <w:jc w:val="both"/>
        <w:rPr>
          <w:rFonts w:ascii="Arial" w:hAnsi="Arial" w:cs="Arial"/>
          <w:b/>
          <w:bCs/>
          <w:sz w:val="22"/>
          <w:szCs w:val="22"/>
        </w:rPr>
      </w:pPr>
    </w:p>
    <w:p w14:paraId="292AD09C" w14:textId="4E9B92D6" w:rsidR="006F5A07" w:rsidRPr="00973792" w:rsidRDefault="00F26F59" w:rsidP="006F5A07">
      <w:pPr>
        <w:ind w:right="51"/>
        <w:jc w:val="both"/>
        <w:rPr>
          <w:rFonts w:ascii="Arial" w:hAnsi="Arial" w:cs="Arial"/>
          <w:b/>
          <w:bCs/>
          <w:sz w:val="22"/>
          <w:szCs w:val="22"/>
        </w:rPr>
      </w:pPr>
      <w:r w:rsidRPr="00973792">
        <w:rPr>
          <w:rFonts w:ascii="Arial" w:hAnsi="Arial" w:cs="Arial"/>
          <w:b/>
          <w:bCs/>
          <w:sz w:val="22"/>
          <w:szCs w:val="22"/>
        </w:rPr>
        <w:t xml:space="preserve">7.1 </w:t>
      </w:r>
      <w:r w:rsidR="00B63A36" w:rsidRPr="00973792">
        <w:rPr>
          <w:rFonts w:ascii="Arial" w:hAnsi="Arial" w:cs="Arial"/>
          <w:b/>
          <w:bCs/>
          <w:sz w:val="22"/>
          <w:szCs w:val="22"/>
        </w:rPr>
        <w:t>Ajuste de costos directos</w:t>
      </w:r>
    </w:p>
    <w:p w14:paraId="242E9453" w14:textId="77777777" w:rsidR="00B63A36" w:rsidRPr="00973792" w:rsidRDefault="00B63A36" w:rsidP="006F5A07">
      <w:pPr>
        <w:ind w:right="51"/>
        <w:jc w:val="both"/>
        <w:rPr>
          <w:rFonts w:ascii="Arial" w:hAnsi="Arial" w:cs="Arial"/>
          <w:b/>
          <w:bCs/>
          <w:sz w:val="22"/>
          <w:szCs w:val="22"/>
        </w:rPr>
      </w:pPr>
    </w:p>
    <w:p w14:paraId="3972232E" w14:textId="50CF96CB" w:rsidR="006F5A07" w:rsidRPr="00973792" w:rsidRDefault="006F5A07" w:rsidP="006F5A07">
      <w:pPr>
        <w:jc w:val="both"/>
        <w:rPr>
          <w:rFonts w:ascii="Arial" w:hAnsi="Arial" w:cs="Arial"/>
          <w:sz w:val="22"/>
          <w:szCs w:val="22"/>
        </w:rPr>
      </w:pPr>
      <w:r w:rsidRPr="00973792">
        <w:rPr>
          <w:rFonts w:ascii="Arial" w:hAnsi="Arial" w:cs="Arial"/>
          <w:b/>
          <w:sz w:val="22"/>
          <w:szCs w:val="22"/>
        </w:rPr>
        <w:t>“LAS PARTES”</w:t>
      </w:r>
      <w:r w:rsidRPr="00973792">
        <w:rPr>
          <w:rFonts w:ascii="Arial" w:hAnsi="Arial" w:cs="Arial"/>
          <w:sz w:val="22"/>
          <w:szCs w:val="22"/>
        </w:rPr>
        <w:t xml:space="preserve"> acuerdan la revisión y ajuste de los costos que integran los precios unitarios pactados en este Contrato, cuando ocurran circunstancias de orden económico no previstas que determinen un aumento o reducción de los costos de </w:t>
      </w:r>
      <w:r w:rsidR="000B3EA8" w:rsidRPr="00973792">
        <w:rPr>
          <w:rFonts w:ascii="Arial" w:hAnsi="Arial" w:cs="Arial"/>
          <w:sz w:val="22"/>
          <w:szCs w:val="22"/>
        </w:rPr>
        <w:t>los trabajos</w:t>
      </w:r>
      <w:r w:rsidRPr="00973792">
        <w:rPr>
          <w:rFonts w:ascii="Arial" w:hAnsi="Arial" w:cs="Arial"/>
          <w:sz w:val="22"/>
          <w:szCs w:val="22"/>
        </w:rPr>
        <w:t xml:space="preserve"> aún no ejecutadas, conforme al (los) programa(s) de ejecución pactado y al momento de ocurrir dicha contingencia, debiendo constar por escrito el aumento o reducción correspondiente.</w:t>
      </w:r>
    </w:p>
    <w:p w14:paraId="6ABC7612" w14:textId="77777777" w:rsidR="006F5A07" w:rsidRPr="00973792" w:rsidRDefault="006F5A07" w:rsidP="006F5A07">
      <w:pPr>
        <w:jc w:val="both"/>
        <w:rPr>
          <w:rFonts w:ascii="Arial" w:hAnsi="Arial" w:cs="Arial"/>
          <w:sz w:val="22"/>
          <w:szCs w:val="22"/>
        </w:rPr>
      </w:pPr>
    </w:p>
    <w:p w14:paraId="5B0A92FD" w14:textId="6D0D2519" w:rsidR="006F5A07" w:rsidRPr="00973792" w:rsidRDefault="007E1B70" w:rsidP="006F5A07">
      <w:pPr>
        <w:jc w:val="both"/>
        <w:rPr>
          <w:rFonts w:ascii="Arial" w:hAnsi="Arial" w:cs="Arial"/>
          <w:sz w:val="22"/>
          <w:szCs w:val="22"/>
        </w:rPr>
      </w:pPr>
      <w:r>
        <w:rPr>
          <w:rFonts w:ascii="Arial" w:hAnsi="Arial" w:cs="Arial"/>
          <w:b/>
          <w:sz w:val="36"/>
          <w:szCs w:val="36"/>
        </w:rPr>
        <w:t>53</w:t>
      </w:r>
      <w:r w:rsidR="006F5A07" w:rsidRPr="001011BC">
        <w:rPr>
          <w:rFonts w:ascii="Arial" w:hAnsi="Arial" w:cs="Arial"/>
          <w:sz w:val="22"/>
          <w:szCs w:val="22"/>
          <w:highlight w:val="magenta"/>
        </w:rPr>
        <w:t xml:space="preserve">La revisión y ajuste de costos de las obras; se realizará en los términos del artículo 57 fracción </w:t>
      </w:r>
      <w:r w:rsidR="00E70D3A" w:rsidRPr="00187FDA">
        <w:rPr>
          <w:rFonts w:ascii="Arial" w:hAnsi="Arial" w:cs="Arial"/>
          <w:sz w:val="22"/>
          <w:szCs w:val="22"/>
          <w:highlight w:val="magenta"/>
        </w:rPr>
        <w:t xml:space="preserve">(PONER LA FRACCIÓN DEL ARTICULO SEGÚN EL PROCEDIMIENTO ESTABLECIDO EN LA </w:t>
      </w:r>
      <w:r w:rsidR="00CB4293" w:rsidRPr="00187FDA">
        <w:rPr>
          <w:rFonts w:ascii="Arial" w:hAnsi="Arial" w:cs="Arial"/>
          <w:sz w:val="22"/>
          <w:szCs w:val="22"/>
          <w:highlight w:val="magenta"/>
        </w:rPr>
        <w:t>CONVOCATORIA</w:t>
      </w:r>
      <w:r w:rsidR="00E70D3A" w:rsidRPr="00187FDA">
        <w:rPr>
          <w:rFonts w:ascii="Arial" w:hAnsi="Arial" w:cs="Arial"/>
          <w:sz w:val="22"/>
          <w:szCs w:val="22"/>
          <w:highlight w:val="magenta"/>
        </w:rPr>
        <w:t>)</w:t>
      </w:r>
      <w:r w:rsidR="000D73DB" w:rsidRPr="001011BC">
        <w:rPr>
          <w:rFonts w:ascii="Arial" w:hAnsi="Arial" w:cs="Arial"/>
          <w:sz w:val="22"/>
          <w:szCs w:val="22"/>
          <w:highlight w:val="magenta"/>
        </w:rPr>
        <w:t xml:space="preserve"> </w:t>
      </w:r>
      <w:r w:rsidR="006F5A07" w:rsidRPr="001011BC">
        <w:rPr>
          <w:rFonts w:ascii="Arial" w:hAnsi="Arial" w:cs="Arial"/>
          <w:sz w:val="22"/>
          <w:szCs w:val="22"/>
          <w:highlight w:val="magenta"/>
        </w:rPr>
        <w:t xml:space="preserve">de la </w:t>
      </w:r>
      <w:r w:rsidR="006F5A07" w:rsidRPr="001011BC">
        <w:rPr>
          <w:rFonts w:ascii="Arial" w:hAnsi="Arial" w:cs="Arial"/>
          <w:b/>
          <w:sz w:val="22"/>
          <w:szCs w:val="22"/>
          <w:highlight w:val="magenta"/>
        </w:rPr>
        <w:t>“LOPSRM”</w:t>
      </w:r>
      <w:r w:rsidR="006F5A07" w:rsidRPr="001011BC">
        <w:rPr>
          <w:rFonts w:ascii="Arial" w:hAnsi="Arial" w:cs="Arial"/>
          <w:sz w:val="22"/>
          <w:szCs w:val="22"/>
          <w:highlight w:val="magenta"/>
        </w:rPr>
        <w:t xml:space="preserve">, y </w:t>
      </w:r>
      <w:r w:rsidR="000B3EA8" w:rsidRPr="001011BC">
        <w:rPr>
          <w:rFonts w:ascii="Arial" w:hAnsi="Arial" w:cs="Arial"/>
          <w:sz w:val="22"/>
          <w:szCs w:val="22"/>
          <w:highlight w:val="magenta"/>
        </w:rPr>
        <w:t>de acuerdo con</w:t>
      </w:r>
      <w:r w:rsidR="006F5A07" w:rsidRPr="001011BC">
        <w:rPr>
          <w:rFonts w:ascii="Arial" w:hAnsi="Arial" w:cs="Arial"/>
          <w:sz w:val="22"/>
          <w:szCs w:val="22"/>
          <w:highlight w:val="magenta"/>
        </w:rPr>
        <w:t xml:space="preserve"> lo establecido en los artículos 56, 58 y 59 del citado ordenamiento legal, 173, 174 y 178 y demás relativos y aplicables </w:t>
      </w:r>
      <w:r w:rsidR="00C75CD3" w:rsidRPr="001011BC">
        <w:rPr>
          <w:rFonts w:ascii="Arial" w:hAnsi="Arial" w:cs="Arial"/>
          <w:sz w:val="22"/>
          <w:szCs w:val="22"/>
          <w:highlight w:val="magenta"/>
        </w:rPr>
        <w:t xml:space="preserve">del </w:t>
      </w:r>
      <w:r w:rsidR="00893863" w:rsidRPr="001011BC">
        <w:rPr>
          <w:rFonts w:ascii="Arial" w:hAnsi="Arial" w:cs="Arial"/>
          <w:b/>
          <w:bCs/>
          <w:sz w:val="22"/>
          <w:szCs w:val="22"/>
          <w:highlight w:val="magenta"/>
        </w:rPr>
        <w:t>“</w:t>
      </w:r>
      <w:r w:rsidR="00C75CD3" w:rsidRPr="001011BC">
        <w:rPr>
          <w:rFonts w:ascii="Arial" w:hAnsi="Arial" w:cs="Arial"/>
          <w:b/>
          <w:bCs/>
          <w:sz w:val="22"/>
          <w:szCs w:val="22"/>
          <w:highlight w:val="magenta"/>
        </w:rPr>
        <w:t>RLOPSRM</w:t>
      </w:r>
      <w:r w:rsidR="00893863" w:rsidRPr="001011BC">
        <w:rPr>
          <w:rFonts w:ascii="Arial" w:hAnsi="Arial" w:cs="Arial"/>
          <w:b/>
          <w:bCs/>
          <w:sz w:val="22"/>
          <w:szCs w:val="22"/>
          <w:highlight w:val="magenta"/>
        </w:rPr>
        <w:t>”</w:t>
      </w:r>
      <w:r w:rsidR="006F5A07" w:rsidRPr="001011BC">
        <w:rPr>
          <w:rFonts w:ascii="Arial" w:hAnsi="Arial" w:cs="Arial"/>
          <w:sz w:val="22"/>
          <w:szCs w:val="22"/>
          <w:highlight w:val="magenta"/>
        </w:rPr>
        <w:t>.</w:t>
      </w:r>
    </w:p>
    <w:p w14:paraId="495599DA" w14:textId="6919D5F4" w:rsidR="00E70D3A" w:rsidRPr="00973792" w:rsidRDefault="00E70D3A" w:rsidP="006F5A07">
      <w:pPr>
        <w:jc w:val="both"/>
        <w:rPr>
          <w:rFonts w:ascii="Arial" w:hAnsi="Arial" w:cs="Arial"/>
          <w:sz w:val="22"/>
          <w:szCs w:val="22"/>
        </w:rPr>
      </w:pPr>
    </w:p>
    <w:p w14:paraId="2E5DAA76" w14:textId="25880ACF" w:rsidR="00EA5105" w:rsidRPr="00973792" w:rsidRDefault="00EA5105" w:rsidP="00EA5105">
      <w:pPr>
        <w:jc w:val="both"/>
        <w:rPr>
          <w:rFonts w:ascii="Arial" w:hAnsi="Arial" w:cs="Arial"/>
          <w:sz w:val="22"/>
          <w:szCs w:val="22"/>
        </w:rPr>
      </w:pPr>
      <w:r w:rsidRPr="00973792">
        <w:rPr>
          <w:rFonts w:ascii="Arial" w:hAnsi="Arial" w:cs="Arial"/>
          <w:sz w:val="22"/>
          <w:szCs w:val="22"/>
        </w:rPr>
        <w:t xml:space="preserve">Los precios originales del Contrato permanecerán fijos hasta la terminación de las obras contratadas. El ajuste se aplicará a los costos directos, conservando constantes los porcentajes de </w:t>
      </w:r>
      <w:r w:rsidR="00E70D3A" w:rsidRPr="00973792">
        <w:rPr>
          <w:rFonts w:ascii="Arial" w:hAnsi="Arial" w:cs="Arial"/>
          <w:sz w:val="22"/>
          <w:szCs w:val="22"/>
        </w:rPr>
        <w:t>los costos indirectos, el costo por financiamiento y el cargo de utilidad originales durante el ejercicio del contrato</w:t>
      </w:r>
      <w:r w:rsidRPr="00973792">
        <w:rPr>
          <w:rFonts w:ascii="Arial" w:hAnsi="Arial" w:cs="Arial"/>
          <w:sz w:val="22"/>
          <w:szCs w:val="22"/>
        </w:rPr>
        <w:t xml:space="preserve">; el costo por financiamiento estará sujeto a las variaciones de la tasa de interés que </w:t>
      </w:r>
      <w:r w:rsidRPr="00973792">
        <w:rPr>
          <w:rFonts w:ascii="Arial" w:hAnsi="Arial" w:cs="Arial"/>
          <w:b/>
          <w:sz w:val="22"/>
          <w:szCs w:val="22"/>
        </w:rPr>
        <w:t xml:space="preserve">“EL CONTRATISTA” </w:t>
      </w:r>
      <w:r w:rsidRPr="00973792">
        <w:rPr>
          <w:rFonts w:ascii="Arial" w:hAnsi="Arial" w:cs="Arial"/>
          <w:sz w:val="22"/>
          <w:szCs w:val="22"/>
        </w:rPr>
        <w:t>haya considerado en su propuesta.</w:t>
      </w:r>
    </w:p>
    <w:p w14:paraId="5A612A90" w14:textId="77777777" w:rsidR="00EA5105" w:rsidRPr="00973792" w:rsidRDefault="00EA5105" w:rsidP="00EA5105">
      <w:pPr>
        <w:jc w:val="both"/>
        <w:rPr>
          <w:rFonts w:ascii="Arial" w:hAnsi="Arial" w:cs="Arial"/>
          <w:sz w:val="22"/>
          <w:szCs w:val="22"/>
        </w:rPr>
      </w:pPr>
    </w:p>
    <w:p w14:paraId="5CAAAAE8" w14:textId="273F292D" w:rsidR="00EA5105" w:rsidRPr="00973792" w:rsidRDefault="00EA5105" w:rsidP="00EA5105">
      <w:pPr>
        <w:jc w:val="both"/>
        <w:rPr>
          <w:rFonts w:ascii="Arial" w:hAnsi="Arial" w:cs="Arial"/>
          <w:sz w:val="22"/>
          <w:szCs w:val="22"/>
        </w:rPr>
      </w:pPr>
      <w:r w:rsidRPr="00973792">
        <w:rPr>
          <w:rFonts w:ascii="Arial" w:hAnsi="Arial" w:cs="Arial"/>
          <w:sz w:val="22"/>
          <w:szCs w:val="22"/>
        </w:rPr>
        <w:t xml:space="preserve">Cuando el porcentaje del ajuste de los costos sea </w:t>
      </w:r>
      <w:proofErr w:type="gramStart"/>
      <w:r w:rsidRPr="00973792">
        <w:rPr>
          <w:rFonts w:ascii="Arial" w:hAnsi="Arial" w:cs="Arial"/>
          <w:sz w:val="22"/>
          <w:szCs w:val="22"/>
        </w:rPr>
        <w:t>a la alza</w:t>
      </w:r>
      <w:proofErr w:type="gramEnd"/>
      <w:r w:rsidRPr="00973792">
        <w:rPr>
          <w:rFonts w:ascii="Arial" w:hAnsi="Arial" w:cs="Arial"/>
          <w:sz w:val="22"/>
          <w:szCs w:val="22"/>
        </w:rPr>
        <w:t xml:space="preserve">, será </w:t>
      </w:r>
      <w:r w:rsidRPr="00973792">
        <w:rPr>
          <w:rFonts w:ascii="Arial" w:hAnsi="Arial" w:cs="Arial"/>
          <w:b/>
          <w:sz w:val="22"/>
          <w:szCs w:val="22"/>
        </w:rPr>
        <w:t>“EL CONTRATISTA”</w:t>
      </w:r>
      <w:r w:rsidRPr="00973792">
        <w:rPr>
          <w:rFonts w:ascii="Arial" w:hAnsi="Arial" w:cs="Arial"/>
          <w:sz w:val="22"/>
          <w:szCs w:val="22"/>
        </w:rPr>
        <w:t xml:space="preserve"> el que lo promueva dentro de los </w:t>
      </w:r>
      <w:r w:rsidR="00E70D3A" w:rsidRPr="00973792">
        <w:rPr>
          <w:rFonts w:ascii="Arial" w:hAnsi="Arial" w:cs="Arial"/>
          <w:sz w:val="22"/>
          <w:szCs w:val="22"/>
        </w:rPr>
        <w:t>sesenta días naturales siguientes a la publicación de los índices aplicables al mes correspondiente.</w:t>
      </w:r>
      <w:r w:rsidRPr="00973792">
        <w:rPr>
          <w:rFonts w:ascii="Arial" w:hAnsi="Arial" w:cs="Arial"/>
          <w:sz w:val="22"/>
          <w:szCs w:val="22"/>
        </w:rPr>
        <w:t xml:space="preserve">; si es a la baja, será </w:t>
      </w:r>
      <w:r w:rsidRPr="00973792">
        <w:rPr>
          <w:rFonts w:ascii="Arial" w:hAnsi="Arial" w:cs="Arial"/>
          <w:b/>
          <w:sz w:val="22"/>
          <w:szCs w:val="22"/>
        </w:rPr>
        <w:t xml:space="preserve">“LA DEPENDENCIA O ENTIDAD” </w:t>
      </w:r>
      <w:r w:rsidRPr="00973792">
        <w:rPr>
          <w:rFonts w:ascii="Arial" w:hAnsi="Arial" w:cs="Arial"/>
          <w:sz w:val="22"/>
          <w:szCs w:val="22"/>
        </w:rPr>
        <w:t>la que lo realice en igual plazo.</w:t>
      </w:r>
    </w:p>
    <w:p w14:paraId="1A6B62E5" w14:textId="77777777" w:rsidR="00EA5105" w:rsidRPr="00973792" w:rsidRDefault="00EA5105" w:rsidP="00EA5105">
      <w:pPr>
        <w:jc w:val="both"/>
        <w:rPr>
          <w:rFonts w:ascii="Arial" w:hAnsi="Arial" w:cs="Arial"/>
          <w:sz w:val="22"/>
          <w:szCs w:val="22"/>
        </w:rPr>
      </w:pPr>
    </w:p>
    <w:p w14:paraId="24BDB227" w14:textId="52C095A7" w:rsidR="00EA5105" w:rsidRPr="00973792" w:rsidRDefault="00EA5105" w:rsidP="00EA5105">
      <w:pPr>
        <w:jc w:val="both"/>
        <w:rPr>
          <w:rFonts w:ascii="Arial" w:hAnsi="Arial" w:cs="Arial"/>
          <w:sz w:val="22"/>
          <w:szCs w:val="22"/>
        </w:rPr>
      </w:pPr>
      <w:r w:rsidRPr="00973792">
        <w:rPr>
          <w:rFonts w:ascii="Arial" w:hAnsi="Arial" w:cs="Arial"/>
          <w:sz w:val="22"/>
          <w:szCs w:val="22"/>
        </w:rPr>
        <w:t xml:space="preserve">En el caso de que </w:t>
      </w:r>
      <w:r w:rsidRPr="00973792">
        <w:rPr>
          <w:rFonts w:ascii="Arial" w:hAnsi="Arial" w:cs="Arial"/>
          <w:b/>
          <w:sz w:val="22"/>
          <w:szCs w:val="22"/>
        </w:rPr>
        <w:t xml:space="preserve">“EL CONTRATISTA” </w:t>
      </w:r>
      <w:r w:rsidRPr="00973792">
        <w:rPr>
          <w:rFonts w:ascii="Arial" w:hAnsi="Arial" w:cs="Arial"/>
          <w:sz w:val="22"/>
          <w:szCs w:val="22"/>
        </w:rPr>
        <w:t xml:space="preserve">promueva el ajuste de costos, deberá presentar por escrito la solicitud a </w:t>
      </w:r>
      <w:r w:rsidRPr="00973792">
        <w:rPr>
          <w:rFonts w:ascii="Arial" w:hAnsi="Arial" w:cs="Arial"/>
          <w:b/>
          <w:sz w:val="22"/>
          <w:szCs w:val="22"/>
        </w:rPr>
        <w:t xml:space="preserve">“LA DEPENDENCIA O ENTIDAD” </w:t>
      </w:r>
      <w:r w:rsidRPr="00973792">
        <w:rPr>
          <w:rFonts w:ascii="Arial" w:hAnsi="Arial" w:cs="Arial"/>
          <w:sz w:val="22"/>
          <w:szCs w:val="22"/>
        </w:rPr>
        <w:t xml:space="preserve">en términos de lo dispuesto por el </w:t>
      </w:r>
      <w:r w:rsidRPr="00973792">
        <w:rPr>
          <w:rFonts w:ascii="Arial" w:hAnsi="Arial" w:cs="Arial"/>
          <w:b/>
          <w:sz w:val="22"/>
          <w:szCs w:val="22"/>
        </w:rPr>
        <w:t>“</w:t>
      </w:r>
      <w:r w:rsidR="00280FCE" w:rsidRPr="00973792">
        <w:rPr>
          <w:rFonts w:ascii="Arial" w:hAnsi="Arial" w:cs="Arial"/>
          <w:b/>
          <w:sz w:val="22"/>
          <w:szCs w:val="22"/>
        </w:rPr>
        <w:t>R</w:t>
      </w:r>
      <w:r w:rsidRPr="00973792">
        <w:rPr>
          <w:rFonts w:ascii="Arial" w:hAnsi="Arial" w:cs="Arial"/>
          <w:b/>
          <w:sz w:val="22"/>
          <w:szCs w:val="22"/>
        </w:rPr>
        <w:t>LOPSRM”</w:t>
      </w:r>
      <w:r w:rsidRPr="00973792">
        <w:rPr>
          <w:rFonts w:ascii="Arial" w:hAnsi="Arial" w:cs="Arial"/>
          <w:sz w:val="22"/>
          <w:szCs w:val="22"/>
        </w:rPr>
        <w:t xml:space="preserve">, por lo que transcurrido el plazo a que se refiere el párrafo anterior, </w:t>
      </w:r>
      <w:r w:rsidR="00973792" w:rsidRPr="00985938">
        <w:rPr>
          <w:rFonts w:ascii="Arial" w:hAnsi="Arial" w:cs="Arial"/>
          <w:sz w:val="22"/>
          <w:szCs w:val="22"/>
        </w:rPr>
        <w:t>precluirá</w:t>
      </w:r>
      <w:r w:rsidR="00973792" w:rsidRPr="00973792" w:rsidDel="00973792">
        <w:rPr>
          <w:rFonts w:ascii="Arial" w:hAnsi="Arial" w:cs="Arial"/>
          <w:sz w:val="22"/>
          <w:szCs w:val="22"/>
        </w:rPr>
        <w:t xml:space="preserve"> </w:t>
      </w:r>
      <w:r w:rsidRPr="00973792">
        <w:rPr>
          <w:rFonts w:ascii="Arial" w:hAnsi="Arial" w:cs="Arial"/>
          <w:sz w:val="22"/>
          <w:szCs w:val="22"/>
        </w:rPr>
        <w:t>su derecho para reclamar el ajuste de costos del período de que se trate.</w:t>
      </w:r>
    </w:p>
    <w:p w14:paraId="1C68362C" w14:textId="77777777" w:rsidR="00EA5105" w:rsidRPr="00973792" w:rsidRDefault="00EA5105" w:rsidP="00EA5105">
      <w:pPr>
        <w:jc w:val="both"/>
        <w:rPr>
          <w:rFonts w:ascii="Arial" w:hAnsi="Arial" w:cs="Arial"/>
          <w:sz w:val="22"/>
          <w:szCs w:val="22"/>
        </w:rPr>
      </w:pPr>
    </w:p>
    <w:p w14:paraId="64F2EBB5" w14:textId="6F13696F" w:rsidR="00EA5105" w:rsidRPr="00973792" w:rsidRDefault="00EA5105" w:rsidP="00EA5105">
      <w:pPr>
        <w:jc w:val="both"/>
        <w:rPr>
          <w:rFonts w:ascii="Arial" w:hAnsi="Arial" w:cs="Arial"/>
          <w:sz w:val="22"/>
          <w:szCs w:val="22"/>
        </w:rPr>
      </w:pPr>
      <w:r w:rsidRPr="00973792">
        <w:rPr>
          <w:rFonts w:ascii="Arial" w:hAnsi="Arial" w:cs="Arial"/>
          <w:b/>
          <w:sz w:val="22"/>
          <w:szCs w:val="22"/>
        </w:rPr>
        <w:t xml:space="preserve">“LA DEPENDENCIA O ENTIDAD” </w:t>
      </w:r>
      <w:r w:rsidRPr="00973792">
        <w:rPr>
          <w:rFonts w:ascii="Arial" w:hAnsi="Arial" w:cs="Arial"/>
          <w:sz w:val="22"/>
          <w:szCs w:val="22"/>
        </w:rPr>
        <w:t xml:space="preserve">dentro de los </w:t>
      </w:r>
      <w:r w:rsidR="00E70D3A" w:rsidRPr="00973792">
        <w:rPr>
          <w:rFonts w:ascii="Arial" w:hAnsi="Arial" w:cs="Arial"/>
          <w:sz w:val="22"/>
          <w:szCs w:val="22"/>
        </w:rPr>
        <w:t xml:space="preserve">sesenta días naturales siguientes a que </w:t>
      </w:r>
      <w:r w:rsidR="00CB0ABF" w:rsidRPr="00973792">
        <w:rPr>
          <w:rFonts w:ascii="Arial" w:hAnsi="Arial" w:cs="Arial"/>
          <w:b/>
          <w:sz w:val="22"/>
          <w:szCs w:val="22"/>
        </w:rPr>
        <w:t>“EL CONTRATISTA”</w:t>
      </w:r>
      <w:r w:rsidR="00E70D3A" w:rsidRPr="00973792">
        <w:rPr>
          <w:rFonts w:ascii="Arial" w:hAnsi="Arial" w:cs="Arial"/>
          <w:sz w:val="22"/>
          <w:szCs w:val="22"/>
        </w:rPr>
        <w:t xml:space="preserve"> promueva debidamente el ajuste de costos</w:t>
      </w:r>
      <w:r w:rsidRPr="00973792">
        <w:rPr>
          <w:rFonts w:ascii="Arial" w:hAnsi="Arial" w:cs="Arial"/>
          <w:sz w:val="22"/>
          <w:szCs w:val="22"/>
        </w:rPr>
        <w:t>, deberá emitir la resolución que proceda. En caso contrario, la solicitud se tendrá por aprobada.</w:t>
      </w:r>
    </w:p>
    <w:p w14:paraId="564961A9" w14:textId="77777777" w:rsidR="00EA5105" w:rsidRPr="00973792" w:rsidRDefault="00EA5105" w:rsidP="00EA5105">
      <w:pPr>
        <w:jc w:val="both"/>
        <w:rPr>
          <w:rFonts w:ascii="Arial" w:hAnsi="Arial" w:cs="Arial"/>
          <w:sz w:val="22"/>
          <w:szCs w:val="22"/>
        </w:rPr>
      </w:pPr>
    </w:p>
    <w:p w14:paraId="5834613E" w14:textId="66D81B96" w:rsidR="00EA5105" w:rsidRPr="00973792" w:rsidRDefault="00EA5105" w:rsidP="00EA5105">
      <w:pPr>
        <w:jc w:val="both"/>
        <w:rPr>
          <w:rFonts w:ascii="Arial" w:hAnsi="Arial" w:cs="Arial"/>
          <w:sz w:val="22"/>
          <w:szCs w:val="22"/>
        </w:rPr>
      </w:pPr>
      <w:r w:rsidRPr="00973792">
        <w:rPr>
          <w:rFonts w:ascii="Arial" w:hAnsi="Arial" w:cs="Arial"/>
          <w:sz w:val="22"/>
          <w:szCs w:val="22"/>
        </w:rPr>
        <w:t>Cuando la documentación mediante la que se promueve los ajustes de costos sea deficiente o incompleta</w:t>
      </w:r>
      <w:r w:rsidRPr="00973792">
        <w:rPr>
          <w:rFonts w:ascii="Arial" w:hAnsi="Arial" w:cs="Arial"/>
          <w:b/>
          <w:sz w:val="22"/>
          <w:szCs w:val="22"/>
        </w:rPr>
        <w:t>, “LA DEPENDENCIA O ENTIDAD”</w:t>
      </w:r>
      <w:r w:rsidRPr="00973792">
        <w:rPr>
          <w:rFonts w:ascii="Arial" w:hAnsi="Arial" w:cs="Arial"/>
          <w:sz w:val="22"/>
          <w:szCs w:val="22"/>
        </w:rPr>
        <w:t xml:space="preserve"> apercibirá por escrito a </w:t>
      </w:r>
      <w:r w:rsidRPr="00973792">
        <w:rPr>
          <w:rFonts w:ascii="Arial" w:hAnsi="Arial" w:cs="Arial"/>
          <w:b/>
          <w:sz w:val="22"/>
          <w:szCs w:val="22"/>
        </w:rPr>
        <w:t>que “EL CONTRATISTA”</w:t>
      </w:r>
      <w:r w:rsidRPr="00973792">
        <w:rPr>
          <w:rFonts w:ascii="Arial" w:hAnsi="Arial" w:cs="Arial"/>
          <w:sz w:val="22"/>
          <w:szCs w:val="22"/>
        </w:rPr>
        <w:t xml:space="preserve"> para que, en el plazo de </w:t>
      </w:r>
      <w:r w:rsidR="00576DD0" w:rsidRPr="00973792">
        <w:rPr>
          <w:rFonts w:ascii="Arial" w:hAnsi="Arial" w:cs="Arial"/>
          <w:sz w:val="22"/>
          <w:szCs w:val="22"/>
        </w:rPr>
        <w:t>10</w:t>
      </w:r>
      <w:r w:rsidRPr="00973792">
        <w:rPr>
          <w:rFonts w:ascii="Arial" w:hAnsi="Arial" w:cs="Arial"/>
          <w:sz w:val="22"/>
          <w:szCs w:val="22"/>
        </w:rPr>
        <w:t xml:space="preserve"> días hábiles a partir de que le sea requerido, subsane el error o complemente la información solicitada. Transcurrido dicho plazo sin que </w:t>
      </w:r>
      <w:r w:rsidRPr="00973792">
        <w:rPr>
          <w:rFonts w:ascii="Arial" w:hAnsi="Arial" w:cs="Arial"/>
          <w:b/>
          <w:sz w:val="22"/>
          <w:szCs w:val="22"/>
        </w:rPr>
        <w:t xml:space="preserve">“EL </w:t>
      </w:r>
      <w:r w:rsidRPr="00973792">
        <w:rPr>
          <w:rFonts w:ascii="Arial" w:hAnsi="Arial" w:cs="Arial"/>
          <w:b/>
          <w:sz w:val="22"/>
          <w:szCs w:val="22"/>
        </w:rPr>
        <w:lastRenderedPageBreak/>
        <w:t>CONTRATISTA”</w:t>
      </w:r>
      <w:r w:rsidRPr="00973792">
        <w:rPr>
          <w:rFonts w:ascii="Arial" w:hAnsi="Arial" w:cs="Arial"/>
          <w:sz w:val="22"/>
          <w:szCs w:val="22"/>
        </w:rPr>
        <w:t xml:space="preserve"> diera respuesta al apercibimiento, o no lo atendiere en forma correcta, se tendrá como no presenta</w:t>
      </w:r>
      <w:r w:rsidR="000B4B4F" w:rsidRPr="00973792">
        <w:rPr>
          <w:rFonts w:ascii="Arial" w:hAnsi="Arial" w:cs="Arial"/>
          <w:sz w:val="22"/>
          <w:szCs w:val="22"/>
        </w:rPr>
        <w:t>da</w:t>
      </w:r>
      <w:r w:rsidRPr="00973792">
        <w:rPr>
          <w:rFonts w:ascii="Arial" w:hAnsi="Arial" w:cs="Arial"/>
          <w:sz w:val="22"/>
          <w:szCs w:val="22"/>
        </w:rPr>
        <w:t xml:space="preserve"> la solicitud de ajuste de costos.</w:t>
      </w:r>
    </w:p>
    <w:p w14:paraId="6C8360FC" w14:textId="77777777" w:rsidR="00EA5105" w:rsidRPr="00973792" w:rsidRDefault="00EA5105" w:rsidP="00EA5105">
      <w:pPr>
        <w:jc w:val="both"/>
        <w:rPr>
          <w:rFonts w:ascii="Arial" w:hAnsi="Arial" w:cs="Arial"/>
          <w:sz w:val="22"/>
          <w:szCs w:val="22"/>
        </w:rPr>
      </w:pPr>
    </w:p>
    <w:p w14:paraId="0DBC6169" w14:textId="73056BAB" w:rsidR="006F5A07" w:rsidRPr="00973792" w:rsidRDefault="00EA5105" w:rsidP="00C41C90">
      <w:pPr>
        <w:jc w:val="both"/>
        <w:rPr>
          <w:rFonts w:ascii="Arial" w:hAnsi="Arial" w:cs="Arial"/>
          <w:sz w:val="22"/>
          <w:szCs w:val="22"/>
        </w:rPr>
      </w:pPr>
      <w:r w:rsidRPr="00973792">
        <w:rPr>
          <w:rFonts w:ascii="Arial" w:hAnsi="Arial" w:cs="Arial"/>
          <w:sz w:val="22"/>
          <w:szCs w:val="22"/>
        </w:rPr>
        <w:t>No dará lugar a ajuste de costos, las cuotas compensatorias a que conforme a la Ley en la materia pudiera estar sujeta la importación de los bienes contemplados en la realización de los trabajos.</w:t>
      </w:r>
    </w:p>
    <w:p w14:paraId="6ACE0688" w14:textId="6E825D5D" w:rsidR="006F5A07" w:rsidRPr="00973792" w:rsidRDefault="006F5A07" w:rsidP="00C41C90">
      <w:pPr>
        <w:jc w:val="both"/>
        <w:rPr>
          <w:rFonts w:ascii="Arial" w:hAnsi="Arial" w:cs="Arial"/>
          <w:b/>
          <w:sz w:val="22"/>
          <w:szCs w:val="22"/>
        </w:rPr>
      </w:pPr>
      <w:bookmarkStart w:id="15" w:name="_Hlk41387460"/>
    </w:p>
    <w:p w14:paraId="6AFB6AA9" w14:textId="349E1D07" w:rsidR="0030284E" w:rsidRPr="00985938" w:rsidRDefault="0030284E" w:rsidP="0030284E">
      <w:pPr>
        <w:jc w:val="both"/>
        <w:rPr>
          <w:rFonts w:ascii="Arial" w:hAnsi="Arial" w:cs="Arial"/>
          <w:b/>
          <w:sz w:val="22"/>
          <w:szCs w:val="22"/>
        </w:rPr>
      </w:pPr>
      <w:r w:rsidRPr="00973792">
        <w:rPr>
          <w:rFonts w:ascii="Arial" w:hAnsi="Arial" w:cs="Arial"/>
          <w:b/>
          <w:sz w:val="22"/>
          <w:szCs w:val="22"/>
        </w:rPr>
        <w:t xml:space="preserve">7.2 </w:t>
      </w:r>
      <w:r w:rsidRPr="00985938">
        <w:rPr>
          <w:rFonts w:ascii="Arial" w:hAnsi="Arial" w:cs="Arial"/>
          <w:b/>
          <w:sz w:val="22"/>
          <w:szCs w:val="22"/>
        </w:rPr>
        <w:t>Ajuste de costos indirectos y financiamiento.</w:t>
      </w:r>
    </w:p>
    <w:p w14:paraId="4A37BE4B" w14:textId="77777777" w:rsidR="0030284E" w:rsidRPr="00973792" w:rsidRDefault="0030284E" w:rsidP="0030284E">
      <w:pPr>
        <w:jc w:val="both"/>
        <w:rPr>
          <w:rFonts w:ascii="Arial" w:hAnsi="Arial" w:cs="Arial"/>
          <w:bCs/>
          <w:sz w:val="22"/>
          <w:szCs w:val="22"/>
        </w:rPr>
      </w:pPr>
    </w:p>
    <w:p w14:paraId="578C2879" w14:textId="1191904D" w:rsidR="0030284E" w:rsidRPr="00973792" w:rsidRDefault="0030284E" w:rsidP="0030284E">
      <w:pPr>
        <w:jc w:val="both"/>
        <w:rPr>
          <w:rFonts w:ascii="Arial" w:hAnsi="Arial" w:cs="Arial"/>
          <w:bCs/>
          <w:sz w:val="22"/>
          <w:szCs w:val="22"/>
        </w:rPr>
      </w:pPr>
      <w:r w:rsidRPr="00973792">
        <w:rPr>
          <w:rFonts w:ascii="Arial" w:hAnsi="Arial" w:cs="Arial"/>
          <w:bCs/>
          <w:sz w:val="22"/>
          <w:szCs w:val="22"/>
        </w:rPr>
        <w:t xml:space="preserve">Cuando la modificación al contrato implique aumento o reducción por una diferencia superior al veinticinco por ciento del importe original establecido o del plazo de ejecución, el Área responsable de la ejecución de los trabajos junto con </w:t>
      </w:r>
      <w:r w:rsidR="004123AE" w:rsidRPr="00973792">
        <w:rPr>
          <w:rFonts w:ascii="Arial" w:hAnsi="Arial" w:cs="Arial"/>
          <w:b/>
          <w:sz w:val="22"/>
          <w:szCs w:val="22"/>
        </w:rPr>
        <w:t>“EL CONTRATISTA”</w:t>
      </w:r>
      <w:r w:rsidRPr="00973792">
        <w:rPr>
          <w:rFonts w:ascii="Arial" w:hAnsi="Arial" w:cs="Arial"/>
          <w:bCs/>
          <w:sz w:val="22"/>
          <w:szCs w:val="22"/>
        </w:rPr>
        <w:t>, deberán revisar los costos indirectos y del financiamiento originalmente pactados y determinar la procedencia de ajustarlos a las nuevas condiciones en caso de que éstas se presenten.</w:t>
      </w:r>
    </w:p>
    <w:p w14:paraId="36F99302" w14:textId="77777777" w:rsidR="0030284E" w:rsidRPr="00973792" w:rsidRDefault="0030284E" w:rsidP="0030284E">
      <w:pPr>
        <w:jc w:val="both"/>
        <w:rPr>
          <w:rFonts w:ascii="Arial" w:hAnsi="Arial" w:cs="Arial"/>
          <w:bCs/>
          <w:sz w:val="22"/>
          <w:szCs w:val="22"/>
        </w:rPr>
      </w:pPr>
    </w:p>
    <w:p w14:paraId="26ABC7BF" w14:textId="77777777" w:rsidR="0030284E" w:rsidRPr="00973792" w:rsidRDefault="0030284E" w:rsidP="0030284E">
      <w:pPr>
        <w:jc w:val="both"/>
        <w:rPr>
          <w:rFonts w:ascii="Arial" w:hAnsi="Arial" w:cs="Arial"/>
          <w:bCs/>
          <w:sz w:val="22"/>
          <w:szCs w:val="22"/>
        </w:rPr>
      </w:pPr>
      <w:r w:rsidRPr="00973792">
        <w:rPr>
          <w:rFonts w:ascii="Arial" w:hAnsi="Arial" w:cs="Arial"/>
          <w:bCs/>
          <w:sz w:val="22"/>
          <w:szCs w:val="22"/>
        </w:rPr>
        <w:t>Será necesario solicitar de manera justificada la autorización de la Secretaría de la Hacienda y Crédito Público, en los siguientes casos:</w:t>
      </w:r>
    </w:p>
    <w:p w14:paraId="271AC43A" w14:textId="77777777" w:rsidR="0030284E" w:rsidRPr="00973792" w:rsidRDefault="0030284E" w:rsidP="0030284E">
      <w:pPr>
        <w:jc w:val="both"/>
        <w:rPr>
          <w:rFonts w:ascii="Arial" w:hAnsi="Arial" w:cs="Arial"/>
          <w:bCs/>
          <w:sz w:val="22"/>
          <w:szCs w:val="22"/>
        </w:rPr>
      </w:pPr>
    </w:p>
    <w:p w14:paraId="76CE60BB" w14:textId="3DEF6E53" w:rsidR="0030284E" w:rsidRPr="00973792" w:rsidRDefault="0030284E" w:rsidP="00985938">
      <w:pPr>
        <w:pStyle w:val="Prrafodelista"/>
        <w:numPr>
          <w:ilvl w:val="0"/>
          <w:numId w:val="21"/>
        </w:numPr>
        <w:ind w:hanging="813"/>
        <w:jc w:val="both"/>
        <w:rPr>
          <w:rFonts w:ascii="Arial" w:hAnsi="Arial" w:cs="Arial"/>
          <w:bCs/>
          <w:sz w:val="22"/>
          <w:szCs w:val="22"/>
        </w:rPr>
      </w:pPr>
      <w:r w:rsidRPr="00973792">
        <w:rPr>
          <w:rFonts w:ascii="Arial" w:hAnsi="Arial" w:cs="Arial"/>
          <w:bCs/>
          <w:sz w:val="22"/>
          <w:szCs w:val="22"/>
        </w:rPr>
        <w:t>Cuando el monto se incremente en más de un veinticinco por ciento, sin que se incremente el plazo de ejecución originalmente pactado en el contrato;</w:t>
      </w:r>
    </w:p>
    <w:p w14:paraId="6661D80C" w14:textId="77777777" w:rsidR="0030284E" w:rsidRPr="00973792" w:rsidRDefault="0030284E" w:rsidP="00985938">
      <w:pPr>
        <w:ind w:hanging="813"/>
        <w:jc w:val="both"/>
        <w:rPr>
          <w:rFonts w:ascii="Arial" w:hAnsi="Arial" w:cs="Arial"/>
          <w:bCs/>
          <w:sz w:val="22"/>
          <w:szCs w:val="22"/>
        </w:rPr>
      </w:pPr>
    </w:p>
    <w:p w14:paraId="52AA36C6" w14:textId="6137FFD2" w:rsidR="0030284E" w:rsidRPr="00973792" w:rsidRDefault="0030284E" w:rsidP="00985938">
      <w:pPr>
        <w:pStyle w:val="Prrafodelista"/>
        <w:numPr>
          <w:ilvl w:val="0"/>
          <w:numId w:val="21"/>
        </w:numPr>
        <w:ind w:hanging="813"/>
        <w:jc w:val="both"/>
        <w:rPr>
          <w:rFonts w:ascii="Arial" w:hAnsi="Arial" w:cs="Arial"/>
          <w:bCs/>
          <w:sz w:val="22"/>
          <w:szCs w:val="22"/>
        </w:rPr>
      </w:pPr>
      <w:r w:rsidRPr="00973792">
        <w:rPr>
          <w:rFonts w:ascii="Arial" w:hAnsi="Arial" w:cs="Arial"/>
          <w:bCs/>
          <w:sz w:val="22"/>
          <w:szCs w:val="22"/>
        </w:rPr>
        <w:t>Cuando el monto y el plazo de ejecución originalmente pactados en el contrato se reduzcan en más de un veinticinco por ciento, y</w:t>
      </w:r>
    </w:p>
    <w:p w14:paraId="670431C7" w14:textId="77777777" w:rsidR="0030284E" w:rsidRPr="00973792" w:rsidRDefault="0030284E" w:rsidP="00985938">
      <w:pPr>
        <w:ind w:hanging="813"/>
        <w:jc w:val="both"/>
        <w:rPr>
          <w:rFonts w:ascii="Arial" w:hAnsi="Arial" w:cs="Arial"/>
          <w:bCs/>
          <w:sz w:val="22"/>
          <w:szCs w:val="22"/>
        </w:rPr>
      </w:pPr>
    </w:p>
    <w:p w14:paraId="26F6960E" w14:textId="3734C458" w:rsidR="0030284E" w:rsidRPr="00973792" w:rsidRDefault="0030284E" w:rsidP="00985938">
      <w:pPr>
        <w:pStyle w:val="Prrafodelista"/>
        <w:numPr>
          <w:ilvl w:val="0"/>
          <w:numId w:val="21"/>
        </w:numPr>
        <w:ind w:hanging="813"/>
        <w:jc w:val="both"/>
        <w:rPr>
          <w:rFonts w:ascii="Arial" w:hAnsi="Arial" w:cs="Arial"/>
          <w:bCs/>
          <w:sz w:val="22"/>
          <w:szCs w:val="22"/>
        </w:rPr>
      </w:pPr>
      <w:r w:rsidRPr="00973792">
        <w:rPr>
          <w:rFonts w:ascii="Arial" w:hAnsi="Arial" w:cs="Arial"/>
          <w:bCs/>
          <w:sz w:val="22"/>
          <w:szCs w:val="22"/>
        </w:rPr>
        <w:t>Cuando el monto y el plazo de ejecución originalmente pactados en el contrato se incrementen en más de un veinticinco por ciento.</w:t>
      </w:r>
    </w:p>
    <w:p w14:paraId="5CE76D1A" w14:textId="77777777" w:rsidR="0030284E" w:rsidRPr="00973792" w:rsidRDefault="0030284E" w:rsidP="0030284E">
      <w:pPr>
        <w:jc w:val="both"/>
        <w:rPr>
          <w:rFonts w:ascii="Arial" w:hAnsi="Arial" w:cs="Arial"/>
          <w:bCs/>
          <w:sz w:val="22"/>
          <w:szCs w:val="22"/>
        </w:rPr>
      </w:pPr>
    </w:p>
    <w:p w14:paraId="7E0E9DE2" w14:textId="6B57537D" w:rsidR="0030284E" w:rsidRPr="00973792" w:rsidRDefault="0030284E" w:rsidP="0030284E">
      <w:pPr>
        <w:jc w:val="both"/>
        <w:rPr>
          <w:rFonts w:ascii="Arial" w:hAnsi="Arial" w:cs="Arial"/>
          <w:bCs/>
          <w:sz w:val="22"/>
          <w:szCs w:val="22"/>
        </w:rPr>
      </w:pPr>
      <w:r w:rsidRPr="00973792">
        <w:rPr>
          <w:rFonts w:ascii="Arial" w:hAnsi="Arial" w:cs="Arial"/>
          <w:bCs/>
          <w:sz w:val="22"/>
          <w:szCs w:val="22"/>
        </w:rPr>
        <w:t xml:space="preserve">En los casos no previstos de variación del monto y plazo en el porcentaje señalado, no se requerirá autorización de la Secretaría de la Hacienda y Crédito Público, debiendo el Área responsable de la ejecución de los trabajos junto con </w:t>
      </w:r>
      <w:r w:rsidR="004123AE" w:rsidRPr="00973792">
        <w:rPr>
          <w:rFonts w:ascii="Arial" w:hAnsi="Arial" w:cs="Arial"/>
          <w:b/>
          <w:sz w:val="22"/>
          <w:szCs w:val="22"/>
        </w:rPr>
        <w:t xml:space="preserve">“EL CONTRATISTA” </w:t>
      </w:r>
      <w:r w:rsidRPr="00973792">
        <w:rPr>
          <w:rFonts w:ascii="Arial" w:hAnsi="Arial" w:cs="Arial"/>
          <w:bCs/>
          <w:sz w:val="22"/>
          <w:szCs w:val="22"/>
        </w:rPr>
        <w:t>proceder a la revisión de los indirectos y el financiamiento y, en su caso, al ajuste correspondiente.</w:t>
      </w:r>
    </w:p>
    <w:p w14:paraId="11CBF35F" w14:textId="77777777" w:rsidR="0030284E" w:rsidRPr="00973792" w:rsidRDefault="0030284E" w:rsidP="0030284E">
      <w:pPr>
        <w:jc w:val="both"/>
        <w:rPr>
          <w:rFonts w:ascii="Arial" w:hAnsi="Arial" w:cs="Arial"/>
          <w:bCs/>
          <w:sz w:val="22"/>
          <w:szCs w:val="22"/>
        </w:rPr>
      </w:pPr>
    </w:p>
    <w:p w14:paraId="5C2620C4" w14:textId="77777777" w:rsidR="0030284E" w:rsidRPr="00973792" w:rsidRDefault="0030284E" w:rsidP="0030284E">
      <w:pPr>
        <w:jc w:val="both"/>
        <w:rPr>
          <w:rFonts w:ascii="Arial" w:hAnsi="Arial" w:cs="Arial"/>
          <w:bCs/>
          <w:sz w:val="22"/>
          <w:szCs w:val="22"/>
        </w:rPr>
      </w:pPr>
      <w:r w:rsidRPr="00973792">
        <w:rPr>
          <w:rFonts w:ascii="Arial" w:hAnsi="Arial" w:cs="Arial"/>
          <w:bCs/>
          <w:sz w:val="22"/>
          <w:szCs w:val="22"/>
        </w:rPr>
        <w:t>La revisión de los costos indirectos y del financiamiento se realizará siempre y cuando se encuentre vigente el contrato, conforme al siguiente procedimiento:</w:t>
      </w:r>
    </w:p>
    <w:p w14:paraId="3DC3F9C9" w14:textId="77777777" w:rsidR="0030284E" w:rsidRPr="00973792" w:rsidRDefault="0030284E" w:rsidP="0030284E">
      <w:pPr>
        <w:jc w:val="both"/>
        <w:rPr>
          <w:rFonts w:ascii="Arial" w:hAnsi="Arial" w:cs="Arial"/>
          <w:bCs/>
          <w:sz w:val="22"/>
          <w:szCs w:val="22"/>
        </w:rPr>
      </w:pPr>
    </w:p>
    <w:p w14:paraId="15E6F96D" w14:textId="62E65E22" w:rsidR="0030284E" w:rsidRPr="00973792" w:rsidRDefault="0030284E" w:rsidP="00985938">
      <w:pPr>
        <w:pStyle w:val="Prrafodelista"/>
        <w:numPr>
          <w:ilvl w:val="0"/>
          <w:numId w:val="22"/>
        </w:numPr>
        <w:jc w:val="both"/>
        <w:rPr>
          <w:rFonts w:ascii="Arial" w:hAnsi="Arial" w:cs="Arial"/>
          <w:bCs/>
          <w:sz w:val="22"/>
          <w:szCs w:val="22"/>
        </w:rPr>
      </w:pPr>
      <w:r w:rsidRPr="00973792">
        <w:rPr>
          <w:rFonts w:ascii="Arial" w:hAnsi="Arial" w:cs="Arial"/>
          <w:bCs/>
          <w:sz w:val="22"/>
          <w:szCs w:val="22"/>
        </w:rPr>
        <w:t>La revisión deberá efectuarse respecto a la totalidad del plazo y monto contratados, incluyendo los que deriven de los convenios modificatorios, y no sólo respecto del porcentaje que exceda del veinticinco por ciento;</w:t>
      </w:r>
    </w:p>
    <w:p w14:paraId="58FB91EE" w14:textId="77777777" w:rsidR="0030284E" w:rsidRPr="00973792" w:rsidRDefault="0030284E" w:rsidP="0030284E">
      <w:pPr>
        <w:jc w:val="both"/>
        <w:rPr>
          <w:rFonts w:ascii="Arial" w:hAnsi="Arial" w:cs="Arial"/>
          <w:bCs/>
          <w:sz w:val="22"/>
          <w:szCs w:val="22"/>
        </w:rPr>
      </w:pPr>
    </w:p>
    <w:p w14:paraId="453D8FB4" w14:textId="14EE65E2" w:rsidR="0030284E" w:rsidRPr="00973792" w:rsidRDefault="0030284E" w:rsidP="00985938">
      <w:pPr>
        <w:pStyle w:val="Prrafodelista"/>
        <w:numPr>
          <w:ilvl w:val="0"/>
          <w:numId w:val="22"/>
        </w:numPr>
        <w:jc w:val="both"/>
        <w:rPr>
          <w:rFonts w:ascii="Arial" w:hAnsi="Arial" w:cs="Arial"/>
          <w:bCs/>
          <w:sz w:val="22"/>
          <w:szCs w:val="22"/>
        </w:rPr>
      </w:pPr>
      <w:r w:rsidRPr="00973792">
        <w:rPr>
          <w:rFonts w:ascii="Arial" w:hAnsi="Arial" w:cs="Arial"/>
          <w:bCs/>
          <w:sz w:val="22"/>
          <w:szCs w:val="22"/>
        </w:rPr>
        <w:t>La información contenida en la proposición se tomará como base para la revisión;</w:t>
      </w:r>
    </w:p>
    <w:p w14:paraId="65BED211" w14:textId="77777777" w:rsidR="0030284E" w:rsidRPr="00973792" w:rsidRDefault="0030284E" w:rsidP="0030284E">
      <w:pPr>
        <w:jc w:val="both"/>
        <w:rPr>
          <w:rFonts w:ascii="Arial" w:hAnsi="Arial" w:cs="Arial"/>
          <w:bCs/>
          <w:sz w:val="22"/>
          <w:szCs w:val="22"/>
        </w:rPr>
      </w:pPr>
    </w:p>
    <w:p w14:paraId="0D7FB2CB" w14:textId="51AB243B" w:rsidR="0030284E" w:rsidRPr="00973792" w:rsidRDefault="0030284E" w:rsidP="00985938">
      <w:pPr>
        <w:pStyle w:val="Prrafodelista"/>
        <w:numPr>
          <w:ilvl w:val="0"/>
          <w:numId w:val="22"/>
        </w:numPr>
        <w:jc w:val="both"/>
        <w:rPr>
          <w:rFonts w:ascii="Arial" w:hAnsi="Arial" w:cs="Arial"/>
          <w:bCs/>
          <w:sz w:val="22"/>
          <w:szCs w:val="22"/>
        </w:rPr>
      </w:pPr>
      <w:r w:rsidRPr="00973792">
        <w:rPr>
          <w:rFonts w:ascii="Arial" w:hAnsi="Arial" w:cs="Arial"/>
          <w:bCs/>
          <w:sz w:val="22"/>
          <w:szCs w:val="22"/>
        </w:rPr>
        <w:t>De la información mencionada en el inciso anterior se deberán identificar los rubros de administración en campo y los de oficinas centrales, así como los rubros que integran el porcentaje de financiamiento propuesto originalmente;</w:t>
      </w:r>
    </w:p>
    <w:p w14:paraId="76FACE2A" w14:textId="77777777" w:rsidR="0030284E" w:rsidRPr="00973792" w:rsidRDefault="0030284E" w:rsidP="0030284E">
      <w:pPr>
        <w:jc w:val="both"/>
        <w:rPr>
          <w:rFonts w:ascii="Arial" w:hAnsi="Arial" w:cs="Arial"/>
          <w:bCs/>
          <w:sz w:val="22"/>
          <w:szCs w:val="22"/>
        </w:rPr>
      </w:pPr>
    </w:p>
    <w:p w14:paraId="75EF5F18" w14:textId="2872E498" w:rsidR="0030284E" w:rsidRPr="00973792" w:rsidRDefault="000D4069" w:rsidP="00985938">
      <w:pPr>
        <w:pStyle w:val="Prrafodelista"/>
        <w:numPr>
          <w:ilvl w:val="0"/>
          <w:numId w:val="22"/>
        </w:numPr>
        <w:jc w:val="both"/>
        <w:rPr>
          <w:rFonts w:ascii="Arial" w:hAnsi="Arial" w:cs="Arial"/>
          <w:bCs/>
          <w:sz w:val="22"/>
          <w:szCs w:val="22"/>
        </w:rPr>
      </w:pPr>
      <w:r w:rsidRPr="00973792">
        <w:rPr>
          <w:rFonts w:ascii="Arial" w:hAnsi="Arial" w:cs="Arial"/>
          <w:b/>
          <w:sz w:val="22"/>
          <w:szCs w:val="22"/>
        </w:rPr>
        <w:t>“LA DEPENDENCIA O ENTIDAD”</w:t>
      </w:r>
      <w:r w:rsidR="0030284E" w:rsidRPr="00973792">
        <w:rPr>
          <w:rFonts w:ascii="Arial" w:hAnsi="Arial" w:cs="Arial"/>
          <w:bCs/>
          <w:sz w:val="22"/>
          <w:szCs w:val="22"/>
        </w:rPr>
        <w:t xml:space="preserve"> debe establecer junto con </w:t>
      </w:r>
      <w:r w:rsidR="004123AE" w:rsidRPr="00973792">
        <w:rPr>
          <w:rFonts w:ascii="Arial" w:hAnsi="Arial" w:cs="Arial"/>
          <w:b/>
          <w:sz w:val="22"/>
          <w:szCs w:val="22"/>
        </w:rPr>
        <w:t>“EL CONTRATISTA”</w:t>
      </w:r>
      <w:r w:rsidR="0030284E" w:rsidRPr="00973792">
        <w:rPr>
          <w:rFonts w:ascii="Arial" w:hAnsi="Arial" w:cs="Arial"/>
          <w:bCs/>
          <w:sz w:val="22"/>
          <w:szCs w:val="22"/>
        </w:rPr>
        <w:t xml:space="preserve"> los rubros que realmente se vieron afectados, a fin de precisar las diferencias que resulten como consecuencia de las nuevas condiciones en que se ejecutaron los trabajos;</w:t>
      </w:r>
    </w:p>
    <w:p w14:paraId="7B200B95" w14:textId="77777777" w:rsidR="0030284E" w:rsidRPr="00973792" w:rsidRDefault="0030284E" w:rsidP="0030284E">
      <w:pPr>
        <w:jc w:val="both"/>
        <w:rPr>
          <w:rFonts w:ascii="Arial" w:hAnsi="Arial" w:cs="Arial"/>
          <w:bCs/>
          <w:sz w:val="22"/>
          <w:szCs w:val="22"/>
        </w:rPr>
      </w:pPr>
    </w:p>
    <w:p w14:paraId="066F24C6" w14:textId="135F13B7" w:rsidR="0030284E" w:rsidRPr="00973792" w:rsidRDefault="0030284E" w:rsidP="00985938">
      <w:pPr>
        <w:pStyle w:val="Prrafodelista"/>
        <w:numPr>
          <w:ilvl w:val="0"/>
          <w:numId w:val="22"/>
        </w:numPr>
        <w:jc w:val="both"/>
        <w:rPr>
          <w:rFonts w:ascii="Arial" w:hAnsi="Arial" w:cs="Arial"/>
          <w:bCs/>
          <w:sz w:val="22"/>
          <w:szCs w:val="22"/>
        </w:rPr>
      </w:pPr>
      <w:r w:rsidRPr="00973792">
        <w:rPr>
          <w:rFonts w:ascii="Arial" w:hAnsi="Arial" w:cs="Arial"/>
          <w:bCs/>
          <w:sz w:val="22"/>
          <w:szCs w:val="22"/>
        </w:rPr>
        <w:lastRenderedPageBreak/>
        <w:t xml:space="preserve">Con base en las diferencias detectadas, </w:t>
      </w:r>
      <w:r w:rsidR="000D4069" w:rsidRPr="00973792">
        <w:rPr>
          <w:rFonts w:ascii="Arial" w:hAnsi="Arial" w:cs="Arial"/>
          <w:b/>
          <w:sz w:val="22"/>
          <w:szCs w:val="22"/>
        </w:rPr>
        <w:t>“LA DEPENDENCIA O ENTIDAD”</w:t>
      </w:r>
      <w:r w:rsidRPr="00973792">
        <w:rPr>
          <w:rFonts w:ascii="Arial" w:hAnsi="Arial" w:cs="Arial"/>
          <w:bCs/>
          <w:sz w:val="22"/>
          <w:szCs w:val="22"/>
        </w:rPr>
        <w:t xml:space="preserve"> junto con </w:t>
      </w:r>
      <w:r w:rsidR="004123AE" w:rsidRPr="00973792">
        <w:rPr>
          <w:rFonts w:ascii="Arial" w:hAnsi="Arial" w:cs="Arial"/>
          <w:b/>
          <w:sz w:val="22"/>
          <w:szCs w:val="22"/>
        </w:rPr>
        <w:t>“EL CONTRATISTA”</w:t>
      </w:r>
      <w:r w:rsidRPr="00973792">
        <w:rPr>
          <w:rFonts w:ascii="Arial" w:hAnsi="Arial" w:cs="Arial"/>
          <w:bCs/>
          <w:sz w:val="22"/>
          <w:szCs w:val="22"/>
        </w:rPr>
        <w:t>, deberá determinar los nuevos porcentajes de indirectos y financiamiento que les serán aplicables al contrato;</w:t>
      </w:r>
    </w:p>
    <w:p w14:paraId="70E26205" w14:textId="77777777" w:rsidR="0030284E" w:rsidRPr="00973792" w:rsidRDefault="0030284E" w:rsidP="0030284E">
      <w:pPr>
        <w:jc w:val="both"/>
        <w:rPr>
          <w:rFonts w:ascii="Arial" w:hAnsi="Arial" w:cs="Arial"/>
          <w:bCs/>
          <w:sz w:val="22"/>
          <w:szCs w:val="22"/>
        </w:rPr>
      </w:pPr>
    </w:p>
    <w:p w14:paraId="7657CD54" w14:textId="484CB168" w:rsidR="0030284E" w:rsidRPr="00973792" w:rsidRDefault="0030284E" w:rsidP="00985938">
      <w:pPr>
        <w:pStyle w:val="Prrafodelista"/>
        <w:numPr>
          <w:ilvl w:val="0"/>
          <w:numId w:val="22"/>
        </w:numPr>
        <w:jc w:val="both"/>
        <w:rPr>
          <w:rFonts w:ascii="Arial" w:hAnsi="Arial" w:cs="Arial"/>
          <w:bCs/>
          <w:sz w:val="22"/>
          <w:szCs w:val="22"/>
        </w:rPr>
      </w:pPr>
      <w:r w:rsidRPr="00973792">
        <w:rPr>
          <w:rFonts w:ascii="Arial" w:hAnsi="Arial" w:cs="Arial"/>
          <w:bCs/>
          <w:sz w:val="22"/>
          <w:szCs w:val="22"/>
        </w:rPr>
        <w:t xml:space="preserve">Sólo se deberá solicitar documentación comprobatoria, en aquellos casos en que </w:t>
      </w:r>
      <w:r w:rsidR="00F8584B" w:rsidRPr="00973792">
        <w:rPr>
          <w:rFonts w:ascii="Arial" w:hAnsi="Arial" w:cs="Arial"/>
          <w:b/>
          <w:sz w:val="22"/>
          <w:szCs w:val="22"/>
        </w:rPr>
        <w:t xml:space="preserve">“EL CONTRATISTA” </w:t>
      </w:r>
      <w:r w:rsidRPr="00973792">
        <w:rPr>
          <w:rFonts w:ascii="Arial" w:hAnsi="Arial" w:cs="Arial"/>
          <w:bCs/>
          <w:sz w:val="22"/>
          <w:szCs w:val="22"/>
        </w:rPr>
        <w:t>requiera se le reconozca un costo mayor de alguno o varios de los rubros de indirectos y financiamiento contenidos en su proposición, y</w:t>
      </w:r>
    </w:p>
    <w:p w14:paraId="216D04C8" w14:textId="77777777" w:rsidR="0030284E" w:rsidRPr="00973792" w:rsidRDefault="0030284E" w:rsidP="0030284E">
      <w:pPr>
        <w:jc w:val="both"/>
        <w:rPr>
          <w:rFonts w:ascii="Arial" w:hAnsi="Arial" w:cs="Arial"/>
          <w:bCs/>
          <w:sz w:val="22"/>
          <w:szCs w:val="22"/>
        </w:rPr>
      </w:pPr>
    </w:p>
    <w:p w14:paraId="52FEF67B" w14:textId="3464FE3A" w:rsidR="0030284E" w:rsidRPr="00973792" w:rsidRDefault="0030284E" w:rsidP="00985938">
      <w:pPr>
        <w:pStyle w:val="Prrafodelista"/>
        <w:numPr>
          <w:ilvl w:val="0"/>
          <w:numId w:val="22"/>
        </w:numPr>
        <w:jc w:val="both"/>
        <w:rPr>
          <w:rFonts w:ascii="Arial" w:hAnsi="Arial" w:cs="Arial"/>
          <w:bCs/>
          <w:sz w:val="22"/>
          <w:szCs w:val="22"/>
        </w:rPr>
      </w:pPr>
      <w:r w:rsidRPr="00973792">
        <w:rPr>
          <w:rFonts w:ascii="Arial" w:hAnsi="Arial" w:cs="Arial"/>
          <w:bCs/>
          <w:sz w:val="22"/>
          <w:szCs w:val="22"/>
        </w:rPr>
        <w:t xml:space="preserve">La autorización de los ajustes por parte de </w:t>
      </w:r>
      <w:r w:rsidR="000D4069" w:rsidRPr="00973792">
        <w:rPr>
          <w:rFonts w:ascii="Arial" w:hAnsi="Arial" w:cs="Arial"/>
          <w:b/>
          <w:sz w:val="22"/>
          <w:szCs w:val="22"/>
        </w:rPr>
        <w:t>“LA DEPENDENCIA O ENTIDAD”</w:t>
      </w:r>
      <w:r w:rsidRPr="00973792">
        <w:rPr>
          <w:rFonts w:ascii="Arial" w:hAnsi="Arial" w:cs="Arial"/>
          <w:bCs/>
          <w:sz w:val="22"/>
          <w:szCs w:val="22"/>
        </w:rPr>
        <w:t xml:space="preserve"> deberá constar por escrito, los cuales se aplicarán como un diferencial a todas las estimaciones autorizadas de los trabajos desde el inicio del contrato hasta su conclusión.</w:t>
      </w:r>
    </w:p>
    <w:p w14:paraId="1A42A840" w14:textId="77777777" w:rsidR="0030284E" w:rsidRPr="00973792" w:rsidRDefault="0030284E" w:rsidP="0030284E">
      <w:pPr>
        <w:jc w:val="both"/>
        <w:rPr>
          <w:rFonts w:ascii="Arial" w:hAnsi="Arial" w:cs="Arial"/>
          <w:bCs/>
          <w:sz w:val="22"/>
          <w:szCs w:val="22"/>
        </w:rPr>
      </w:pPr>
    </w:p>
    <w:p w14:paraId="55A169C7" w14:textId="12810C2B" w:rsidR="0030284E" w:rsidRPr="00985938" w:rsidRDefault="004123AE" w:rsidP="0030284E">
      <w:pPr>
        <w:jc w:val="both"/>
        <w:rPr>
          <w:rFonts w:ascii="Arial" w:hAnsi="Arial" w:cs="Arial"/>
          <w:b/>
          <w:sz w:val="22"/>
          <w:szCs w:val="22"/>
        </w:rPr>
      </w:pPr>
      <w:r w:rsidRPr="00973792">
        <w:rPr>
          <w:rFonts w:ascii="Arial" w:hAnsi="Arial" w:cs="Arial"/>
          <w:b/>
          <w:sz w:val="22"/>
          <w:szCs w:val="22"/>
        </w:rPr>
        <w:t xml:space="preserve">7.3 </w:t>
      </w:r>
      <w:r w:rsidR="0030284E" w:rsidRPr="00985938">
        <w:rPr>
          <w:rFonts w:ascii="Arial" w:hAnsi="Arial" w:cs="Arial"/>
          <w:b/>
          <w:sz w:val="22"/>
          <w:szCs w:val="22"/>
        </w:rPr>
        <w:t>Ajuste de costo de financiamiento.</w:t>
      </w:r>
    </w:p>
    <w:p w14:paraId="2C63D8C7" w14:textId="77777777" w:rsidR="0030284E" w:rsidRPr="00973792" w:rsidRDefault="0030284E" w:rsidP="0030284E">
      <w:pPr>
        <w:jc w:val="both"/>
        <w:rPr>
          <w:rFonts w:ascii="Arial" w:hAnsi="Arial" w:cs="Arial"/>
          <w:bCs/>
          <w:sz w:val="22"/>
          <w:szCs w:val="22"/>
        </w:rPr>
      </w:pPr>
    </w:p>
    <w:p w14:paraId="0D8009D6" w14:textId="6533CDBC" w:rsidR="0030284E" w:rsidRPr="00973792" w:rsidRDefault="0030284E" w:rsidP="0030284E">
      <w:pPr>
        <w:jc w:val="both"/>
        <w:rPr>
          <w:rFonts w:ascii="Arial" w:hAnsi="Arial" w:cs="Arial"/>
          <w:bCs/>
          <w:sz w:val="22"/>
          <w:szCs w:val="22"/>
        </w:rPr>
      </w:pPr>
      <w:r w:rsidRPr="00973792">
        <w:rPr>
          <w:rFonts w:ascii="Arial" w:hAnsi="Arial" w:cs="Arial"/>
          <w:bCs/>
          <w:sz w:val="22"/>
          <w:szCs w:val="22"/>
        </w:rPr>
        <w:t xml:space="preserve">Para reconocer en el costo por financiamiento las variaciones de la tasa de interés que </w:t>
      </w:r>
      <w:r w:rsidR="004123AE" w:rsidRPr="00973792">
        <w:rPr>
          <w:rFonts w:ascii="Arial" w:hAnsi="Arial" w:cs="Arial"/>
          <w:b/>
          <w:sz w:val="22"/>
          <w:szCs w:val="22"/>
        </w:rPr>
        <w:t xml:space="preserve">“EL CONTRATISTA” </w:t>
      </w:r>
      <w:r w:rsidRPr="00973792">
        <w:rPr>
          <w:rFonts w:ascii="Arial" w:hAnsi="Arial" w:cs="Arial"/>
          <w:bCs/>
          <w:sz w:val="22"/>
          <w:szCs w:val="22"/>
        </w:rPr>
        <w:t xml:space="preserve">haya considerado en su proposición, </w:t>
      </w:r>
      <w:r w:rsidR="004123AE" w:rsidRPr="00973792">
        <w:rPr>
          <w:rFonts w:ascii="Arial" w:hAnsi="Arial" w:cs="Arial"/>
          <w:b/>
          <w:sz w:val="22"/>
          <w:szCs w:val="22"/>
        </w:rPr>
        <w:t xml:space="preserve">“LA DEPENDENCIA O ENTIDAD” </w:t>
      </w:r>
      <w:r w:rsidRPr="00973792">
        <w:rPr>
          <w:rFonts w:ascii="Arial" w:hAnsi="Arial" w:cs="Arial"/>
          <w:bCs/>
          <w:sz w:val="22"/>
          <w:szCs w:val="22"/>
        </w:rPr>
        <w:t>deberá considerar lo siguiente:</w:t>
      </w:r>
    </w:p>
    <w:p w14:paraId="04060B6C" w14:textId="77777777" w:rsidR="0030284E" w:rsidRPr="00973792" w:rsidRDefault="0030284E" w:rsidP="0030284E">
      <w:pPr>
        <w:jc w:val="both"/>
        <w:rPr>
          <w:rFonts w:ascii="Arial" w:hAnsi="Arial" w:cs="Arial"/>
          <w:bCs/>
          <w:sz w:val="22"/>
          <w:szCs w:val="22"/>
        </w:rPr>
      </w:pPr>
    </w:p>
    <w:p w14:paraId="63343203" w14:textId="30322063" w:rsidR="0030284E" w:rsidRPr="00973792" w:rsidRDefault="004123AE" w:rsidP="00985938">
      <w:pPr>
        <w:pStyle w:val="Prrafodelista"/>
        <w:numPr>
          <w:ilvl w:val="0"/>
          <w:numId w:val="23"/>
        </w:numPr>
        <w:jc w:val="both"/>
        <w:rPr>
          <w:rFonts w:ascii="Arial" w:hAnsi="Arial" w:cs="Arial"/>
          <w:bCs/>
          <w:sz w:val="22"/>
          <w:szCs w:val="22"/>
        </w:rPr>
      </w:pPr>
      <w:r w:rsidRPr="00985938">
        <w:rPr>
          <w:rFonts w:ascii="Arial" w:hAnsi="Arial" w:cs="Arial"/>
          <w:b/>
          <w:sz w:val="22"/>
          <w:szCs w:val="22"/>
        </w:rPr>
        <w:t>“EL CONTRATISTA”</w:t>
      </w:r>
      <w:r w:rsidRPr="00973792">
        <w:rPr>
          <w:rFonts w:ascii="Arial" w:hAnsi="Arial" w:cs="Arial"/>
          <w:b/>
          <w:sz w:val="22"/>
          <w:szCs w:val="22"/>
        </w:rPr>
        <w:t xml:space="preserve"> </w:t>
      </w:r>
      <w:r w:rsidR="0030284E" w:rsidRPr="00973792">
        <w:rPr>
          <w:rFonts w:ascii="Arial" w:hAnsi="Arial" w:cs="Arial"/>
          <w:bCs/>
          <w:sz w:val="22"/>
          <w:szCs w:val="22"/>
        </w:rPr>
        <w:t xml:space="preserve">deberá fijar la tasa de interés con base en un indicador económico específico, considerando en su caso los puntos que le requiera una institución crediticia como sobrecosto por el crédito. La referida tasa permanecerá constante en la integración de los precios; la variación de la misma al alza o a la baja dará lugar al ajuste del porcentaje del costo por financiamiento, considerando la variación entre los promedios mensuales de tasas de interés, entre el mes en que se presente la proposición de </w:t>
      </w:r>
      <w:r w:rsidR="00F8584B" w:rsidRPr="00973792">
        <w:rPr>
          <w:rFonts w:ascii="Arial" w:hAnsi="Arial" w:cs="Arial"/>
          <w:b/>
          <w:sz w:val="22"/>
          <w:szCs w:val="22"/>
        </w:rPr>
        <w:t xml:space="preserve">“EL CONTRATISTA” </w:t>
      </w:r>
      <w:r w:rsidR="0030284E" w:rsidRPr="00973792">
        <w:rPr>
          <w:rFonts w:ascii="Arial" w:hAnsi="Arial" w:cs="Arial"/>
          <w:bCs/>
          <w:sz w:val="22"/>
          <w:szCs w:val="22"/>
        </w:rPr>
        <w:t>con respecto al mes que se efectúe su revisión;</w:t>
      </w:r>
    </w:p>
    <w:p w14:paraId="646F8430" w14:textId="77777777" w:rsidR="0030284E" w:rsidRPr="00973792" w:rsidRDefault="0030284E" w:rsidP="0030284E">
      <w:pPr>
        <w:jc w:val="both"/>
        <w:rPr>
          <w:rFonts w:ascii="Arial" w:hAnsi="Arial" w:cs="Arial"/>
          <w:bCs/>
          <w:sz w:val="22"/>
          <w:szCs w:val="22"/>
        </w:rPr>
      </w:pPr>
    </w:p>
    <w:p w14:paraId="5731F223" w14:textId="1876C5A0" w:rsidR="0030284E" w:rsidRPr="00973792" w:rsidRDefault="00F8584B" w:rsidP="00985938">
      <w:pPr>
        <w:pStyle w:val="Prrafodelista"/>
        <w:numPr>
          <w:ilvl w:val="0"/>
          <w:numId w:val="23"/>
        </w:numPr>
        <w:jc w:val="both"/>
        <w:rPr>
          <w:rFonts w:ascii="Arial" w:hAnsi="Arial" w:cs="Arial"/>
          <w:bCs/>
          <w:sz w:val="22"/>
          <w:szCs w:val="22"/>
        </w:rPr>
      </w:pPr>
      <w:r w:rsidRPr="00973792">
        <w:rPr>
          <w:rFonts w:ascii="Arial" w:hAnsi="Arial" w:cs="Arial"/>
          <w:b/>
          <w:sz w:val="22"/>
          <w:szCs w:val="22"/>
        </w:rPr>
        <w:t>“LA DEPENDENCIA O ENTIDAD”</w:t>
      </w:r>
      <w:r w:rsidR="0030284E" w:rsidRPr="00973792">
        <w:rPr>
          <w:rFonts w:ascii="Arial" w:hAnsi="Arial" w:cs="Arial"/>
          <w:bCs/>
          <w:sz w:val="22"/>
          <w:szCs w:val="22"/>
        </w:rPr>
        <w:t xml:space="preserve"> reconocerá la variación en la tasa de interés propuesta por </w:t>
      </w:r>
      <w:r w:rsidRPr="00973792">
        <w:rPr>
          <w:rFonts w:ascii="Arial" w:hAnsi="Arial" w:cs="Arial"/>
          <w:b/>
          <w:sz w:val="22"/>
          <w:szCs w:val="22"/>
        </w:rPr>
        <w:t>“EL CONTRATISTA”</w:t>
      </w:r>
      <w:r w:rsidR="0030284E" w:rsidRPr="00973792">
        <w:rPr>
          <w:rFonts w:ascii="Arial" w:hAnsi="Arial" w:cs="Arial"/>
          <w:bCs/>
          <w:sz w:val="22"/>
          <w:szCs w:val="22"/>
        </w:rPr>
        <w:t>, de acuerdo con las variaciones del indicador económico específico a que esté sujeta;</w:t>
      </w:r>
    </w:p>
    <w:p w14:paraId="32231151" w14:textId="77777777" w:rsidR="0030284E" w:rsidRPr="00973792" w:rsidRDefault="0030284E" w:rsidP="0030284E">
      <w:pPr>
        <w:jc w:val="both"/>
        <w:rPr>
          <w:rFonts w:ascii="Arial" w:hAnsi="Arial" w:cs="Arial"/>
          <w:bCs/>
          <w:sz w:val="22"/>
          <w:szCs w:val="22"/>
        </w:rPr>
      </w:pPr>
    </w:p>
    <w:p w14:paraId="779EF051" w14:textId="2F2A8838" w:rsidR="0030284E" w:rsidRPr="00973792" w:rsidRDefault="00F8584B" w:rsidP="00985938">
      <w:pPr>
        <w:pStyle w:val="Prrafodelista"/>
        <w:numPr>
          <w:ilvl w:val="0"/>
          <w:numId w:val="23"/>
        </w:numPr>
        <w:jc w:val="both"/>
        <w:rPr>
          <w:rFonts w:ascii="Arial" w:hAnsi="Arial" w:cs="Arial"/>
          <w:bCs/>
          <w:sz w:val="22"/>
          <w:szCs w:val="22"/>
        </w:rPr>
      </w:pPr>
      <w:r w:rsidRPr="00973792">
        <w:rPr>
          <w:rFonts w:ascii="Arial" w:hAnsi="Arial" w:cs="Arial"/>
          <w:b/>
          <w:sz w:val="22"/>
          <w:szCs w:val="22"/>
        </w:rPr>
        <w:t>“EL CONTRATISTA”</w:t>
      </w:r>
      <w:r w:rsidR="0030284E" w:rsidRPr="00973792">
        <w:rPr>
          <w:rFonts w:ascii="Arial" w:hAnsi="Arial" w:cs="Arial"/>
          <w:bCs/>
          <w:sz w:val="22"/>
          <w:szCs w:val="22"/>
        </w:rPr>
        <w:t xml:space="preserve"> presentará su solicitud de aplicación de la tasa de interés que corresponda cuando sea al alza; en caso de que la variación resulte a la baja, </w:t>
      </w:r>
      <w:r w:rsidRPr="00973792">
        <w:rPr>
          <w:rFonts w:ascii="Arial" w:hAnsi="Arial" w:cs="Arial"/>
          <w:b/>
          <w:sz w:val="22"/>
          <w:szCs w:val="22"/>
        </w:rPr>
        <w:t>“LA DEPENDENCIA O ENTIDAD”</w:t>
      </w:r>
      <w:r w:rsidR="0030284E" w:rsidRPr="00973792">
        <w:rPr>
          <w:rFonts w:ascii="Arial" w:hAnsi="Arial" w:cs="Arial"/>
          <w:bCs/>
          <w:sz w:val="22"/>
          <w:szCs w:val="22"/>
        </w:rPr>
        <w:t xml:space="preserve"> deberá realizar los ajustes correspondientes, y</w:t>
      </w:r>
    </w:p>
    <w:p w14:paraId="27764252" w14:textId="77777777" w:rsidR="0030284E" w:rsidRPr="00973792" w:rsidRDefault="0030284E" w:rsidP="0030284E">
      <w:pPr>
        <w:jc w:val="both"/>
        <w:rPr>
          <w:rFonts w:ascii="Arial" w:hAnsi="Arial" w:cs="Arial"/>
          <w:bCs/>
          <w:sz w:val="22"/>
          <w:szCs w:val="22"/>
        </w:rPr>
      </w:pPr>
    </w:p>
    <w:p w14:paraId="0CA9470F" w14:textId="3AC941A9" w:rsidR="0030284E" w:rsidRPr="00973792" w:rsidRDefault="0030284E" w:rsidP="00985938">
      <w:pPr>
        <w:pStyle w:val="Prrafodelista"/>
        <w:numPr>
          <w:ilvl w:val="0"/>
          <w:numId w:val="23"/>
        </w:numPr>
        <w:jc w:val="both"/>
        <w:rPr>
          <w:rFonts w:ascii="Arial" w:hAnsi="Arial" w:cs="Arial"/>
          <w:bCs/>
          <w:sz w:val="22"/>
          <w:szCs w:val="22"/>
        </w:rPr>
      </w:pPr>
      <w:r w:rsidRPr="00973792">
        <w:rPr>
          <w:rFonts w:ascii="Arial" w:hAnsi="Arial" w:cs="Arial"/>
          <w:bCs/>
          <w:sz w:val="22"/>
          <w:szCs w:val="22"/>
        </w:rPr>
        <w:t xml:space="preserve">El análisis, cálculo e integración del incremento o decremento en el costo por financiamiento se realizará conforme al análisis original presentado por </w:t>
      </w:r>
      <w:r w:rsidR="00F8584B" w:rsidRPr="00973792">
        <w:rPr>
          <w:rFonts w:ascii="Arial" w:hAnsi="Arial" w:cs="Arial"/>
          <w:b/>
          <w:sz w:val="22"/>
          <w:szCs w:val="22"/>
        </w:rPr>
        <w:t>“EL CONTRATISTA”</w:t>
      </w:r>
      <w:r w:rsidRPr="00973792">
        <w:rPr>
          <w:rFonts w:ascii="Arial" w:hAnsi="Arial" w:cs="Arial"/>
          <w:bCs/>
          <w:sz w:val="22"/>
          <w:szCs w:val="22"/>
        </w:rPr>
        <w:t>, actualizando la tasa de interés. La diferencia en porcentaje que resulte dará el nuevo costo por financiamiento.</w:t>
      </w:r>
    </w:p>
    <w:p w14:paraId="5517C5A4" w14:textId="77777777" w:rsidR="0030284E" w:rsidRPr="00973792" w:rsidRDefault="0030284E" w:rsidP="0030284E">
      <w:pPr>
        <w:jc w:val="both"/>
        <w:rPr>
          <w:rFonts w:ascii="Arial" w:hAnsi="Arial" w:cs="Arial"/>
          <w:bCs/>
          <w:sz w:val="22"/>
          <w:szCs w:val="22"/>
        </w:rPr>
      </w:pPr>
    </w:p>
    <w:p w14:paraId="06105E1E" w14:textId="77777777" w:rsidR="0030284E" w:rsidRPr="00973792" w:rsidRDefault="0030284E" w:rsidP="0030284E">
      <w:pPr>
        <w:jc w:val="both"/>
        <w:rPr>
          <w:rFonts w:ascii="Arial" w:hAnsi="Arial" w:cs="Arial"/>
          <w:bCs/>
          <w:sz w:val="22"/>
          <w:szCs w:val="22"/>
        </w:rPr>
      </w:pPr>
      <w:r w:rsidRPr="00973792">
        <w:rPr>
          <w:rFonts w:ascii="Arial" w:hAnsi="Arial" w:cs="Arial"/>
          <w:bCs/>
          <w:sz w:val="22"/>
          <w:szCs w:val="22"/>
        </w:rPr>
        <w:t>Para reconocer el ajuste al costo por financiamiento, por retraso en la entrega del anticipo, La “Contratante” deberá considerar lo siguiente:</w:t>
      </w:r>
    </w:p>
    <w:p w14:paraId="3CF75F31" w14:textId="77777777" w:rsidR="0030284E" w:rsidRPr="00973792" w:rsidRDefault="0030284E" w:rsidP="0030284E">
      <w:pPr>
        <w:jc w:val="both"/>
        <w:rPr>
          <w:rFonts w:ascii="Arial" w:hAnsi="Arial" w:cs="Arial"/>
          <w:bCs/>
          <w:sz w:val="22"/>
          <w:szCs w:val="22"/>
        </w:rPr>
      </w:pPr>
    </w:p>
    <w:p w14:paraId="474D77ED" w14:textId="1756BFA2" w:rsidR="0030284E" w:rsidRPr="00973792" w:rsidRDefault="0030284E" w:rsidP="00985938">
      <w:pPr>
        <w:pStyle w:val="Prrafodelista"/>
        <w:numPr>
          <w:ilvl w:val="0"/>
          <w:numId w:val="24"/>
        </w:numPr>
        <w:jc w:val="both"/>
        <w:rPr>
          <w:rFonts w:ascii="Arial" w:hAnsi="Arial" w:cs="Arial"/>
          <w:bCs/>
          <w:sz w:val="22"/>
          <w:szCs w:val="22"/>
        </w:rPr>
      </w:pPr>
      <w:r w:rsidRPr="00973792">
        <w:rPr>
          <w:rFonts w:ascii="Arial" w:hAnsi="Arial" w:cs="Arial"/>
          <w:bCs/>
          <w:sz w:val="22"/>
          <w:szCs w:val="22"/>
        </w:rPr>
        <w:t xml:space="preserve">Para su cálculo, en el análisis de costo por financiamiento presentado por </w:t>
      </w:r>
      <w:r w:rsidR="00F8584B" w:rsidRPr="00973792">
        <w:rPr>
          <w:rFonts w:ascii="Arial" w:hAnsi="Arial" w:cs="Arial"/>
          <w:b/>
          <w:sz w:val="22"/>
          <w:szCs w:val="22"/>
        </w:rPr>
        <w:t>“EL CONTRATISTA”</w:t>
      </w:r>
      <w:r w:rsidRPr="00973792">
        <w:rPr>
          <w:rFonts w:ascii="Arial" w:hAnsi="Arial" w:cs="Arial"/>
          <w:bCs/>
          <w:sz w:val="22"/>
          <w:szCs w:val="22"/>
        </w:rPr>
        <w:t>, se deberá reubicar el importe del anticipo dentro del periodo en que realmente se entregue éste,</w:t>
      </w:r>
    </w:p>
    <w:p w14:paraId="01FEA3A8" w14:textId="77777777" w:rsidR="0030284E" w:rsidRPr="00973792" w:rsidRDefault="0030284E" w:rsidP="0030284E">
      <w:pPr>
        <w:jc w:val="both"/>
        <w:rPr>
          <w:rFonts w:ascii="Arial" w:hAnsi="Arial" w:cs="Arial"/>
          <w:bCs/>
          <w:sz w:val="22"/>
          <w:szCs w:val="22"/>
        </w:rPr>
      </w:pPr>
    </w:p>
    <w:p w14:paraId="6D129C49" w14:textId="1785BFDB" w:rsidR="0030284E" w:rsidRPr="00973792" w:rsidRDefault="0030284E" w:rsidP="00985938">
      <w:pPr>
        <w:pStyle w:val="Prrafodelista"/>
        <w:numPr>
          <w:ilvl w:val="0"/>
          <w:numId w:val="24"/>
        </w:numPr>
        <w:jc w:val="both"/>
        <w:rPr>
          <w:rFonts w:ascii="Arial" w:hAnsi="Arial" w:cs="Arial"/>
          <w:bCs/>
          <w:sz w:val="22"/>
          <w:szCs w:val="22"/>
        </w:rPr>
      </w:pPr>
      <w:r w:rsidRPr="00973792">
        <w:rPr>
          <w:rFonts w:ascii="Arial" w:hAnsi="Arial" w:cs="Arial"/>
          <w:bCs/>
          <w:sz w:val="22"/>
          <w:szCs w:val="22"/>
        </w:rPr>
        <w:lastRenderedPageBreak/>
        <w:t>El nuevo costo por financiamiento se aplicará a la obra pendiente de ejecutar, conforme al programa de ejecución convenido, a partir de la fecha en que debió entregarse el anticipo.</w:t>
      </w:r>
    </w:p>
    <w:p w14:paraId="7E0280B2" w14:textId="77777777" w:rsidR="0030284E" w:rsidRPr="00973792" w:rsidRDefault="0030284E" w:rsidP="0030284E">
      <w:pPr>
        <w:jc w:val="both"/>
        <w:rPr>
          <w:rFonts w:ascii="Arial" w:hAnsi="Arial" w:cs="Arial"/>
          <w:bCs/>
          <w:sz w:val="22"/>
          <w:szCs w:val="22"/>
        </w:rPr>
      </w:pPr>
    </w:p>
    <w:p w14:paraId="4BF1F124" w14:textId="7EC11C9A" w:rsidR="0030284E" w:rsidRPr="00985938" w:rsidRDefault="004123AE" w:rsidP="0030284E">
      <w:pPr>
        <w:jc w:val="both"/>
        <w:rPr>
          <w:rFonts w:ascii="Arial" w:hAnsi="Arial" w:cs="Arial"/>
          <w:b/>
          <w:sz w:val="22"/>
          <w:szCs w:val="22"/>
        </w:rPr>
      </w:pPr>
      <w:r w:rsidRPr="00973792">
        <w:rPr>
          <w:rFonts w:ascii="Arial" w:hAnsi="Arial" w:cs="Arial"/>
          <w:b/>
          <w:sz w:val="22"/>
          <w:szCs w:val="22"/>
        </w:rPr>
        <w:t xml:space="preserve">7.4 </w:t>
      </w:r>
      <w:r w:rsidR="0030284E" w:rsidRPr="00985938">
        <w:rPr>
          <w:rFonts w:ascii="Arial" w:hAnsi="Arial" w:cs="Arial"/>
          <w:b/>
          <w:sz w:val="22"/>
          <w:szCs w:val="22"/>
        </w:rPr>
        <w:t>Ajuste de costo por cargos adicionales.</w:t>
      </w:r>
    </w:p>
    <w:p w14:paraId="1BBCC6D3" w14:textId="77777777" w:rsidR="0030284E" w:rsidRPr="00973792" w:rsidRDefault="0030284E" w:rsidP="0030284E">
      <w:pPr>
        <w:jc w:val="both"/>
        <w:rPr>
          <w:rFonts w:ascii="Arial" w:hAnsi="Arial" w:cs="Arial"/>
          <w:bCs/>
          <w:sz w:val="22"/>
          <w:szCs w:val="22"/>
        </w:rPr>
      </w:pPr>
    </w:p>
    <w:p w14:paraId="67882F10" w14:textId="342450D7" w:rsidR="00B63A36" w:rsidRPr="00973792" w:rsidRDefault="0030284E" w:rsidP="0030284E">
      <w:pPr>
        <w:jc w:val="both"/>
        <w:rPr>
          <w:rFonts w:ascii="Arial" w:hAnsi="Arial" w:cs="Arial"/>
          <w:bCs/>
          <w:sz w:val="22"/>
          <w:szCs w:val="22"/>
        </w:rPr>
      </w:pPr>
      <w:r w:rsidRPr="00973792">
        <w:rPr>
          <w:rFonts w:ascii="Arial" w:hAnsi="Arial" w:cs="Arial"/>
          <w:bCs/>
          <w:sz w:val="22"/>
          <w:szCs w:val="22"/>
        </w:rPr>
        <w:t>Los cargos adicionales solamente serán ajustados cuando las disposiciones legales que les dieron origen establezcan un incremento o decremento para los mismos.</w:t>
      </w:r>
    </w:p>
    <w:bookmarkEnd w:id="15"/>
    <w:p w14:paraId="729660A9" w14:textId="46D280A1" w:rsidR="00B63A36" w:rsidRDefault="00B63A36" w:rsidP="00C41C90">
      <w:pPr>
        <w:jc w:val="both"/>
        <w:rPr>
          <w:rFonts w:ascii="Arial" w:hAnsi="Arial" w:cs="Arial"/>
          <w:bCs/>
          <w:sz w:val="22"/>
          <w:szCs w:val="22"/>
        </w:rPr>
      </w:pPr>
    </w:p>
    <w:p w14:paraId="7B225AE3" w14:textId="77777777" w:rsidR="006C7EA2" w:rsidRPr="00DC7628" w:rsidRDefault="006C7EA2" w:rsidP="006C7EA2">
      <w:pPr>
        <w:jc w:val="both"/>
        <w:rPr>
          <w:rFonts w:ascii="Arial" w:hAnsi="Arial" w:cs="Arial"/>
          <w:b/>
          <w:sz w:val="22"/>
          <w:szCs w:val="22"/>
        </w:rPr>
      </w:pPr>
      <w:bookmarkStart w:id="16" w:name="_Hlk43289355"/>
      <w:r w:rsidRPr="00F516C7">
        <w:rPr>
          <w:rFonts w:ascii="Arial" w:hAnsi="Arial" w:cs="Arial"/>
          <w:b/>
          <w:sz w:val="22"/>
          <w:szCs w:val="22"/>
          <w:highlight w:val="cyan"/>
        </w:rPr>
        <w:t>En caso de que la moneda no sea MXN</w:t>
      </w:r>
      <w:r w:rsidRPr="00DC7628">
        <w:rPr>
          <w:rFonts w:ascii="Arial" w:hAnsi="Arial" w:cs="Arial"/>
          <w:b/>
          <w:sz w:val="22"/>
          <w:szCs w:val="22"/>
        </w:rPr>
        <w:t xml:space="preserve"> </w:t>
      </w:r>
      <w:r w:rsidRPr="00F516C7">
        <w:rPr>
          <w:rFonts w:ascii="Arial" w:hAnsi="Arial" w:cs="Arial"/>
          <w:b/>
          <w:sz w:val="22"/>
          <w:szCs w:val="22"/>
        </w:rPr>
        <w:t xml:space="preserve">7.5 </w:t>
      </w:r>
      <w:r w:rsidRPr="00DC7628">
        <w:rPr>
          <w:rFonts w:ascii="Arial" w:hAnsi="Arial" w:cs="Arial"/>
          <w:b/>
          <w:sz w:val="22"/>
          <w:szCs w:val="22"/>
        </w:rPr>
        <w:t>Ajuste de costo por moneda extranjera.</w:t>
      </w:r>
    </w:p>
    <w:p w14:paraId="7005B65D" w14:textId="77777777" w:rsidR="006C7EA2" w:rsidRPr="00DC7628" w:rsidRDefault="006C7EA2" w:rsidP="006C7EA2">
      <w:pPr>
        <w:jc w:val="both"/>
        <w:rPr>
          <w:rFonts w:ascii="Arial" w:hAnsi="Arial" w:cs="Arial"/>
          <w:b/>
          <w:sz w:val="22"/>
          <w:szCs w:val="22"/>
        </w:rPr>
      </w:pPr>
    </w:p>
    <w:p w14:paraId="26321063" w14:textId="77777777" w:rsidR="006C7EA2" w:rsidRPr="00DC7628" w:rsidRDefault="006C7EA2" w:rsidP="006C7EA2">
      <w:pPr>
        <w:jc w:val="both"/>
        <w:rPr>
          <w:rFonts w:ascii="Arial" w:hAnsi="Arial" w:cs="Arial"/>
          <w:bCs/>
          <w:sz w:val="22"/>
          <w:szCs w:val="22"/>
        </w:rPr>
      </w:pPr>
      <w:r w:rsidRPr="00DC7628">
        <w:rPr>
          <w:rFonts w:ascii="Arial" w:hAnsi="Arial" w:cs="Arial"/>
          <w:bCs/>
          <w:sz w:val="22"/>
          <w:szCs w:val="22"/>
        </w:rPr>
        <w:t>Tratándose de contratos a precios unitarios o la parte de los contratos mixtos de la misma naturaleza que se celebren en moneda extranjera en términos de la fracción VI del artículo 31 de la LOPSRM, el mecanismo de ajuste de costos se sujetará a las siguientes reglas:</w:t>
      </w:r>
    </w:p>
    <w:p w14:paraId="69AB7084" w14:textId="77777777" w:rsidR="006C7EA2" w:rsidRPr="00DC7628" w:rsidRDefault="006C7EA2" w:rsidP="006C7EA2">
      <w:pPr>
        <w:jc w:val="both"/>
        <w:rPr>
          <w:rFonts w:ascii="Arial" w:hAnsi="Arial" w:cs="Arial"/>
          <w:bCs/>
          <w:sz w:val="22"/>
          <w:szCs w:val="22"/>
        </w:rPr>
      </w:pPr>
    </w:p>
    <w:p w14:paraId="71086DE3" w14:textId="77777777" w:rsidR="006C7EA2" w:rsidRPr="00F516C7" w:rsidRDefault="006C7EA2" w:rsidP="006C7EA2">
      <w:pPr>
        <w:pStyle w:val="Prrafodelista"/>
        <w:numPr>
          <w:ilvl w:val="0"/>
          <w:numId w:val="25"/>
        </w:numPr>
        <w:jc w:val="both"/>
        <w:rPr>
          <w:rFonts w:ascii="Arial" w:hAnsi="Arial" w:cs="Arial"/>
          <w:bCs/>
          <w:sz w:val="22"/>
          <w:szCs w:val="22"/>
        </w:rPr>
      </w:pPr>
      <w:r w:rsidRPr="00F516C7">
        <w:rPr>
          <w:rFonts w:ascii="Arial" w:hAnsi="Arial" w:cs="Arial"/>
          <w:bCs/>
          <w:sz w:val="22"/>
          <w:szCs w:val="22"/>
        </w:rPr>
        <w:t xml:space="preserve">El procedimiento de ajuste será el que establece el artículo 57, fracción XX de la LOPSRM. </w:t>
      </w:r>
    </w:p>
    <w:p w14:paraId="6B6C99EB" w14:textId="77777777" w:rsidR="006C7EA2" w:rsidRPr="00F516C7" w:rsidRDefault="006C7EA2" w:rsidP="006C7EA2">
      <w:pPr>
        <w:pStyle w:val="Prrafodelista"/>
        <w:numPr>
          <w:ilvl w:val="0"/>
          <w:numId w:val="25"/>
        </w:numPr>
        <w:jc w:val="both"/>
        <w:rPr>
          <w:rFonts w:ascii="Arial" w:hAnsi="Arial" w:cs="Arial"/>
          <w:bCs/>
          <w:sz w:val="22"/>
          <w:szCs w:val="22"/>
        </w:rPr>
      </w:pPr>
      <w:r w:rsidRPr="00F516C7">
        <w:rPr>
          <w:rFonts w:ascii="Arial" w:hAnsi="Arial" w:cs="Arial"/>
          <w:bCs/>
          <w:sz w:val="22"/>
          <w:szCs w:val="22"/>
        </w:rPr>
        <w:t>Tratándose de insumos y mano de obra nacionales deberá reconocerse el diferencial que resulte entre el índice del insumo o salario correspondiente a la mano de obra nacional y el tipo de cambio de la moneda extranjera que corresponda;</w:t>
      </w:r>
    </w:p>
    <w:p w14:paraId="4059C156" w14:textId="77777777" w:rsidR="006C7EA2" w:rsidRPr="00F516C7" w:rsidRDefault="006C7EA2" w:rsidP="006C7EA2">
      <w:pPr>
        <w:pStyle w:val="Prrafodelista"/>
        <w:numPr>
          <w:ilvl w:val="0"/>
          <w:numId w:val="25"/>
        </w:numPr>
        <w:jc w:val="both"/>
        <w:rPr>
          <w:rFonts w:ascii="Arial" w:hAnsi="Arial" w:cs="Arial"/>
          <w:bCs/>
          <w:sz w:val="22"/>
          <w:szCs w:val="22"/>
        </w:rPr>
      </w:pPr>
      <w:r w:rsidRPr="00F516C7">
        <w:rPr>
          <w:rFonts w:ascii="Arial" w:hAnsi="Arial" w:cs="Arial"/>
          <w:bCs/>
          <w:sz w:val="22"/>
          <w:szCs w:val="22"/>
        </w:rPr>
        <w:t>La revisión y ajuste podrá resultar en incremento o decremento en el importe total del contrato;</w:t>
      </w:r>
    </w:p>
    <w:p w14:paraId="4E5AC88C" w14:textId="65F29603" w:rsidR="006C7EA2" w:rsidRPr="00DC7628" w:rsidRDefault="006C7EA2" w:rsidP="006C7EA2">
      <w:pPr>
        <w:ind w:left="1416" w:hanging="1132"/>
        <w:jc w:val="both"/>
        <w:rPr>
          <w:rFonts w:ascii="Arial" w:hAnsi="Arial" w:cs="Arial"/>
          <w:bCs/>
          <w:sz w:val="22"/>
          <w:szCs w:val="22"/>
        </w:rPr>
      </w:pPr>
      <w:r w:rsidRPr="00DC7628">
        <w:rPr>
          <w:rFonts w:ascii="Arial" w:hAnsi="Arial" w:cs="Arial"/>
          <w:bCs/>
          <w:sz w:val="22"/>
          <w:szCs w:val="22"/>
        </w:rPr>
        <w:t xml:space="preserve">IV. La revisión del ajuste de los precios pactados se realizará de acuerdo con la periodicidad en que se publiquen los índices de las (mencionar publicaciones); asimismo, la solicitud de ajuste de costos por moneda extranjera se realizara en la siguientes la forma y términos </w:t>
      </w:r>
      <w:r w:rsidR="007E1B70" w:rsidRPr="007E1B70">
        <w:rPr>
          <w:rFonts w:ascii="Arial" w:hAnsi="Arial" w:cs="Arial"/>
          <w:b/>
          <w:sz w:val="36"/>
          <w:szCs w:val="36"/>
        </w:rPr>
        <w:t>54</w:t>
      </w:r>
      <w:r w:rsidRPr="007E1B70">
        <w:rPr>
          <w:rFonts w:ascii="Arial" w:hAnsi="Arial" w:cs="Arial"/>
          <w:bCs/>
          <w:sz w:val="22"/>
          <w:szCs w:val="22"/>
          <w:highlight w:val="magenta"/>
        </w:rPr>
        <w:t>xxxxxxxxx</w:t>
      </w:r>
      <w:r w:rsidRPr="001011BC">
        <w:rPr>
          <w:rFonts w:ascii="Arial" w:hAnsi="Arial" w:cs="Arial"/>
          <w:bCs/>
          <w:sz w:val="22"/>
          <w:szCs w:val="22"/>
          <w:highlight w:val="magenta"/>
        </w:rPr>
        <w:t xml:space="preserve"> y se emitirá la resolución que proceda</w:t>
      </w:r>
      <w:r w:rsidRPr="00DC7628">
        <w:rPr>
          <w:rFonts w:ascii="Arial" w:hAnsi="Arial" w:cs="Arial"/>
          <w:bCs/>
          <w:sz w:val="22"/>
          <w:szCs w:val="22"/>
        </w:rPr>
        <w:t>;</w:t>
      </w:r>
    </w:p>
    <w:p w14:paraId="0BCC8791" w14:textId="77777777" w:rsidR="006C7EA2" w:rsidRPr="00F516C7" w:rsidRDefault="006C7EA2" w:rsidP="006C7EA2">
      <w:pPr>
        <w:pStyle w:val="Prrafodelista"/>
        <w:numPr>
          <w:ilvl w:val="0"/>
          <w:numId w:val="25"/>
        </w:numPr>
        <w:jc w:val="both"/>
        <w:rPr>
          <w:rFonts w:ascii="Arial" w:hAnsi="Arial" w:cs="Arial"/>
          <w:bCs/>
          <w:sz w:val="22"/>
          <w:szCs w:val="22"/>
        </w:rPr>
      </w:pPr>
      <w:r w:rsidRPr="00F516C7">
        <w:rPr>
          <w:rFonts w:ascii="Arial" w:hAnsi="Arial" w:cs="Arial"/>
          <w:bCs/>
          <w:sz w:val="22"/>
          <w:szCs w:val="22"/>
        </w:rPr>
        <w:t>La fecha base o inicial que servirá para el cálculo de los ajustes de costos será la que corresponda al acto de presentación y apertura de proposiciones;</w:t>
      </w:r>
    </w:p>
    <w:p w14:paraId="40797DF2" w14:textId="77777777" w:rsidR="006C7EA2" w:rsidRPr="00F516C7" w:rsidRDefault="006C7EA2" w:rsidP="006C7EA2">
      <w:pPr>
        <w:pStyle w:val="Prrafodelista"/>
        <w:numPr>
          <w:ilvl w:val="0"/>
          <w:numId w:val="22"/>
        </w:numPr>
        <w:jc w:val="both"/>
        <w:rPr>
          <w:rFonts w:ascii="Arial" w:hAnsi="Arial" w:cs="Arial"/>
          <w:bCs/>
          <w:sz w:val="22"/>
          <w:szCs w:val="22"/>
        </w:rPr>
      </w:pPr>
      <w:r w:rsidRPr="00F516C7">
        <w:rPr>
          <w:rFonts w:ascii="Arial" w:hAnsi="Arial" w:cs="Arial"/>
          <w:bCs/>
          <w:sz w:val="22"/>
          <w:szCs w:val="22"/>
        </w:rPr>
        <w:t xml:space="preserve">El porcentaje máximo de ajuste será aplicado en la revisión que se realice y será el límite para el ajuste tanto </w:t>
      </w:r>
      <w:proofErr w:type="gramStart"/>
      <w:r w:rsidRPr="00F516C7">
        <w:rPr>
          <w:rFonts w:ascii="Arial" w:hAnsi="Arial" w:cs="Arial"/>
          <w:bCs/>
          <w:sz w:val="22"/>
          <w:szCs w:val="22"/>
        </w:rPr>
        <w:t>a la alza</w:t>
      </w:r>
      <w:proofErr w:type="gramEnd"/>
      <w:r w:rsidRPr="00F516C7">
        <w:rPr>
          <w:rFonts w:ascii="Arial" w:hAnsi="Arial" w:cs="Arial"/>
          <w:bCs/>
          <w:sz w:val="22"/>
          <w:szCs w:val="22"/>
        </w:rPr>
        <w:t xml:space="preserve"> como a la baja;</w:t>
      </w:r>
    </w:p>
    <w:p w14:paraId="0FE19691" w14:textId="77777777" w:rsidR="006C7EA2" w:rsidRPr="00DC7628" w:rsidRDefault="006C7EA2" w:rsidP="006C7EA2">
      <w:pPr>
        <w:pStyle w:val="Prrafodelista"/>
        <w:numPr>
          <w:ilvl w:val="0"/>
          <w:numId w:val="22"/>
        </w:numPr>
        <w:jc w:val="both"/>
        <w:rPr>
          <w:rFonts w:ascii="Arial" w:hAnsi="Arial" w:cs="Arial"/>
          <w:bCs/>
          <w:sz w:val="22"/>
          <w:szCs w:val="22"/>
        </w:rPr>
      </w:pPr>
      <w:r w:rsidRPr="00F516C7">
        <w:rPr>
          <w:rFonts w:ascii="Arial" w:hAnsi="Arial" w:cs="Arial"/>
          <w:bCs/>
          <w:sz w:val="22"/>
          <w:szCs w:val="22"/>
        </w:rPr>
        <w:t>El ajuste a reconocer será el que resulte menor entre la aplicación del mecanismo y el porcentaje máximo de ajuste a que se refiere la fracción anterior.</w:t>
      </w:r>
    </w:p>
    <w:bookmarkEnd w:id="16"/>
    <w:p w14:paraId="149D8C77" w14:textId="77777777" w:rsidR="006C7EA2" w:rsidRPr="00973792" w:rsidRDefault="006C7EA2" w:rsidP="00C41C90">
      <w:pPr>
        <w:jc w:val="both"/>
        <w:rPr>
          <w:rFonts w:ascii="Arial" w:hAnsi="Arial" w:cs="Arial"/>
          <w:bCs/>
          <w:sz w:val="22"/>
          <w:szCs w:val="22"/>
        </w:rPr>
      </w:pPr>
    </w:p>
    <w:p w14:paraId="58CFFCF4" w14:textId="29D90B10" w:rsidR="006F5A07" w:rsidRPr="00973792" w:rsidRDefault="00EA5105" w:rsidP="00C41C90">
      <w:pPr>
        <w:jc w:val="both"/>
        <w:rPr>
          <w:rFonts w:ascii="Arial" w:hAnsi="Arial" w:cs="Arial"/>
          <w:b/>
          <w:sz w:val="22"/>
          <w:szCs w:val="22"/>
        </w:rPr>
      </w:pPr>
      <w:r w:rsidRPr="00973792">
        <w:rPr>
          <w:rFonts w:ascii="Arial" w:hAnsi="Arial" w:cs="Arial"/>
          <w:b/>
          <w:sz w:val="22"/>
          <w:szCs w:val="22"/>
          <w:highlight w:val="yellow"/>
        </w:rPr>
        <w:t xml:space="preserve">OCTAVA. </w:t>
      </w:r>
      <w:r w:rsidR="00540AA9" w:rsidRPr="00973792">
        <w:rPr>
          <w:rFonts w:ascii="Arial" w:hAnsi="Arial" w:cs="Arial"/>
          <w:b/>
          <w:sz w:val="22"/>
          <w:szCs w:val="22"/>
          <w:highlight w:val="yellow"/>
        </w:rPr>
        <w:t xml:space="preserve">CANTIDADES Y </w:t>
      </w:r>
      <w:r w:rsidRPr="00973792">
        <w:rPr>
          <w:rFonts w:ascii="Arial" w:hAnsi="Arial" w:cs="Arial"/>
          <w:b/>
          <w:sz w:val="22"/>
          <w:szCs w:val="22"/>
          <w:highlight w:val="yellow"/>
        </w:rPr>
        <w:t xml:space="preserve">CONCEPTOS </w:t>
      </w:r>
      <w:r w:rsidR="00540AA9" w:rsidRPr="00973792">
        <w:rPr>
          <w:rFonts w:ascii="Arial" w:hAnsi="Arial" w:cs="Arial"/>
          <w:b/>
          <w:sz w:val="22"/>
          <w:szCs w:val="22"/>
          <w:highlight w:val="yellow"/>
        </w:rPr>
        <w:t>ADICIONALES</w:t>
      </w:r>
      <w:r w:rsidR="00540AA9" w:rsidRPr="00973792">
        <w:rPr>
          <w:rFonts w:ascii="Arial" w:hAnsi="Arial" w:cs="Arial"/>
          <w:b/>
          <w:sz w:val="22"/>
          <w:szCs w:val="22"/>
        </w:rPr>
        <w:t xml:space="preserve"> </w:t>
      </w:r>
    </w:p>
    <w:p w14:paraId="224F2E82" w14:textId="52B7EDFE" w:rsidR="006F5A07" w:rsidRPr="00973792" w:rsidRDefault="006F5A07" w:rsidP="00C41C90">
      <w:pPr>
        <w:jc w:val="both"/>
        <w:rPr>
          <w:rFonts w:ascii="Arial" w:hAnsi="Arial" w:cs="Arial"/>
          <w:b/>
          <w:sz w:val="22"/>
          <w:szCs w:val="22"/>
        </w:rPr>
      </w:pPr>
    </w:p>
    <w:p w14:paraId="75320F06" w14:textId="5DB32B35" w:rsidR="006F5A07" w:rsidRPr="00973792" w:rsidRDefault="00540AA9" w:rsidP="00C41C90">
      <w:pPr>
        <w:jc w:val="both"/>
        <w:rPr>
          <w:rFonts w:ascii="Arial" w:hAnsi="Arial" w:cs="Arial"/>
          <w:b/>
          <w:sz w:val="22"/>
          <w:szCs w:val="22"/>
        </w:rPr>
      </w:pPr>
      <w:r w:rsidRPr="00973792">
        <w:rPr>
          <w:rFonts w:ascii="Arial" w:hAnsi="Arial" w:cs="Arial"/>
          <w:bCs/>
          <w:sz w:val="22"/>
          <w:szCs w:val="22"/>
        </w:rPr>
        <w:t xml:space="preserve">Cuando durante la ejecución de los trabajos se requiera la realización de cantidades o conceptos de trabajo adicionales a los previstos originalmente, </w:t>
      </w:r>
      <w:r w:rsidR="00576DD0" w:rsidRPr="00973792">
        <w:rPr>
          <w:rFonts w:ascii="Arial" w:hAnsi="Arial" w:cs="Arial"/>
          <w:b/>
          <w:bCs/>
          <w:sz w:val="22"/>
          <w:szCs w:val="22"/>
        </w:rPr>
        <w:t>“LA DEPENDENCIA O ENTIDAD”</w:t>
      </w:r>
      <w:r w:rsidRPr="00973792">
        <w:rPr>
          <w:rFonts w:ascii="Arial" w:hAnsi="Arial" w:cs="Arial"/>
          <w:bCs/>
          <w:sz w:val="22"/>
          <w:szCs w:val="22"/>
        </w:rPr>
        <w:t xml:space="preserve"> podrá autorizar el pago de las estimaciones 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227BD640" w14:textId="77777777" w:rsidR="00AB78BE" w:rsidRPr="00973792" w:rsidRDefault="00AB78BE" w:rsidP="00C41C90">
      <w:pPr>
        <w:jc w:val="both"/>
        <w:rPr>
          <w:rFonts w:ascii="Arial" w:hAnsi="Arial" w:cs="Arial"/>
          <w:b/>
          <w:sz w:val="22"/>
          <w:szCs w:val="22"/>
        </w:rPr>
      </w:pPr>
    </w:p>
    <w:p w14:paraId="4EBAC9E1" w14:textId="7F0CA0A5" w:rsidR="00EA5105" w:rsidRPr="00973792" w:rsidRDefault="00EA5105" w:rsidP="00C41C90">
      <w:pPr>
        <w:jc w:val="both"/>
        <w:rPr>
          <w:rFonts w:ascii="Arial" w:hAnsi="Arial" w:cs="Arial"/>
          <w:b/>
          <w:sz w:val="22"/>
          <w:szCs w:val="22"/>
        </w:rPr>
      </w:pPr>
      <w:r w:rsidRPr="00973792">
        <w:rPr>
          <w:rFonts w:ascii="Arial" w:hAnsi="Arial" w:cs="Arial"/>
          <w:b/>
          <w:sz w:val="22"/>
          <w:szCs w:val="22"/>
          <w:highlight w:val="yellow"/>
        </w:rPr>
        <w:t>NOVENA. MODIFICACIONES AL CONTRATO</w:t>
      </w:r>
    </w:p>
    <w:p w14:paraId="02D52B31" w14:textId="46E6AE79" w:rsidR="00EA5105" w:rsidRPr="00973792" w:rsidRDefault="00EA5105" w:rsidP="00C41C90">
      <w:pPr>
        <w:jc w:val="both"/>
        <w:rPr>
          <w:rFonts w:ascii="Arial" w:hAnsi="Arial" w:cs="Arial"/>
          <w:b/>
          <w:sz w:val="22"/>
          <w:szCs w:val="22"/>
        </w:rPr>
      </w:pPr>
    </w:p>
    <w:p w14:paraId="5B8E662C" w14:textId="1A4F73F6" w:rsidR="00EA5105" w:rsidRPr="00973792" w:rsidRDefault="00EA5105" w:rsidP="00EA5105">
      <w:pPr>
        <w:jc w:val="both"/>
        <w:rPr>
          <w:rFonts w:ascii="Arial" w:hAnsi="Arial" w:cs="Arial"/>
          <w:sz w:val="22"/>
          <w:szCs w:val="22"/>
        </w:rPr>
      </w:pPr>
      <w:r w:rsidRPr="00973792">
        <w:rPr>
          <w:rFonts w:ascii="Arial" w:hAnsi="Arial" w:cs="Arial"/>
          <w:b/>
          <w:sz w:val="22"/>
          <w:szCs w:val="22"/>
        </w:rPr>
        <w:t>“LAS PARTES”</w:t>
      </w:r>
      <w:r w:rsidRPr="00973792">
        <w:rPr>
          <w:rFonts w:ascii="Arial" w:hAnsi="Arial" w:cs="Arial"/>
          <w:bCs/>
          <w:sz w:val="22"/>
          <w:szCs w:val="22"/>
        </w:rPr>
        <w:t xml:space="preserve"> acuerdan que </w:t>
      </w:r>
      <w:r w:rsidRPr="00973792">
        <w:rPr>
          <w:rFonts w:ascii="Arial" w:hAnsi="Arial" w:cs="Arial"/>
          <w:b/>
          <w:sz w:val="22"/>
          <w:szCs w:val="22"/>
        </w:rPr>
        <w:t>“LA DEPENDENCIA O ENTIDAD”</w:t>
      </w:r>
      <w:r w:rsidRPr="00973792">
        <w:rPr>
          <w:rFonts w:ascii="Arial" w:hAnsi="Arial" w:cs="Arial"/>
          <w:sz w:val="22"/>
          <w:szCs w:val="22"/>
        </w:rPr>
        <w:t xml:space="preserve"> podrá dentro de su </w:t>
      </w:r>
      <w:r w:rsidR="00D40D04" w:rsidRPr="00973792">
        <w:rPr>
          <w:rFonts w:ascii="Arial" w:hAnsi="Arial" w:cs="Arial"/>
          <w:sz w:val="22"/>
          <w:szCs w:val="22"/>
        </w:rPr>
        <w:t>p</w:t>
      </w:r>
      <w:r w:rsidRPr="00973792">
        <w:rPr>
          <w:rFonts w:ascii="Arial" w:hAnsi="Arial" w:cs="Arial"/>
          <w:sz w:val="22"/>
          <w:szCs w:val="22"/>
        </w:rPr>
        <w:t xml:space="preserve">resupuesto </w:t>
      </w:r>
      <w:r w:rsidR="00D40D04" w:rsidRPr="00973792">
        <w:rPr>
          <w:rFonts w:ascii="Arial" w:hAnsi="Arial" w:cs="Arial"/>
          <w:sz w:val="22"/>
          <w:szCs w:val="22"/>
        </w:rPr>
        <w:t>a</w:t>
      </w:r>
      <w:r w:rsidRPr="00973792">
        <w:rPr>
          <w:rFonts w:ascii="Arial" w:hAnsi="Arial" w:cs="Arial"/>
          <w:sz w:val="22"/>
          <w:szCs w:val="22"/>
        </w:rPr>
        <w:t>utorizado, bajo su responsabilidad y por razones fundadas y explícitas, modificar este Contrato en la parte correspondiente a l</w:t>
      </w:r>
      <w:r w:rsidR="00AB78BE" w:rsidRPr="00973792">
        <w:rPr>
          <w:rFonts w:ascii="Arial" w:hAnsi="Arial" w:cs="Arial"/>
          <w:sz w:val="22"/>
          <w:szCs w:val="22"/>
        </w:rPr>
        <w:t>o</w:t>
      </w:r>
      <w:r w:rsidRPr="00973792">
        <w:rPr>
          <w:rFonts w:ascii="Arial" w:hAnsi="Arial" w:cs="Arial"/>
          <w:sz w:val="22"/>
          <w:szCs w:val="22"/>
        </w:rPr>
        <w:t xml:space="preserve">s </w:t>
      </w:r>
      <w:r w:rsidR="00AB78BE" w:rsidRPr="00973792">
        <w:rPr>
          <w:rFonts w:ascii="Arial" w:hAnsi="Arial" w:cs="Arial"/>
          <w:bCs/>
          <w:sz w:val="22"/>
          <w:szCs w:val="22"/>
        </w:rPr>
        <w:t>trabajos</w:t>
      </w:r>
      <w:r w:rsidR="00AB78BE" w:rsidRPr="00973792">
        <w:rPr>
          <w:rFonts w:ascii="Arial" w:hAnsi="Arial" w:cs="Arial"/>
          <w:b/>
          <w:sz w:val="22"/>
          <w:szCs w:val="22"/>
        </w:rPr>
        <w:t xml:space="preserve"> </w:t>
      </w:r>
      <w:r w:rsidR="00D66692" w:rsidRPr="00973792">
        <w:rPr>
          <w:rFonts w:ascii="Arial" w:hAnsi="Arial" w:cs="Arial"/>
          <w:b/>
          <w:sz w:val="22"/>
          <w:szCs w:val="22"/>
        </w:rPr>
        <w:t xml:space="preserve">bajo la condición de pago a </w:t>
      </w:r>
      <w:r w:rsidRPr="00973792">
        <w:rPr>
          <w:rFonts w:ascii="Arial" w:hAnsi="Arial" w:cs="Arial"/>
          <w:b/>
          <w:sz w:val="22"/>
          <w:szCs w:val="22"/>
        </w:rPr>
        <w:t xml:space="preserve"> Precios </w:t>
      </w:r>
      <w:r w:rsidRPr="00973792">
        <w:rPr>
          <w:rFonts w:ascii="Arial" w:hAnsi="Arial" w:cs="Arial"/>
          <w:b/>
          <w:sz w:val="22"/>
          <w:szCs w:val="22"/>
        </w:rPr>
        <w:lastRenderedPageBreak/>
        <w:t>Unitarios</w:t>
      </w:r>
      <w:r w:rsidRPr="00973792">
        <w:rPr>
          <w:rFonts w:ascii="Arial" w:hAnsi="Arial" w:cs="Arial"/>
          <w:sz w:val="22"/>
          <w:szCs w:val="22"/>
        </w:rPr>
        <w:t xml:space="preserve">, mediante convenios celebrados en términos del artículo 59 de la </w:t>
      </w:r>
      <w:r w:rsidRPr="00973792">
        <w:rPr>
          <w:rFonts w:ascii="Arial" w:hAnsi="Arial" w:cs="Arial"/>
          <w:b/>
          <w:sz w:val="22"/>
          <w:szCs w:val="22"/>
        </w:rPr>
        <w:t>“LOPSRM”,</w:t>
      </w:r>
      <w:r w:rsidRPr="00973792">
        <w:rPr>
          <w:rFonts w:ascii="Arial" w:hAnsi="Arial" w:cs="Arial"/>
          <w:sz w:val="22"/>
          <w:szCs w:val="22"/>
        </w:rPr>
        <w:t xml:space="preserve"> siempre y cuando éstos, considerados conjunta o separadamente, no rebasen </w:t>
      </w:r>
      <w:bookmarkStart w:id="17" w:name="_Hlk44541105"/>
      <w:r w:rsidRPr="00973792">
        <w:rPr>
          <w:rFonts w:ascii="Arial" w:hAnsi="Arial" w:cs="Arial"/>
          <w:sz w:val="22"/>
          <w:szCs w:val="22"/>
        </w:rPr>
        <w:t xml:space="preserve">el </w:t>
      </w:r>
      <w:r w:rsidR="00D66692" w:rsidRPr="00973792">
        <w:rPr>
          <w:rFonts w:ascii="Arial" w:hAnsi="Arial" w:cs="Arial"/>
          <w:sz w:val="22"/>
          <w:szCs w:val="22"/>
        </w:rPr>
        <w:t>25%</w:t>
      </w:r>
      <w:r w:rsidRPr="00973792">
        <w:rPr>
          <w:rFonts w:ascii="Arial" w:hAnsi="Arial" w:cs="Arial"/>
          <w:sz w:val="22"/>
          <w:szCs w:val="22"/>
        </w:rPr>
        <w:t xml:space="preserve"> del Monto del Contrato o del Plazo </w:t>
      </w:r>
      <w:bookmarkEnd w:id="17"/>
      <w:r w:rsidRPr="00973792">
        <w:rPr>
          <w:rFonts w:ascii="Arial" w:hAnsi="Arial" w:cs="Arial"/>
          <w:sz w:val="22"/>
          <w:szCs w:val="22"/>
        </w:rPr>
        <w:t xml:space="preserve">de Ejecución pactado, ni, impliquen variaciones sustanciales al Proyecto Ejecutivo preparado por </w:t>
      </w:r>
      <w:r w:rsidRPr="00973792">
        <w:rPr>
          <w:rFonts w:ascii="Arial" w:hAnsi="Arial" w:cs="Arial"/>
          <w:b/>
          <w:sz w:val="22"/>
          <w:szCs w:val="22"/>
        </w:rPr>
        <w:t>“EL CONTRATISTA”</w:t>
      </w:r>
      <w:r w:rsidRPr="00973792">
        <w:rPr>
          <w:rFonts w:ascii="Arial" w:hAnsi="Arial" w:cs="Arial"/>
          <w:sz w:val="22"/>
          <w:szCs w:val="22"/>
        </w:rPr>
        <w:t xml:space="preserve">, ni se celebren para eludir en cualquier forma el cumplimiento de la </w:t>
      </w:r>
      <w:r w:rsidRPr="00973792">
        <w:rPr>
          <w:rFonts w:ascii="Arial" w:hAnsi="Arial" w:cs="Arial"/>
          <w:b/>
          <w:sz w:val="22"/>
          <w:szCs w:val="22"/>
        </w:rPr>
        <w:t>“LOPSRM”</w:t>
      </w:r>
      <w:r w:rsidRPr="00973792">
        <w:rPr>
          <w:rFonts w:ascii="Arial" w:hAnsi="Arial" w:cs="Arial"/>
          <w:sz w:val="22"/>
          <w:szCs w:val="22"/>
        </w:rPr>
        <w:t>.</w:t>
      </w:r>
    </w:p>
    <w:p w14:paraId="00F29A6D" w14:textId="77777777" w:rsidR="00EA5105" w:rsidRPr="00973792" w:rsidRDefault="00EA5105" w:rsidP="00EA5105">
      <w:pPr>
        <w:jc w:val="both"/>
        <w:rPr>
          <w:rFonts w:ascii="Arial" w:hAnsi="Arial" w:cs="Arial"/>
          <w:sz w:val="22"/>
          <w:szCs w:val="22"/>
        </w:rPr>
      </w:pPr>
    </w:p>
    <w:p w14:paraId="761B0569" w14:textId="5A8CDB8B" w:rsidR="00EA5105" w:rsidRPr="00973792" w:rsidRDefault="00EA5105" w:rsidP="00EA5105">
      <w:pPr>
        <w:jc w:val="both"/>
        <w:rPr>
          <w:rFonts w:ascii="Arial" w:hAnsi="Arial" w:cs="Arial"/>
          <w:sz w:val="22"/>
          <w:szCs w:val="22"/>
        </w:rPr>
      </w:pPr>
      <w:r w:rsidRPr="00973792">
        <w:rPr>
          <w:rFonts w:ascii="Arial" w:hAnsi="Arial" w:cs="Arial"/>
          <w:sz w:val="22"/>
          <w:szCs w:val="22"/>
        </w:rPr>
        <w:t xml:space="preserve">En términos del artículo 59 de la </w:t>
      </w:r>
      <w:r w:rsidRPr="00973792">
        <w:rPr>
          <w:rFonts w:ascii="Arial" w:hAnsi="Arial" w:cs="Arial"/>
          <w:b/>
          <w:sz w:val="22"/>
          <w:szCs w:val="22"/>
        </w:rPr>
        <w:t>“LOPSRM”</w:t>
      </w:r>
      <w:r w:rsidRPr="00973792">
        <w:rPr>
          <w:rFonts w:ascii="Arial" w:hAnsi="Arial" w:cs="Arial"/>
          <w:sz w:val="22"/>
          <w:szCs w:val="22"/>
        </w:rPr>
        <w:t>, si las modificaciones exceden el porcentaje indicado</w:t>
      </w:r>
      <w:r w:rsidR="000D73DB" w:rsidRPr="00973792">
        <w:rPr>
          <w:rFonts w:ascii="Arial" w:hAnsi="Arial" w:cs="Arial"/>
          <w:sz w:val="22"/>
          <w:szCs w:val="22"/>
        </w:rPr>
        <w:t>,</w:t>
      </w:r>
      <w:r w:rsidRPr="00973792">
        <w:rPr>
          <w:rFonts w:ascii="Arial" w:hAnsi="Arial" w:cs="Arial"/>
          <w:sz w:val="22"/>
          <w:szCs w:val="22"/>
        </w:rPr>
        <w:t xml:space="preserve"> pero no varían el objeto del proyecto, se podrán celebrar convenios adicionales respecto a las nuevas condiciones. Estos convenios deberán ser suscritos bajo responsabilidad del servidor público que haya firmado el Contrato o quien lo sustituyen el cargo. Dichas modificaciones no podrán, en modo alguno, afectar las condiciones que se refieren a la naturaleza y características esenciales del objeto de este Contrato, ni convenirse para eludir en cualquier forma el cumplimiento de la Ley.</w:t>
      </w:r>
    </w:p>
    <w:p w14:paraId="05AB87BB" w14:textId="77777777" w:rsidR="00EA5105" w:rsidRPr="00973792" w:rsidRDefault="00EA5105" w:rsidP="00EA5105">
      <w:pPr>
        <w:jc w:val="both"/>
        <w:rPr>
          <w:rFonts w:ascii="Arial" w:hAnsi="Arial" w:cs="Arial"/>
          <w:sz w:val="22"/>
          <w:szCs w:val="22"/>
        </w:rPr>
      </w:pPr>
    </w:p>
    <w:p w14:paraId="2082D63F" w14:textId="17A3C863" w:rsidR="00EA5105" w:rsidRPr="00973792" w:rsidRDefault="00EA5105" w:rsidP="00EA5105">
      <w:pPr>
        <w:jc w:val="both"/>
        <w:rPr>
          <w:rFonts w:ascii="Arial" w:hAnsi="Arial" w:cs="Arial"/>
          <w:sz w:val="22"/>
          <w:szCs w:val="22"/>
        </w:rPr>
      </w:pPr>
      <w:r w:rsidRPr="00973792">
        <w:rPr>
          <w:rFonts w:ascii="Arial" w:hAnsi="Arial" w:cs="Arial"/>
          <w:sz w:val="22"/>
          <w:szCs w:val="22"/>
        </w:rPr>
        <w:t>Las modificaciones a este Contrato podrán realizarse lo mismo en aumento que en reducción del Plazo de Ejecución o Monto del Contrato. Si se modifica el Plazo de Ejecución, los periodos se expresarán en Días, y la determinación del porcentaje de variación se hará con respecto del Plazo de Ejecución pactado en la CLÁUSULA CUARTA</w:t>
      </w:r>
      <w:r w:rsidRPr="00973792">
        <w:rPr>
          <w:rFonts w:ascii="Arial" w:hAnsi="Arial" w:cs="Arial"/>
          <w:color w:val="FF0000"/>
          <w:sz w:val="22"/>
          <w:szCs w:val="22"/>
        </w:rPr>
        <w:t xml:space="preserve"> </w:t>
      </w:r>
      <w:r w:rsidRPr="00973792">
        <w:rPr>
          <w:rFonts w:ascii="Arial" w:hAnsi="Arial" w:cs="Arial"/>
          <w:sz w:val="22"/>
          <w:szCs w:val="22"/>
        </w:rPr>
        <w:t>de este Contrato; en tanto que</w:t>
      </w:r>
      <w:r w:rsidR="000D73DB" w:rsidRPr="00973792">
        <w:rPr>
          <w:rFonts w:ascii="Arial" w:hAnsi="Arial" w:cs="Arial"/>
          <w:sz w:val="22"/>
          <w:szCs w:val="22"/>
        </w:rPr>
        <w:t>,</w:t>
      </w:r>
      <w:r w:rsidRPr="00973792">
        <w:rPr>
          <w:rFonts w:ascii="Arial" w:hAnsi="Arial" w:cs="Arial"/>
          <w:sz w:val="22"/>
          <w:szCs w:val="22"/>
        </w:rPr>
        <w:t xml:space="preserve"> si es al Monto del Contrato, la comparación será con base en el monto convenido en la CLÁUSULA TERCERA del Contrato. De conformidad con el artículo 102 del Reglamento, </w:t>
      </w:r>
      <w:r w:rsidRPr="00973792">
        <w:rPr>
          <w:rFonts w:ascii="Arial" w:hAnsi="Arial" w:cs="Arial"/>
          <w:b/>
          <w:sz w:val="22"/>
          <w:szCs w:val="22"/>
        </w:rPr>
        <w:t>“LA DEPENDENCIA O ENTIDAD”</w:t>
      </w:r>
      <w:r w:rsidRPr="00973792">
        <w:rPr>
          <w:rFonts w:ascii="Arial" w:hAnsi="Arial" w:cs="Arial"/>
          <w:sz w:val="22"/>
          <w:szCs w:val="22"/>
        </w:rPr>
        <w:t xml:space="preserve"> y </w:t>
      </w:r>
      <w:r w:rsidRPr="00973792">
        <w:rPr>
          <w:rFonts w:ascii="Arial" w:hAnsi="Arial" w:cs="Arial"/>
          <w:b/>
          <w:sz w:val="22"/>
          <w:szCs w:val="22"/>
        </w:rPr>
        <w:t>“EL CONTRATISTA”</w:t>
      </w:r>
      <w:r w:rsidRPr="00973792">
        <w:rPr>
          <w:rFonts w:ascii="Arial" w:hAnsi="Arial" w:cs="Arial"/>
          <w:sz w:val="22"/>
          <w:szCs w:val="22"/>
        </w:rPr>
        <w:t xml:space="preserve">, deberán revisar los </w:t>
      </w:r>
      <w:r w:rsidR="00224FC6" w:rsidRPr="00973792">
        <w:rPr>
          <w:rFonts w:ascii="Arial" w:hAnsi="Arial" w:cs="Arial"/>
          <w:sz w:val="22"/>
          <w:szCs w:val="22"/>
        </w:rPr>
        <w:t xml:space="preserve">costos </w:t>
      </w:r>
      <w:r w:rsidRPr="00973792">
        <w:rPr>
          <w:rFonts w:ascii="Arial" w:hAnsi="Arial" w:cs="Arial"/>
          <w:sz w:val="22"/>
          <w:szCs w:val="22"/>
        </w:rPr>
        <w:t xml:space="preserve">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w:t>
      </w:r>
      <w:r w:rsidR="00C6654F" w:rsidRPr="00973792">
        <w:rPr>
          <w:rFonts w:ascii="Arial" w:hAnsi="Arial" w:cs="Arial"/>
          <w:sz w:val="22"/>
          <w:szCs w:val="22"/>
        </w:rPr>
        <w:t xml:space="preserve">estimaciones </w:t>
      </w:r>
      <w:r w:rsidRPr="00973792">
        <w:rPr>
          <w:rFonts w:ascii="Arial" w:hAnsi="Arial" w:cs="Arial"/>
          <w:sz w:val="22"/>
          <w:szCs w:val="22"/>
        </w:rPr>
        <w:t>en que se generen o hayan generado.</w:t>
      </w:r>
    </w:p>
    <w:p w14:paraId="5661E309" w14:textId="77777777" w:rsidR="00EA5105" w:rsidRPr="00973792" w:rsidRDefault="00EA5105" w:rsidP="00EA5105">
      <w:pPr>
        <w:jc w:val="both"/>
        <w:rPr>
          <w:rFonts w:ascii="Arial" w:hAnsi="Arial" w:cs="Arial"/>
          <w:sz w:val="22"/>
          <w:szCs w:val="22"/>
        </w:rPr>
      </w:pPr>
    </w:p>
    <w:p w14:paraId="044FBA4C" w14:textId="55B7F35C" w:rsidR="00EA5105" w:rsidRPr="00973792" w:rsidRDefault="00EA5105" w:rsidP="00EA5105">
      <w:pPr>
        <w:jc w:val="both"/>
        <w:rPr>
          <w:rFonts w:ascii="Arial" w:hAnsi="Arial" w:cs="Arial"/>
          <w:sz w:val="22"/>
          <w:szCs w:val="22"/>
        </w:rPr>
      </w:pPr>
      <w:r w:rsidRPr="00973792">
        <w:rPr>
          <w:rFonts w:ascii="Arial" w:hAnsi="Arial" w:cs="Arial"/>
          <w:sz w:val="22"/>
          <w:szCs w:val="22"/>
        </w:rPr>
        <w:t xml:space="preserve">Las modificaciones al Plazo de Ejecución de </w:t>
      </w:r>
      <w:r w:rsidR="002B6C48" w:rsidRPr="00973792">
        <w:rPr>
          <w:rFonts w:ascii="Arial" w:hAnsi="Arial" w:cs="Arial"/>
          <w:sz w:val="22"/>
          <w:szCs w:val="22"/>
        </w:rPr>
        <w:t>los trabajos</w:t>
      </w:r>
      <w:r w:rsidRPr="00973792">
        <w:rPr>
          <w:rFonts w:ascii="Arial" w:hAnsi="Arial" w:cs="Arial"/>
          <w:b/>
          <w:sz w:val="22"/>
          <w:szCs w:val="22"/>
        </w:rPr>
        <w:t>,</w:t>
      </w:r>
      <w:r w:rsidRPr="00973792">
        <w:rPr>
          <w:rFonts w:ascii="Arial" w:hAnsi="Arial" w:cs="Arial"/>
          <w:sz w:val="22"/>
          <w:szCs w:val="22"/>
        </w:rPr>
        <w:t xml:space="preserve"> serán independientes a las modificaciones al Monto del Contrato, debiendo considerarse en forma separada, aun cuando para fines de su formalización puedan integrarse en un sólo documento, distinguiéndolos unos de otros, anexando la documentación que los soporte para efectos de pago</w:t>
      </w:r>
      <w:r w:rsidR="005F0B01" w:rsidRPr="00973792">
        <w:rPr>
          <w:rFonts w:ascii="Arial" w:hAnsi="Arial" w:cs="Arial"/>
          <w:sz w:val="22"/>
          <w:szCs w:val="22"/>
        </w:rPr>
        <w:t>.</w:t>
      </w:r>
    </w:p>
    <w:p w14:paraId="01AAA9EA" w14:textId="77777777" w:rsidR="00EA5105" w:rsidRPr="00973792" w:rsidRDefault="00EA5105" w:rsidP="00EA5105">
      <w:pPr>
        <w:jc w:val="both"/>
        <w:rPr>
          <w:rFonts w:ascii="Arial" w:hAnsi="Arial" w:cs="Arial"/>
          <w:sz w:val="22"/>
          <w:szCs w:val="22"/>
        </w:rPr>
      </w:pPr>
    </w:p>
    <w:p w14:paraId="0B45213F" w14:textId="7783C202" w:rsidR="00EA5105" w:rsidRPr="00973792" w:rsidRDefault="00EA5105" w:rsidP="00EA5105">
      <w:pPr>
        <w:jc w:val="both"/>
        <w:rPr>
          <w:rFonts w:ascii="Arial" w:hAnsi="Arial" w:cs="Arial"/>
          <w:sz w:val="22"/>
          <w:szCs w:val="22"/>
        </w:rPr>
      </w:pPr>
      <w:r w:rsidRPr="00973792">
        <w:rPr>
          <w:rFonts w:ascii="Arial" w:hAnsi="Arial" w:cs="Arial"/>
          <w:sz w:val="22"/>
          <w:szCs w:val="22"/>
        </w:rPr>
        <w:t xml:space="preserve">El residente de obra deberá sustentar el dictamen técnico que funde y motive las causas que originen la celebración de los convenios modificatorios o adicionales, según sea el caso, considerándose las estipulaciones que en los mismos se establezcan, parte de este Contrato, y obligatorios para </w:t>
      </w:r>
      <w:r w:rsidRPr="00973792">
        <w:rPr>
          <w:rFonts w:ascii="Arial" w:hAnsi="Arial" w:cs="Arial"/>
          <w:b/>
          <w:sz w:val="22"/>
          <w:szCs w:val="22"/>
        </w:rPr>
        <w:t>“EL CONTRATISTA”</w:t>
      </w:r>
      <w:r w:rsidRPr="00973792">
        <w:rPr>
          <w:rFonts w:ascii="Arial" w:hAnsi="Arial" w:cs="Arial"/>
          <w:sz w:val="22"/>
          <w:szCs w:val="22"/>
        </w:rPr>
        <w:t xml:space="preserve"> y </w:t>
      </w:r>
      <w:r w:rsidRPr="00973792">
        <w:rPr>
          <w:rFonts w:ascii="Arial" w:hAnsi="Arial" w:cs="Arial"/>
          <w:b/>
          <w:sz w:val="22"/>
          <w:szCs w:val="22"/>
        </w:rPr>
        <w:t>“LA DEPENDENCIA O ENTIDAD”</w:t>
      </w:r>
      <w:r w:rsidRPr="00973792">
        <w:rPr>
          <w:rFonts w:ascii="Arial" w:hAnsi="Arial" w:cs="Arial"/>
          <w:sz w:val="22"/>
          <w:szCs w:val="22"/>
        </w:rPr>
        <w:t>.</w:t>
      </w:r>
    </w:p>
    <w:p w14:paraId="14B6C2E3" w14:textId="1852F79B" w:rsidR="00540AA9" w:rsidRPr="00973792" w:rsidRDefault="00540AA9" w:rsidP="00EA5105">
      <w:pPr>
        <w:jc w:val="both"/>
        <w:rPr>
          <w:rFonts w:ascii="Arial" w:hAnsi="Arial" w:cs="Arial"/>
          <w:sz w:val="22"/>
          <w:szCs w:val="22"/>
        </w:rPr>
      </w:pPr>
    </w:p>
    <w:p w14:paraId="41F1BAFE" w14:textId="35102398" w:rsidR="00540AA9" w:rsidRPr="00973792" w:rsidRDefault="00540AA9" w:rsidP="00EA5105">
      <w:pPr>
        <w:jc w:val="both"/>
        <w:rPr>
          <w:rFonts w:ascii="Arial" w:hAnsi="Arial" w:cs="Arial"/>
          <w:sz w:val="22"/>
          <w:szCs w:val="22"/>
        </w:rPr>
      </w:pPr>
      <w:r w:rsidRPr="00973792">
        <w:rPr>
          <w:rFonts w:ascii="Arial" w:hAnsi="Arial" w:cs="Arial"/>
          <w:sz w:val="22"/>
          <w:szCs w:val="22"/>
        </w:rPr>
        <w:t xml:space="preserve">Una vez que se tengan determinadas las posibles modificaciones al contrato respectivo, la suscripción de los convenios será responsabilidad de la </w:t>
      </w:r>
      <w:r w:rsidR="00CB0ABF" w:rsidRPr="00973792">
        <w:rPr>
          <w:rFonts w:ascii="Arial" w:hAnsi="Arial" w:cs="Arial"/>
          <w:b/>
          <w:sz w:val="22"/>
          <w:szCs w:val="22"/>
        </w:rPr>
        <w:t>“LA DEPENDENCIA O ENTIDAD”</w:t>
      </w:r>
      <w:r w:rsidR="00892AB9" w:rsidRPr="00973792">
        <w:rPr>
          <w:rFonts w:ascii="Arial" w:hAnsi="Arial" w:cs="Arial"/>
          <w:sz w:val="22"/>
          <w:szCs w:val="22"/>
        </w:rPr>
        <w:t xml:space="preserve"> </w:t>
      </w:r>
      <w:r w:rsidRPr="00973792">
        <w:rPr>
          <w:rFonts w:ascii="Arial" w:hAnsi="Arial" w:cs="Arial"/>
          <w:sz w:val="22"/>
          <w:szCs w:val="22"/>
        </w:rPr>
        <w:t>de que se trate, misma que no deberá exceder de cuarenta y cinco días naturales, contados a partir de la mencionada determinación.</w:t>
      </w:r>
    </w:p>
    <w:p w14:paraId="761919F2" w14:textId="77777777" w:rsidR="00EA5105" w:rsidRPr="00973792" w:rsidRDefault="00EA5105" w:rsidP="00EA5105">
      <w:pPr>
        <w:jc w:val="both"/>
        <w:rPr>
          <w:rFonts w:ascii="Arial" w:hAnsi="Arial" w:cs="Arial"/>
          <w:sz w:val="22"/>
          <w:szCs w:val="22"/>
        </w:rPr>
      </w:pPr>
    </w:p>
    <w:p w14:paraId="3C054241" w14:textId="47324C4B" w:rsidR="00EA5105" w:rsidRPr="00973792" w:rsidRDefault="00EA5105" w:rsidP="00EA5105">
      <w:pPr>
        <w:jc w:val="both"/>
        <w:rPr>
          <w:rFonts w:ascii="Arial" w:hAnsi="Arial" w:cs="Arial"/>
          <w:sz w:val="22"/>
          <w:szCs w:val="22"/>
        </w:rPr>
      </w:pPr>
      <w:r w:rsidRPr="00973792">
        <w:rPr>
          <w:rFonts w:ascii="Arial" w:hAnsi="Arial" w:cs="Arial"/>
          <w:sz w:val="22"/>
          <w:szCs w:val="22"/>
        </w:rPr>
        <w:t xml:space="preserve">Cuando se realicen conceptos de trabajo al amparo de convenios en monto o en plazo, dichos conceptos se deberán considerar y administrar independientemente a los originalmente pactados en este Contrato, debiéndose formular </w:t>
      </w:r>
      <w:r w:rsidR="00892AB9" w:rsidRPr="00973792">
        <w:rPr>
          <w:rFonts w:ascii="Arial" w:hAnsi="Arial" w:cs="Arial"/>
          <w:sz w:val="22"/>
          <w:szCs w:val="22"/>
        </w:rPr>
        <w:t xml:space="preserve">estimaciones </w:t>
      </w:r>
      <w:r w:rsidRPr="00973792">
        <w:rPr>
          <w:rFonts w:ascii="Arial" w:hAnsi="Arial" w:cs="Arial"/>
          <w:sz w:val="22"/>
          <w:szCs w:val="22"/>
        </w:rPr>
        <w:t>específicas, a efecto de tener un control y seguimiento adecuado.</w:t>
      </w:r>
    </w:p>
    <w:p w14:paraId="1AC0303A" w14:textId="5A06EA80" w:rsidR="00EA5105" w:rsidRPr="00973792" w:rsidRDefault="00EA5105" w:rsidP="00C41C90">
      <w:pPr>
        <w:jc w:val="both"/>
        <w:rPr>
          <w:rFonts w:ascii="Arial" w:hAnsi="Arial" w:cs="Arial"/>
          <w:b/>
          <w:sz w:val="22"/>
          <w:szCs w:val="22"/>
        </w:rPr>
      </w:pPr>
    </w:p>
    <w:p w14:paraId="55F71140" w14:textId="1C6D8307" w:rsidR="00F95073" w:rsidRPr="00973792" w:rsidRDefault="007E1B70" w:rsidP="00C41C90">
      <w:pPr>
        <w:jc w:val="both"/>
        <w:rPr>
          <w:rFonts w:ascii="Arial" w:hAnsi="Arial" w:cs="Arial"/>
          <w:b/>
          <w:sz w:val="22"/>
          <w:szCs w:val="22"/>
        </w:rPr>
      </w:pPr>
      <w:bookmarkStart w:id="18" w:name="_Hlk44541129"/>
      <w:r w:rsidRPr="001011BC">
        <w:rPr>
          <w:rFonts w:ascii="Arial" w:hAnsi="Arial" w:cs="Arial"/>
          <w:b/>
          <w:sz w:val="22"/>
          <w:szCs w:val="22"/>
          <w:highlight w:val="cyan"/>
        </w:rPr>
        <w:t>Solo se muestra si se dará anticipos</w:t>
      </w:r>
      <w:r>
        <w:rPr>
          <w:rFonts w:ascii="Arial" w:hAnsi="Arial" w:cs="Arial"/>
          <w:b/>
          <w:sz w:val="22"/>
          <w:szCs w:val="22"/>
          <w:highlight w:val="yellow"/>
        </w:rPr>
        <w:t xml:space="preserve"> </w:t>
      </w:r>
      <w:bookmarkEnd w:id="18"/>
      <w:r w:rsidR="007D6E50" w:rsidRPr="00973792">
        <w:rPr>
          <w:rFonts w:ascii="Arial" w:hAnsi="Arial" w:cs="Arial"/>
          <w:b/>
          <w:sz w:val="22"/>
          <w:szCs w:val="22"/>
          <w:highlight w:val="yellow"/>
        </w:rPr>
        <w:t>DÉCIMA</w:t>
      </w:r>
      <w:r w:rsidR="00F95073" w:rsidRPr="00973792">
        <w:rPr>
          <w:rFonts w:ascii="Arial" w:hAnsi="Arial" w:cs="Arial"/>
          <w:b/>
          <w:sz w:val="22"/>
          <w:szCs w:val="22"/>
          <w:highlight w:val="yellow"/>
        </w:rPr>
        <w:t>. ANTICIPOS</w:t>
      </w:r>
      <w:r w:rsidR="004B4D25" w:rsidRPr="00973792">
        <w:rPr>
          <w:rFonts w:ascii="Arial" w:hAnsi="Arial" w:cs="Arial"/>
          <w:b/>
          <w:sz w:val="22"/>
          <w:szCs w:val="22"/>
          <w:highlight w:val="yellow"/>
        </w:rPr>
        <w:t xml:space="preserve"> </w:t>
      </w:r>
      <w:bookmarkStart w:id="19" w:name="_Hlk41387904"/>
      <w:r w:rsidR="004B4D25" w:rsidRPr="00973792">
        <w:rPr>
          <w:rFonts w:ascii="Arial" w:hAnsi="Arial" w:cs="Arial"/>
          <w:b/>
          <w:sz w:val="22"/>
          <w:szCs w:val="22"/>
          <w:highlight w:val="yellow"/>
        </w:rPr>
        <w:t>Y GARANTÍA DE ANTICIPO</w:t>
      </w:r>
      <w:bookmarkEnd w:id="19"/>
    </w:p>
    <w:p w14:paraId="3FF56442" w14:textId="77777777" w:rsidR="004D72CF" w:rsidRPr="00973792" w:rsidRDefault="004D72CF" w:rsidP="00C41C90">
      <w:pPr>
        <w:jc w:val="both"/>
        <w:rPr>
          <w:rFonts w:ascii="Arial" w:hAnsi="Arial" w:cs="Arial"/>
          <w:b/>
          <w:sz w:val="22"/>
          <w:szCs w:val="22"/>
        </w:rPr>
      </w:pPr>
    </w:p>
    <w:p w14:paraId="44763ABC" w14:textId="6FA5BD6C" w:rsidR="00ED511A" w:rsidRPr="00973792" w:rsidRDefault="00ED511A" w:rsidP="00ED511A">
      <w:pPr>
        <w:jc w:val="both"/>
        <w:rPr>
          <w:rFonts w:ascii="Arial" w:hAnsi="Arial" w:cs="Arial"/>
          <w:sz w:val="22"/>
          <w:szCs w:val="22"/>
        </w:rPr>
      </w:pPr>
      <w:r w:rsidRPr="00973792">
        <w:rPr>
          <w:rFonts w:ascii="Arial" w:hAnsi="Arial" w:cs="Arial"/>
          <w:b/>
          <w:sz w:val="22"/>
          <w:szCs w:val="22"/>
        </w:rPr>
        <w:t xml:space="preserve">“LA DEPENDENCIA O ENTIDAD” </w:t>
      </w:r>
      <w:r w:rsidRPr="00973792">
        <w:rPr>
          <w:rFonts w:ascii="Arial" w:hAnsi="Arial" w:cs="Arial"/>
          <w:sz w:val="22"/>
          <w:szCs w:val="22"/>
        </w:rPr>
        <w:t xml:space="preserve">otorgará a </w:t>
      </w:r>
      <w:r w:rsidRPr="00973792">
        <w:rPr>
          <w:rFonts w:ascii="Arial" w:hAnsi="Arial" w:cs="Arial"/>
          <w:b/>
          <w:sz w:val="22"/>
          <w:szCs w:val="22"/>
        </w:rPr>
        <w:t xml:space="preserve">“EL CONTRATISTA” </w:t>
      </w:r>
      <w:r w:rsidRPr="00973792">
        <w:rPr>
          <w:rFonts w:ascii="Arial" w:hAnsi="Arial" w:cs="Arial"/>
          <w:sz w:val="22"/>
          <w:szCs w:val="22"/>
        </w:rPr>
        <w:t xml:space="preserve">los anticipos en las fechas establecidas de acuerdo </w:t>
      </w:r>
      <w:r w:rsidR="000D73DB" w:rsidRPr="00973792">
        <w:rPr>
          <w:rFonts w:ascii="Arial" w:hAnsi="Arial" w:cs="Arial"/>
          <w:sz w:val="22"/>
          <w:szCs w:val="22"/>
        </w:rPr>
        <w:t xml:space="preserve">con </w:t>
      </w:r>
      <w:r w:rsidRPr="00973792">
        <w:rPr>
          <w:rFonts w:ascii="Arial" w:hAnsi="Arial" w:cs="Arial"/>
          <w:sz w:val="22"/>
          <w:szCs w:val="22"/>
        </w:rPr>
        <w:t>lo siguiente:</w:t>
      </w:r>
    </w:p>
    <w:p w14:paraId="06B805EF" w14:textId="77777777" w:rsidR="00ED511A" w:rsidRPr="00973792" w:rsidRDefault="00ED511A" w:rsidP="00ED511A">
      <w:pPr>
        <w:jc w:val="both"/>
        <w:rPr>
          <w:rFonts w:ascii="Arial" w:hAnsi="Arial" w:cs="Arial"/>
          <w:sz w:val="22"/>
          <w:szCs w:val="22"/>
        </w:rPr>
      </w:pPr>
    </w:p>
    <w:p w14:paraId="5CC847D0" w14:textId="577F9349" w:rsidR="00ED511A" w:rsidRPr="00973792" w:rsidRDefault="007E1B70" w:rsidP="00ED511A">
      <w:pPr>
        <w:jc w:val="center"/>
        <w:rPr>
          <w:rFonts w:ascii="Arial" w:hAnsi="Arial" w:cs="Arial"/>
          <w:sz w:val="22"/>
          <w:szCs w:val="22"/>
        </w:rPr>
      </w:pPr>
      <w:bookmarkStart w:id="20" w:name="_Hlk44541138"/>
      <w:r w:rsidRPr="00F516C7">
        <w:rPr>
          <w:rFonts w:ascii="Arial" w:hAnsi="Arial" w:cs="Arial"/>
          <w:b/>
          <w:sz w:val="36"/>
          <w:szCs w:val="36"/>
        </w:rPr>
        <w:t>5</w:t>
      </w:r>
      <w:r>
        <w:rPr>
          <w:rFonts w:ascii="Arial" w:hAnsi="Arial" w:cs="Arial"/>
          <w:b/>
          <w:sz w:val="36"/>
          <w:szCs w:val="36"/>
        </w:rPr>
        <w:t>5</w:t>
      </w:r>
      <w:bookmarkEnd w:id="20"/>
      <w:r w:rsidRPr="001011BC">
        <w:rPr>
          <w:rFonts w:ascii="Arial" w:hAnsi="Arial" w:cs="Arial"/>
          <w:sz w:val="22"/>
          <w:szCs w:val="22"/>
          <w:highlight w:val="lightGray"/>
        </w:rPr>
        <w:t xml:space="preserve"> </w:t>
      </w:r>
      <w:r w:rsidR="00ED511A" w:rsidRPr="001011BC">
        <w:rPr>
          <w:rFonts w:ascii="Arial" w:hAnsi="Arial" w:cs="Arial"/>
          <w:sz w:val="22"/>
          <w:szCs w:val="22"/>
          <w:highlight w:val="lightGray"/>
        </w:rPr>
        <w:t xml:space="preserve">[COLOCAR TABLA DE FECHAS Y MONTOS (ANTES Y </w:t>
      </w:r>
      <w:r w:rsidRPr="007E1B70">
        <w:rPr>
          <w:rFonts w:ascii="Arial" w:hAnsi="Arial" w:cs="Arial"/>
          <w:sz w:val="22"/>
          <w:szCs w:val="22"/>
          <w:highlight w:val="lightGray"/>
        </w:rPr>
        <w:t xml:space="preserve">DESPUÉS </w:t>
      </w:r>
      <w:r w:rsidR="00ED511A" w:rsidRPr="001011BC">
        <w:rPr>
          <w:rFonts w:ascii="Arial" w:hAnsi="Arial" w:cs="Arial"/>
          <w:sz w:val="22"/>
          <w:szCs w:val="22"/>
          <w:highlight w:val="lightGray"/>
        </w:rPr>
        <w:t>DE IMPUESTOS) DE CADA ANTICIPO ESTABLECIDO]</w:t>
      </w:r>
    </w:p>
    <w:p w14:paraId="0A77D3ED" w14:textId="77777777" w:rsidR="00ED511A" w:rsidRPr="00973792" w:rsidRDefault="00ED511A" w:rsidP="00ED511A">
      <w:pPr>
        <w:rPr>
          <w:rFonts w:ascii="Arial" w:hAnsi="Arial" w:cs="Arial"/>
          <w:sz w:val="22"/>
          <w:szCs w:val="22"/>
        </w:rPr>
      </w:pPr>
    </w:p>
    <w:p w14:paraId="532717A3" w14:textId="6B82B888" w:rsidR="004D72CF" w:rsidRPr="00973792" w:rsidRDefault="004D72CF" w:rsidP="00ED511A">
      <w:pPr>
        <w:jc w:val="both"/>
        <w:rPr>
          <w:rFonts w:ascii="Arial" w:hAnsi="Arial" w:cs="Arial"/>
          <w:sz w:val="22"/>
          <w:szCs w:val="22"/>
        </w:rPr>
      </w:pPr>
      <w:bookmarkStart w:id="21" w:name="_Hlk41387969"/>
      <w:r w:rsidRPr="00973792">
        <w:rPr>
          <w:rFonts w:ascii="Arial" w:hAnsi="Arial" w:cs="Arial"/>
          <w:sz w:val="22"/>
          <w:szCs w:val="22"/>
        </w:rPr>
        <w:t xml:space="preserve">El importe del anticipo concedido será puesto a disposición de </w:t>
      </w:r>
      <w:r w:rsidRPr="00973792">
        <w:rPr>
          <w:rFonts w:ascii="Arial" w:hAnsi="Arial" w:cs="Arial"/>
          <w:b/>
          <w:sz w:val="22"/>
          <w:szCs w:val="22"/>
        </w:rPr>
        <w:t>“EL CONTRATISTA”</w:t>
      </w:r>
      <w:r w:rsidRPr="00973792">
        <w:rPr>
          <w:rFonts w:ascii="Arial" w:hAnsi="Arial" w:cs="Arial"/>
          <w:sz w:val="22"/>
          <w:szCs w:val="22"/>
        </w:rPr>
        <w:t xml:space="preserve"> por </w:t>
      </w:r>
      <w:r w:rsidRPr="00973792">
        <w:rPr>
          <w:rFonts w:ascii="Arial" w:hAnsi="Arial" w:cs="Arial"/>
          <w:b/>
          <w:sz w:val="22"/>
          <w:szCs w:val="22"/>
        </w:rPr>
        <w:t>“LA DEPENDENCIA O ENTIDAD”</w:t>
      </w:r>
      <w:r w:rsidRPr="00973792">
        <w:rPr>
          <w:rFonts w:ascii="Arial" w:hAnsi="Arial" w:cs="Arial"/>
          <w:sz w:val="22"/>
          <w:szCs w:val="22"/>
        </w:rPr>
        <w:t xml:space="preserve"> con antelación a la fecha pactada para el inicio de los trabajos; el atraso en la entrega del anticipo será motivo para diferir en igual plazo el programa de ejecución pactado de conformidad con lo establecido en los artículos 50 de la </w:t>
      </w:r>
      <w:r w:rsidRPr="00973792">
        <w:rPr>
          <w:rFonts w:ascii="Arial" w:hAnsi="Arial" w:cs="Arial"/>
          <w:b/>
          <w:sz w:val="22"/>
          <w:szCs w:val="22"/>
        </w:rPr>
        <w:t>“LOPSRM”</w:t>
      </w:r>
      <w:r w:rsidRPr="00973792">
        <w:rPr>
          <w:rFonts w:ascii="Arial" w:hAnsi="Arial" w:cs="Arial"/>
          <w:sz w:val="22"/>
          <w:szCs w:val="22"/>
        </w:rPr>
        <w:t xml:space="preserve"> y 140 de su </w:t>
      </w:r>
      <w:r w:rsidR="00C5333B" w:rsidRPr="00973792">
        <w:rPr>
          <w:rFonts w:ascii="Arial" w:hAnsi="Arial" w:cs="Arial"/>
          <w:sz w:val="22"/>
          <w:szCs w:val="22"/>
        </w:rPr>
        <w:t>R</w:t>
      </w:r>
      <w:r w:rsidRPr="00973792">
        <w:rPr>
          <w:rFonts w:ascii="Arial" w:hAnsi="Arial" w:cs="Arial"/>
          <w:sz w:val="22"/>
          <w:szCs w:val="22"/>
        </w:rPr>
        <w:t>eglamento.</w:t>
      </w:r>
    </w:p>
    <w:p w14:paraId="504853D1" w14:textId="62DC17C0" w:rsidR="004D72CF" w:rsidRDefault="004D72CF" w:rsidP="00ED511A">
      <w:pPr>
        <w:jc w:val="both"/>
        <w:rPr>
          <w:rFonts w:ascii="Arial" w:hAnsi="Arial" w:cs="Arial"/>
          <w:sz w:val="22"/>
          <w:szCs w:val="22"/>
        </w:rPr>
      </w:pPr>
    </w:p>
    <w:p w14:paraId="30881E55" w14:textId="0C436B02" w:rsidR="001C1231" w:rsidRDefault="001C1231" w:rsidP="00ED511A">
      <w:pPr>
        <w:jc w:val="both"/>
        <w:rPr>
          <w:rFonts w:ascii="Arial" w:hAnsi="Arial" w:cs="Arial"/>
          <w:b/>
          <w:sz w:val="22"/>
          <w:szCs w:val="22"/>
        </w:rPr>
      </w:pPr>
      <w:bookmarkStart w:id="22" w:name="_Hlk55255494"/>
      <w:r w:rsidRPr="001011BC">
        <w:rPr>
          <w:rFonts w:ascii="Arial" w:hAnsi="Arial" w:cs="Arial"/>
          <w:b/>
          <w:sz w:val="22"/>
          <w:szCs w:val="22"/>
          <w:highlight w:val="cyan"/>
        </w:rPr>
        <w:t>Solo se muestra</w:t>
      </w:r>
      <w:r>
        <w:rPr>
          <w:rFonts w:ascii="Arial" w:hAnsi="Arial" w:cs="Arial"/>
          <w:b/>
          <w:sz w:val="22"/>
          <w:szCs w:val="22"/>
          <w:highlight w:val="cyan"/>
        </w:rPr>
        <w:t xml:space="preserve">n los siguientes 4 </w:t>
      </w:r>
      <w:proofErr w:type="spellStart"/>
      <w:r>
        <w:rPr>
          <w:rFonts w:ascii="Arial" w:hAnsi="Arial" w:cs="Arial"/>
          <w:b/>
          <w:sz w:val="22"/>
          <w:szCs w:val="22"/>
          <w:highlight w:val="cyan"/>
        </w:rPr>
        <w:t>parrafos</w:t>
      </w:r>
      <w:proofErr w:type="spellEnd"/>
      <w:r>
        <w:rPr>
          <w:rFonts w:ascii="Arial" w:hAnsi="Arial" w:cs="Arial"/>
          <w:b/>
          <w:sz w:val="22"/>
          <w:szCs w:val="22"/>
          <w:highlight w:val="cyan"/>
        </w:rPr>
        <w:t xml:space="preserve"> y tabla,</w:t>
      </w:r>
      <w:r w:rsidRPr="001011BC">
        <w:rPr>
          <w:rFonts w:ascii="Arial" w:hAnsi="Arial" w:cs="Arial"/>
          <w:b/>
          <w:sz w:val="22"/>
          <w:szCs w:val="22"/>
          <w:highlight w:val="cyan"/>
        </w:rPr>
        <w:t xml:space="preserve"> si se </w:t>
      </w:r>
      <w:r>
        <w:rPr>
          <w:rFonts w:ascii="Arial" w:hAnsi="Arial" w:cs="Arial"/>
          <w:b/>
          <w:sz w:val="22"/>
          <w:szCs w:val="22"/>
          <w:highlight w:val="cyan"/>
        </w:rPr>
        <w:t xml:space="preserve">solicita garantía de </w:t>
      </w:r>
      <w:r w:rsidRPr="001011BC">
        <w:rPr>
          <w:rFonts w:ascii="Arial" w:hAnsi="Arial" w:cs="Arial"/>
          <w:b/>
          <w:sz w:val="22"/>
          <w:szCs w:val="22"/>
          <w:highlight w:val="cyan"/>
        </w:rPr>
        <w:t>anticipo</w:t>
      </w:r>
    </w:p>
    <w:bookmarkEnd w:id="22"/>
    <w:p w14:paraId="4841896B" w14:textId="77777777" w:rsidR="001C1231" w:rsidRPr="00973792" w:rsidRDefault="001C1231" w:rsidP="00ED511A">
      <w:pPr>
        <w:jc w:val="both"/>
        <w:rPr>
          <w:rFonts w:ascii="Arial" w:hAnsi="Arial" w:cs="Arial"/>
          <w:sz w:val="22"/>
          <w:szCs w:val="22"/>
        </w:rPr>
      </w:pPr>
    </w:p>
    <w:p w14:paraId="3209EB03" w14:textId="62982703" w:rsidR="00ED511A" w:rsidRPr="00973792" w:rsidRDefault="00ED511A" w:rsidP="00ED511A">
      <w:pPr>
        <w:jc w:val="both"/>
        <w:rPr>
          <w:rFonts w:ascii="Arial" w:hAnsi="Arial" w:cs="Arial"/>
          <w:sz w:val="22"/>
          <w:szCs w:val="22"/>
        </w:rPr>
      </w:pPr>
      <w:r w:rsidRPr="00973792">
        <w:rPr>
          <w:rFonts w:ascii="Arial" w:hAnsi="Arial" w:cs="Arial"/>
          <w:sz w:val="22"/>
          <w:szCs w:val="22"/>
        </w:rPr>
        <w:t xml:space="preserve">Para que </w:t>
      </w:r>
      <w:r w:rsidRPr="00973792">
        <w:rPr>
          <w:rFonts w:ascii="Arial" w:hAnsi="Arial" w:cs="Arial"/>
          <w:b/>
          <w:sz w:val="22"/>
          <w:szCs w:val="22"/>
        </w:rPr>
        <w:t>“LA DEPENDENCIA O ENTIDAD”</w:t>
      </w:r>
      <w:r w:rsidRPr="00973792">
        <w:rPr>
          <w:rFonts w:ascii="Arial" w:hAnsi="Arial" w:cs="Arial"/>
          <w:sz w:val="22"/>
          <w:szCs w:val="22"/>
        </w:rPr>
        <w:t xml:space="preserve"> inicie los trámites para realizar el pago de los anticipos mencionados, previamente </w:t>
      </w:r>
      <w:r w:rsidRPr="00973792">
        <w:rPr>
          <w:rFonts w:ascii="Arial" w:hAnsi="Arial" w:cs="Arial"/>
          <w:b/>
          <w:sz w:val="22"/>
          <w:szCs w:val="22"/>
        </w:rPr>
        <w:t>“EL CONTRATISTA”</w:t>
      </w:r>
      <w:r w:rsidRPr="00973792">
        <w:rPr>
          <w:rFonts w:ascii="Arial" w:hAnsi="Arial" w:cs="Arial"/>
          <w:sz w:val="22"/>
          <w:szCs w:val="22"/>
        </w:rPr>
        <w:t xml:space="preserve"> deberá entregar a </w:t>
      </w:r>
      <w:r w:rsidRPr="00973792">
        <w:rPr>
          <w:rFonts w:ascii="Arial" w:hAnsi="Arial" w:cs="Arial"/>
          <w:b/>
          <w:sz w:val="22"/>
          <w:szCs w:val="22"/>
        </w:rPr>
        <w:t>“LA DEPENDENCIA O ENTIDAD”</w:t>
      </w:r>
      <w:r w:rsidRPr="00973792">
        <w:rPr>
          <w:rFonts w:ascii="Arial" w:hAnsi="Arial" w:cs="Arial"/>
          <w:sz w:val="22"/>
          <w:szCs w:val="22"/>
        </w:rPr>
        <w:t xml:space="preserve"> la(s) Garantía(s) de Anticipo</w:t>
      </w:r>
      <w:r w:rsidR="00AC5CC8" w:rsidRPr="00973792">
        <w:rPr>
          <w:rFonts w:ascii="Arial" w:hAnsi="Arial" w:cs="Arial"/>
          <w:sz w:val="22"/>
          <w:szCs w:val="22"/>
        </w:rPr>
        <w:t>.</w:t>
      </w:r>
      <w:r w:rsidRPr="00973792">
        <w:rPr>
          <w:rFonts w:ascii="Arial" w:hAnsi="Arial" w:cs="Arial"/>
          <w:sz w:val="22"/>
          <w:szCs w:val="22"/>
        </w:rPr>
        <w:t xml:space="preserve"> </w:t>
      </w:r>
    </w:p>
    <w:p w14:paraId="0241C8F8" w14:textId="30C780C6" w:rsidR="00AC5CC8" w:rsidRPr="00973792" w:rsidRDefault="00AC5CC8" w:rsidP="00ED511A">
      <w:pPr>
        <w:jc w:val="both"/>
        <w:rPr>
          <w:rFonts w:ascii="Arial" w:hAnsi="Arial" w:cs="Arial"/>
          <w:sz w:val="22"/>
          <w:szCs w:val="22"/>
        </w:rPr>
      </w:pPr>
    </w:p>
    <w:p w14:paraId="0FEF6D95" w14:textId="639FD97B" w:rsidR="00AC5CC8" w:rsidRPr="00973792" w:rsidRDefault="00AC5CC8" w:rsidP="00AC5CC8">
      <w:pPr>
        <w:jc w:val="both"/>
        <w:rPr>
          <w:rFonts w:ascii="Arial" w:hAnsi="Arial" w:cs="Arial"/>
          <w:sz w:val="22"/>
          <w:szCs w:val="22"/>
        </w:rPr>
      </w:pPr>
      <w:r w:rsidRPr="00973792">
        <w:rPr>
          <w:rFonts w:ascii="Arial" w:hAnsi="Arial" w:cs="Arial"/>
          <w:sz w:val="22"/>
          <w:szCs w:val="22"/>
        </w:rPr>
        <w:t xml:space="preserve">Para garantizar la correcta inversión de los anticipos, </w:t>
      </w:r>
      <w:r w:rsidRPr="00973792">
        <w:rPr>
          <w:rFonts w:ascii="Arial" w:hAnsi="Arial" w:cs="Arial"/>
          <w:b/>
          <w:sz w:val="22"/>
          <w:szCs w:val="22"/>
        </w:rPr>
        <w:t>“EL CONTRATISTA”</w:t>
      </w:r>
      <w:r w:rsidRPr="00973792">
        <w:rPr>
          <w:rFonts w:ascii="Arial" w:hAnsi="Arial" w:cs="Arial"/>
          <w:sz w:val="22"/>
          <w:szCs w:val="22"/>
        </w:rPr>
        <w:t xml:space="preserve"> entregará una Garantía por el anticipo a recibir. La fianza se deberá otorgar a favor de la </w:t>
      </w:r>
      <w:r w:rsidR="009B2051" w:rsidRPr="00F516C7">
        <w:rPr>
          <w:rFonts w:ascii="Arial" w:hAnsi="Arial" w:cs="Arial"/>
          <w:b/>
          <w:sz w:val="36"/>
          <w:szCs w:val="36"/>
        </w:rPr>
        <w:t>5</w:t>
      </w:r>
      <w:r w:rsidR="009B2051">
        <w:rPr>
          <w:rFonts w:ascii="Arial" w:hAnsi="Arial" w:cs="Arial"/>
          <w:b/>
          <w:sz w:val="36"/>
          <w:szCs w:val="36"/>
        </w:rPr>
        <w:t>6</w:t>
      </w:r>
      <w:r w:rsidRPr="009B2051">
        <w:rPr>
          <w:rFonts w:ascii="Arial" w:hAnsi="Arial" w:cs="Arial"/>
          <w:sz w:val="22"/>
          <w:szCs w:val="22"/>
          <w:highlight w:val="magenta"/>
        </w:rPr>
        <w:t>Tesorería de la Federación</w:t>
      </w:r>
      <w:r w:rsidRPr="007E1B70">
        <w:rPr>
          <w:rFonts w:ascii="Arial" w:hAnsi="Arial" w:cs="Arial"/>
          <w:sz w:val="22"/>
          <w:szCs w:val="22"/>
        </w:rPr>
        <w:t>,</w:t>
      </w:r>
      <w:r w:rsidRPr="00973792">
        <w:rPr>
          <w:rFonts w:ascii="Arial" w:hAnsi="Arial" w:cs="Arial"/>
          <w:sz w:val="22"/>
          <w:szCs w:val="22"/>
        </w:rPr>
        <w:t xml:space="preserve"> por el importe del monto total de cada anticipo que se le entregue a </w:t>
      </w:r>
      <w:r w:rsidRPr="00973792">
        <w:rPr>
          <w:rFonts w:ascii="Arial" w:hAnsi="Arial" w:cs="Arial"/>
          <w:b/>
          <w:sz w:val="22"/>
          <w:szCs w:val="22"/>
        </w:rPr>
        <w:t>“EL CONTRATISTA”</w:t>
      </w:r>
      <w:r w:rsidRPr="00973792">
        <w:rPr>
          <w:rFonts w:ascii="Arial" w:hAnsi="Arial" w:cs="Arial"/>
          <w:sz w:val="22"/>
          <w:szCs w:val="22"/>
        </w:rPr>
        <w:t xml:space="preserve">, más el I.V.A. La fianza estará vigente hasta la total amortización de los anticipos. La garantía de anticipos deberá entregarse a más tardar:  </w:t>
      </w:r>
    </w:p>
    <w:p w14:paraId="6F4B9942" w14:textId="77777777" w:rsidR="00AC5CC8" w:rsidRPr="00973792" w:rsidRDefault="00AC5CC8" w:rsidP="00AC5CC8">
      <w:pPr>
        <w:jc w:val="both"/>
        <w:rPr>
          <w:rFonts w:ascii="Arial" w:hAnsi="Arial" w:cs="Arial"/>
          <w:sz w:val="22"/>
          <w:szCs w:val="22"/>
        </w:rPr>
      </w:pPr>
    </w:p>
    <w:p w14:paraId="424378A8" w14:textId="1D5B4EA1" w:rsidR="00AC5CC8" w:rsidRPr="00973792" w:rsidRDefault="007E1B70" w:rsidP="00AC5CC8">
      <w:pPr>
        <w:jc w:val="center"/>
        <w:rPr>
          <w:rFonts w:ascii="Arial" w:hAnsi="Arial" w:cs="Arial"/>
          <w:sz w:val="22"/>
          <w:szCs w:val="22"/>
        </w:rPr>
      </w:pPr>
      <w:r w:rsidRPr="00F516C7">
        <w:rPr>
          <w:rFonts w:ascii="Arial" w:hAnsi="Arial" w:cs="Arial"/>
          <w:b/>
          <w:sz w:val="36"/>
          <w:szCs w:val="36"/>
        </w:rPr>
        <w:t>5</w:t>
      </w:r>
      <w:r w:rsidR="009B2051">
        <w:rPr>
          <w:rFonts w:ascii="Arial" w:hAnsi="Arial" w:cs="Arial"/>
          <w:b/>
          <w:sz w:val="36"/>
          <w:szCs w:val="36"/>
        </w:rPr>
        <w:t>7</w:t>
      </w:r>
      <w:r w:rsidRPr="001011BC">
        <w:rPr>
          <w:rFonts w:ascii="Arial" w:hAnsi="Arial" w:cs="Arial"/>
          <w:sz w:val="22"/>
          <w:szCs w:val="22"/>
          <w:highlight w:val="lightGray"/>
        </w:rPr>
        <w:t xml:space="preserve"> </w:t>
      </w:r>
      <w:r w:rsidR="00AC5CC8" w:rsidRPr="001011BC">
        <w:rPr>
          <w:rFonts w:ascii="Arial" w:hAnsi="Arial" w:cs="Arial"/>
          <w:sz w:val="22"/>
          <w:szCs w:val="22"/>
          <w:highlight w:val="lightGray"/>
        </w:rPr>
        <w:t>[COLOCAR TABLA DE FECHAS ENTREGA DE GARANTÍA</w:t>
      </w:r>
    </w:p>
    <w:tbl>
      <w:tblPr>
        <w:tblStyle w:val="Tablaconcuadrcula"/>
        <w:tblW w:w="0" w:type="auto"/>
        <w:tblLook w:val="04A0" w:firstRow="1" w:lastRow="0" w:firstColumn="1" w:lastColumn="0" w:noHBand="0" w:noVBand="1"/>
      </w:tblPr>
      <w:tblGrid>
        <w:gridCol w:w="4697"/>
        <w:gridCol w:w="4697"/>
      </w:tblGrid>
      <w:tr w:rsidR="00AC5CC8" w:rsidRPr="00973792" w14:paraId="49FE5814" w14:textId="77777777" w:rsidTr="004D48B7">
        <w:tc>
          <w:tcPr>
            <w:tcW w:w="4697" w:type="dxa"/>
          </w:tcPr>
          <w:p w14:paraId="31788C4A" w14:textId="77777777" w:rsidR="00AC5CC8" w:rsidRPr="00973792" w:rsidRDefault="00AC5CC8" w:rsidP="004D48B7">
            <w:pPr>
              <w:jc w:val="center"/>
              <w:rPr>
                <w:rFonts w:ascii="Arial" w:hAnsi="Arial" w:cs="Arial"/>
              </w:rPr>
            </w:pPr>
            <w:r w:rsidRPr="00973792">
              <w:rPr>
                <w:rFonts w:ascii="Arial" w:hAnsi="Arial" w:cs="Arial"/>
              </w:rPr>
              <w:t>#parcialidades en su caso</w:t>
            </w:r>
          </w:p>
        </w:tc>
        <w:tc>
          <w:tcPr>
            <w:tcW w:w="4697" w:type="dxa"/>
          </w:tcPr>
          <w:p w14:paraId="78AAC2C1" w14:textId="77777777" w:rsidR="00AC5CC8" w:rsidRPr="00973792" w:rsidRDefault="00AC5CC8" w:rsidP="004D48B7">
            <w:pPr>
              <w:jc w:val="center"/>
              <w:rPr>
                <w:rFonts w:ascii="Arial" w:hAnsi="Arial" w:cs="Arial"/>
              </w:rPr>
            </w:pPr>
            <w:r w:rsidRPr="00973792">
              <w:rPr>
                <w:rFonts w:ascii="Arial" w:hAnsi="Arial" w:cs="Arial"/>
              </w:rPr>
              <w:t>Fecha de entrega de garantía</w:t>
            </w:r>
          </w:p>
        </w:tc>
      </w:tr>
    </w:tbl>
    <w:p w14:paraId="70A40BFD" w14:textId="77777777" w:rsidR="00AC5CC8" w:rsidRPr="00973792" w:rsidRDefault="00AC5CC8" w:rsidP="00ED511A">
      <w:pPr>
        <w:jc w:val="both"/>
        <w:rPr>
          <w:rFonts w:ascii="Arial" w:hAnsi="Arial" w:cs="Arial"/>
          <w:sz w:val="22"/>
          <w:szCs w:val="22"/>
        </w:rPr>
      </w:pPr>
    </w:p>
    <w:p w14:paraId="557E3021" w14:textId="77777777" w:rsidR="00D7324A" w:rsidRPr="00973792" w:rsidRDefault="00D7324A" w:rsidP="00D7324A">
      <w:pPr>
        <w:jc w:val="both"/>
        <w:rPr>
          <w:rFonts w:ascii="Arial" w:hAnsi="Arial" w:cs="Arial"/>
          <w:sz w:val="22"/>
          <w:szCs w:val="22"/>
        </w:rPr>
      </w:pPr>
      <w:r w:rsidRPr="00973792">
        <w:rPr>
          <w:rFonts w:ascii="Arial" w:hAnsi="Arial" w:cs="Arial"/>
          <w:sz w:val="22"/>
          <w:szCs w:val="22"/>
        </w:rPr>
        <w:t>Esta Garantía del Anticipo subsistirá hasta que se haya amortizado totalmente los anticipos concedidos.</w:t>
      </w:r>
    </w:p>
    <w:p w14:paraId="650944E4" w14:textId="77777777" w:rsidR="00D7324A" w:rsidRPr="00973792" w:rsidRDefault="00D7324A" w:rsidP="00D7324A">
      <w:pPr>
        <w:jc w:val="both"/>
        <w:rPr>
          <w:rFonts w:ascii="Arial" w:hAnsi="Arial" w:cs="Arial"/>
          <w:sz w:val="22"/>
          <w:szCs w:val="22"/>
        </w:rPr>
      </w:pPr>
    </w:p>
    <w:p w14:paraId="2FA4D60A" w14:textId="10EE21DC" w:rsidR="00D7324A" w:rsidRPr="00973792" w:rsidRDefault="00D7324A" w:rsidP="00D7324A">
      <w:pPr>
        <w:jc w:val="both"/>
        <w:rPr>
          <w:rFonts w:ascii="Arial" w:hAnsi="Arial" w:cs="Arial"/>
          <w:sz w:val="22"/>
          <w:szCs w:val="22"/>
        </w:rPr>
      </w:pPr>
      <w:r w:rsidRPr="00973792">
        <w:rPr>
          <w:rFonts w:ascii="Arial" w:hAnsi="Arial" w:cs="Arial"/>
          <w:sz w:val="22"/>
          <w:szCs w:val="22"/>
        </w:rPr>
        <w:t xml:space="preserve">Si </w:t>
      </w:r>
      <w:r w:rsidRPr="00973792">
        <w:rPr>
          <w:rFonts w:ascii="Arial" w:hAnsi="Arial" w:cs="Arial"/>
          <w:b/>
          <w:sz w:val="22"/>
          <w:szCs w:val="22"/>
        </w:rPr>
        <w:t>“EL CONTRATISTA”</w:t>
      </w:r>
      <w:r w:rsidRPr="00973792">
        <w:rPr>
          <w:rFonts w:ascii="Arial" w:hAnsi="Arial" w:cs="Arial"/>
          <w:sz w:val="22"/>
          <w:szCs w:val="22"/>
        </w:rPr>
        <w:t xml:space="preserve"> no entrega la Garantía de Anticipos dentro del plazo señalado, </w:t>
      </w:r>
      <w:r w:rsidRPr="00973792">
        <w:rPr>
          <w:rFonts w:ascii="Arial" w:hAnsi="Arial" w:cs="Arial"/>
          <w:b/>
          <w:sz w:val="22"/>
          <w:szCs w:val="22"/>
        </w:rPr>
        <w:t>“EL CONTRATISTA”</w:t>
      </w:r>
      <w:r w:rsidRPr="00973792">
        <w:rPr>
          <w:rFonts w:ascii="Arial" w:hAnsi="Arial" w:cs="Arial"/>
          <w:sz w:val="22"/>
          <w:szCs w:val="22"/>
        </w:rPr>
        <w:t xml:space="preserve"> no tendrá derecho al diferimiento del inicio de la construcción de </w:t>
      </w:r>
      <w:r w:rsidR="002B6C48" w:rsidRPr="00973792">
        <w:rPr>
          <w:rFonts w:ascii="Arial" w:hAnsi="Arial" w:cs="Arial"/>
          <w:sz w:val="22"/>
          <w:szCs w:val="22"/>
        </w:rPr>
        <w:t>los trabajos</w:t>
      </w:r>
      <w:r w:rsidRPr="00973792">
        <w:rPr>
          <w:rFonts w:ascii="Arial" w:hAnsi="Arial" w:cs="Arial"/>
          <w:sz w:val="22"/>
          <w:szCs w:val="22"/>
        </w:rPr>
        <w:t xml:space="preserve"> a que se hace referencia en la CL</w:t>
      </w:r>
      <w:r w:rsidR="00FE48B0" w:rsidRPr="00973792">
        <w:rPr>
          <w:rFonts w:ascii="Arial" w:hAnsi="Arial" w:cs="Arial"/>
          <w:sz w:val="22"/>
          <w:szCs w:val="22"/>
        </w:rPr>
        <w:t>Á</w:t>
      </w:r>
      <w:r w:rsidRPr="00973792">
        <w:rPr>
          <w:rFonts w:ascii="Arial" w:hAnsi="Arial" w:cs="Arial"/>
          <w:sz w:val="22"/>
          <w:szCs w:val="22"/>
        </w:rPr>
        <w:t>USULA CUARTA del Presente Contrato.</w:t>
      </w:r>
    </w:p>
    <w:p w14:paraId="54E6EF46" w14:textId="5B16C82F" w:rsidR="00D7324A" w:rsidRPr="0091707F" w:rsidRDefault="005E1D13" w:rsidP="00ED511A">
      <w:pPr>
        <w:jc w:val="both"/>
        <w:rPr>
          <w:rFonts w:ascii="Arial" w:hAnsi="Arial" w:cs="Arial"/>
          <w:b/>
          <w:bCs/>
          <w:sz w:val="22"/>
          <w:szCs w:val="22"/>
        </w:rPr>
      </w:pPr>
      <w:bookmarkStart w:id="23" w:name="_Hlk55255518"/>
      <w:r w:rsidRPr="0091707F">
        <w:rPr>
          <w:rFonts w:ascii="Arial" w:hAnsi="Arial" w:cs="Arial"/>
          <w:b/>
          <w:bCs/>
          <w:sz w:val="22"/>
          <w:szCs w:val="22"/>
          <w:highlight w:val="cyan"/>
        </w:rPr>
        <w:t>Termina sección variable de garantía de anticipo</w:t>
      </w:r>
    </w:p>
    <w:bookmarkEnd w:id="23"/>
    <w:p w14:paraId="760E88CC" w14:textId="77777777" w:rsidR="005E1D13" w:rsidRPr="00973792" w:rsidRDefault="005E1D13" w:rsidP="00ED511A">
      <w:pPr>
        <w:jc w:val="both"/>
        <w:rPr>
          <w:rFonts w:ascii="Arial" w:hAnsi="Arial" w:cs="Arial"/>
          <w:sz w:val="22"/>
          <w:szCs w:val="22"/>
        </w:rPr>
      </w:pPr>
    </w:p>
    <w:p w14:paraId="593C7F24" w14:textId="2C3EF69A" w:rsidR="00ED511A" w:rsidRPr="00973792" w:rsidRDefault="00ED511A" w:rsidP="00ED511A">
      <w:pPr>
        <w:jc w:val="both"/>
        <w:rPr>
          <w:rFonts w:ascii="Arial" w:hAnsi="Arial" w:cs="Arial"/>
          <w:sz w:val="22"/>
          <w:szCs w:val="22"/>
        </w:rPr>
      </w:pPr>
      <w:r w:rsidRPr="00973792">
        <w:rPr>
          <w:rFonts w:ascii="Arial" w:hAnsi="Arial" w:cs="Arial"/>
          <w:sz w:val="22"/>
          <w:szCs w:val="22"/>
        </w:rPr>
        <w:t xml:space="preserve">El otorgamiento y amortización de los anticipos se sujetará al procedimiento establecido en el artículo 138 y 143 </w:t>
      </w:r>
      <w:r w:rsidR="00C75CD3" w:rsidRPr="00973792">
        <w:rPr>
          <w:rFonts w:ascii="Arial" w:hAnsi="Arial" w:cs="Arial"/>
          <w:sz w:val="22"/>
          <w:szCs w:val="22"/>
        </w:rPr>
        <w:t xml:space="preserve">del </w:t>
      </w:r>
      <w:r w:rsidR="00893863" w:rsidRPr="00973792">
        <w:rPr>
          <w:rFonts w:ascii="Arial" w:hAnsi="Arial" w:cs="Arial"/>
          <w:b/>
          <w:bCs/>
          <w:sz w:val="22"/>
          <w:szCs w:val="22"/>
        </w:rPr>
        <w:t>“</w:t>
      </w:r>
      <w:r w:rsidR="00C75CD3" w:rsidRPr="00973792">
        <w:rPr>
          <w:rFonts w:ascii="Arial" w:hAnsi="Arial" w:cs="Arial"/>
          <w:b/>
          <w:bCs/>
          <w:sz w:val="22"/>
          <w:szCs w:val="22"/>
        </w:rPr>
        <w:t>RLOPSRM</w:t>
      </w:r>
      <w:r w:rsidR="00893863" w:rsidRPr="00973792">
        <w:rPr>
          <w:rFonts w:ascii="Arial" w:hAnsi="Arial" w:cs="Arial"/>
          <w:b/>
          <w:bCs/>
          <w:sz w:val="22"/>
          <w:szCs w:val="22"/>
        </w:rPr>
        <w:t>”</w:t>
      </w:r>
      <w:r w:rsidRPr="00973792">
        <w:rPr>
          <w:rFonts w:ascii="Arial" w:hAnsi="Arial" w:cs="Arial"/>
          <w:b/>
          <w:sz w:val="22"/>
          <w:szCs w:val="22"/>
        </w:rPr>
        <w:t xml:space="preserve"> </w:t>
      </w:r>
      <w:r w:rsidRPr="00973792">
        <w:rPr>
          <w:rFonts w:ascii="Arial" w:hAnsi="Arial" w:cs="Arial"/>
          <w:sz w:val="22"/>
          <w:szCs w:val="22"/>
        </w:rPr>
        <w:t>y demás normas complementarias y a las estipulaciones de este contrato.</w:t>
      </w:r>
    </w:p>
    <w:p w14:paraId="00E66E22" w14:textId="77777777" w:rsidR="00ED511A" w:rsidRPr="00973792" w:rsidRDefault="00ED511A" w:rsidP="00ED511A">
      <w:pPr>
        <w:jc w:val="both"/>
        <w:rPr>
          <w:rFonts w:ascii="Arial" w:hAnsi="Arial" w:cs="Arial"/>
          <w:sz w:val="22"/>
          <w:szCs w:val="22"/>
        </w:rPr>
      </w:pPr>
    </w:p>
    <w:p w14:paraId="231BD0F7" w14:textId="3F9C1505" w:rsidR="00ED511A" w:rsidRPr="00973792" w:rsidRDefault="004D72CF" w:rsidP="00ED511A">
      <w:pPr>
        <w:jc w:val="both"/>
        <w:rPr>
          <w:rFonts w:ascii="Arial" w:hAnsi="Arial" w:cs="Arial"/>
          <w:sz w:val="22"/>
          <w:szCs w:val="22"/>
        </w:rPr>
      </w:pPr>
      <w:r w:rsidRPr="00973792">
        <w:rPr>
          <w:rFonts w:ascii="Arial" w:hAnsi="Arial" w:cs="Arial"/>
          <w:sz w:val="22"/>
          <w:szCs w:val="22"/>
        </w:rPr>
        <w:t>L</w:t>
      </w:r>
      <w:r w:rsidR="00ED511A" w:rsidRPr="00973792">
        <w:rPr>
          <w:rFonts w:ascii="Arial" w:hAnsi="Arial" w:cs="Arial"/>
          <w:sz w:val="22"/>
          <w:szCs w:val="22"/>
        </w:rPr>
        <w:t xml:space="preserve">a amortización de los anticipos se hará proporcionalmente con cargo a cada una de las estimaciones por los trabajos prestados que formule </w:t>
      </w:r>
      <w:r w:rsidR="00ED511A" w:rsidRPr="00973792">
        <w:rPr>
          <w:rFonts w:ascii="Arial" w:hAnsi="Arial" w:cs="Arial"/>
          <w:b/>
          <w:sz w:val="22"/>
          <w:szCs w:val="22"/>
        </w:rPr>
        <w:t>“EL CONTRATISTA”</w:t>
      </w:r>
      <w:r w:rsidR="00ED511A" w:rsidRPr="00973792">
        <w:rPr>
          <w:rFonts w:ascii="Arial" w:hAnsi="Arial" w:cs="Arial"/>
          <w:sz w:val="22"/>
          <w:szCs w:val="22"/>
        </w:rPr>
        <w:t xml:space="preserve">, </w:t>
      </w:r>
      <w:r w:rsidR="00854D93" w:rsidRPr="00973792">
        <w:rPr>
          <w:rFonts w:ascii="Arial" w:hAnsi="Arial" w:cs="Arial"/>
          <w:sz w:val="22"/>
          <w:szCs w:val="22"/>
        </w:rPr>
        <w:t>debiendo</w:t>
      </w:r>
      <w:r w:rsidR="00ED511A" w:rsidRPr="00973792">
        <w:rPr>
          <w:rFonts w:ascii="Arial" w:hAnsi="Arial" w:cs="Arial"/>
          <w:sz w:val="22"/>
          <w:szCs w:val="22"/>
        </w:rPr>
        <w:t xml:space="preserve"> amortizar </w:t>
      </w:r>
      <w:r w:rsidR="00854D93" w:rsidRPr="00973792">
        <w:rPr>
          <w:rFonts w:ascii="Arial" w:hAnsi="Arial" w:cs="Arial"/>
          <w:sz w:val="22"/>
          <w:szCs w:val="22"/>
        </w:rPr>
        <w:t xml:space="preserve">el total del anticipo </w:t>
      </w:r>
      <w:r w:rsidR="00ED511A" w:rsidRPr="00973792">
        <w:rPr>
          <w:rFonts w:ascii="Arial" w:hAnsi="Arial" w:cs="Arial"/>
          <w:sz w:val="22"/>
          <w:szCs w:val="22"/>
        </w:rPr>
        <w:t>en la estimación</w:t>
      </w:r>
      <w:r w:rsidRPr="00973792">
        <w:rPr>
          <w:rFonts w:ascii="Arial" w:hAnsi="Arial" w:cs="Arial"/>
          <w:sz w:val="22"/>
          <w:szCs w:val="22"/>
        </w:rPr>
        <w:t xml:space="preserve"> final</w:t>
      </w:r>
      <w:r w:rsidR="00ED511A" w:rsidRPr="00973792">
        <w:rPr>
          <w:rFonts w:ascii="Arial" w:hAnsi="Arial" w:cs="Arial"/>
          <w:sz w:val="22"/>
          <w:szCs w:val="22"/>
        </w:rPr>
        <w:t>.</w:t>
      </w:r>
    </w:p>
    <w:p w14:paraId="7D2C5990" w14:textId="77777777" w:rsidR="00ED511A" w:rsidRPr="00973792" w:rsidRDefault="00ED511A" w:rsidP="00ED511A">
      <w:pPr>
        <w:jc w:val="both"/>
        <w:rPr>
          <w:rFonts w:ascii="Arial" w:hAnsi="Arial" w:cs="Arial"/>
          <w:sz w:val="22"/>
          <w:szCs w:val="22"/>
        </w:rPr>
      </w:pPr>
    </w:p>
    <w:p w14:paraId="2974D9BE" w14:textId="19F08EF4" w:rsidR="00ED511A" w:rsidRPr="00973792" w:rsidRDefault="00ED511A" w:rsidP="00ED511A">
      <w:pPr>
        <w:jc w:val="both"/>
        <w:rPr>
          <w:rFonts w:ascii="Arial" w:hAnsi="Arial" w:cs="Arial"/>
          <w:sz w:val="22"/>
          <w:szCs w:val="22"/>
        </w:rPr>
      </w:pPr>
      <w:r w:rsidRPr="00973792">
        <w:rPr>
          <w:rFonts w:ascii="Arial" w:hAnsi="Arial" w:cs="Arial"/>
          <w:b/>
          <w:sz w:val="22"/>
          <w:szCs w:val="22"/>
        </w:rPr>
        <w:t>“EL CONTRATISTA”</w:t>
      </w:r>
      <w:r w:rsidRPr="00973792">
        <w:rPr>
          <w:rFonts w:ascii="Arial" w:hAnsi="Arial" w:cs="Arial"/>
          <w:sz w:val="22"/>
          <w:szCs w:val="22"/>
        </w:rPr>
        <w:t xml:space="preserve"> se obliga a reintegrar a </w:t>
      </w:r>
      <w:r w:rsidRPr="00973792">
        <w:rPr>
          <w:rFonts w:ascii="Arial" w:hAnsi="Arial" w:cs="Arial"/>
          <w:b/>
          <w:sz w:val="22"/>
          <w:szCs w:val="22"/>
        </w:rPr>
        <w:t>“LA DEPENDENCIA O ENTIDAD”</w:t>
      </w:r>
      <w:r w:rsidRPr="00973792">
        <w:rPr>
          <w:rFonts w:ascii="Arial" w:hAnsi="Arial" w:cs="Arial"/>
          <w:sz w:val="22"/>
          <w:szCs w:val="22"/>
        </w:rPr>
        <w:t xml:space="preserve"> en un plazo de </w:t>
      </w:r>
      <w:r w:rsidR="007E1B70" w:rsidRPr="00F516C7">
        <w:rPr>
          <w:rFonts w:ascii="Arial" w:hAnsi="Arial" w:cs="Arial"/>
          <w:b/>
          <w:sz w:val="36"/>
          <w:szCs w:val="36"/>
        </w:rPr>
        <w:t>5</w:t>
      </w:r>
      <w:r w:rsidR="009B2051">
        <w:rPr>
          <w:rFonts w:ascii="Arial" w:hAnsi="Arial" w:cs="Arial"/>
          <w:b/>
          <w:sz w:val="36"/>
          <w:szCs w:val="36"/>
        </w:rPr>
        <w:t>8</w:t>
      </w:r>
      <w:r w:rsidR="007E1B70" w:rsidRPr="00973792">
        <w:rPr>
          <w:rFonts w:ascii="Arial" w:hAnsi="Arial" w:cs="Arial"/>
          <w:sz w:val="22"/>
          <w:szCs w:val="22"/>
          <w:highlight w:val="magenta"/>
        </w:rPr>
        <w:t xml:space="preserve"> </w:t>
      </w:r>
      <w:r w:rsidRPr="00973792">
        <w:rPr>
          <w:rFonts w:ascii="Arial" w:hAnsi="Arial" w:cs="Arial"/>
          <w:sz w:val="22"/>
          <w:szCs w:val="22"/>
          <w:highlight w:val="magenta"/>
        </w:rPr>
        <w:t>(colocar plazo en días)</w:t>
      </w:r>
      <w:r w:rsidRPr="00973792">
        <w:rPr>
          <w:rFonts w:ascii="Arial" w:hAnsi="Arial" w:cs="Arial"/>
          <w:sz w:val="22"/>
          <w:szCs w:val="22"/>
        </w:rPr>
        <w:t xml:space="preserve"> días naturales, el importe de los anticipos otorgados que no hayan sido amortizados </w:t>
      </w:r>
      <w:r w:rsidR="004D72CF" w:rsidRPr="00973792">
        <w:rPr>
          <w:rFonts w:ascii="Arial" w:hAnsi="Arial" w:cs="Arial"/>
          <w:sz w:val="22"/>
          <w:szCs w:val="22"/>
        </w:rPr>
        <w:t xml:space="preserve">a partir de la determinación de la estimación final y el finiquito de obra, en caso de no obtenerse el reintegro, </w:t>
      </w:r>
      <w:r w:rsidR="00CB0ABF" w:rsidRPr="00973792">
        <w:rPr>
          <w:rFonts w:ascii="Arial" w:hAnsi="Arial" w:cs="Arial"/>
          <w:b/>
          <w:sz w:val="22"/>
          <w:szCs w:val="22"/>
        </w:rPr>
        <w:t>“LA DEPENDENCIA O ENTIDAD”</w:t>
      </w:r>
      <w:r w:rsidR="000D73DB" w:rsidRPr="00973792">
        <w:rPr>
          <w:rFonts w:ascii="Arial" w:hAnsi="Arial" w:cs="Arial"/>
          <w:sz w:val="22"/>
          <w:szCs w:val="22"/>
        </w:rPr>
        <w:t xml:space="preserve"> </w:t>
      </w:r>
      <w:r w:rsidR="00854D93" w:rsidRPr="00973792">
        <w:rPr>
          <w:rFonts w:ascii="Arial" w:hAnsi="Arial" w:cs="Arial"/>
          <w:sz w:val="22"/>
          <w:szCs w:val="22"/>
        </w:rPr>
        <w:t xml:space="preserve">deberá </w:t>
      </w:r>
      <w:r w:rsidR="004D72CF" w:rsidRPr="00973792">
        <w:rPr>
          <w:rFonts w:ascii="Arial" w:hAnsi="Arial" w:cs="Arial"/>
          <w:sz w:val="22"/>
          <w:szCs w:val="22"/>
        </w:rPr>
        <w:t>hacer efectivas las garantías que se encuentren vigentes</w:t>
      </w:r>
      <w:r w:rsidRPr="00973792">
        <w:rPr>
          <w:rFonts w:ascii="Arial" w:hAnsi="Arial" w:cs="Arial"/>
          <w:sz w:val="22"/>
          <w:szCs w:val="22"/>
        </w:rPr>
        <w:t xml:space="preserve">. En el supuesto de que </w:t>
      </w:r>
      <w:r w:rsidR="004D72CF" w:rsidRPr="00973792">
        <w:rPr>
          <w:rFonts w:ascii="Arial" w:hAnsi="Arial" w:cs="Arial"/>
          <w:sz w:val="22"/>
          <w:szCs w:val="22"/>
        </w:rPr>
        <w:t>el contrato presente</w:t>
      </w:r>
      <w:r w:rsidRPr="00973792">
        <w:rPr>
          <w:rFonts w:ascii="Arial" w:hAnsi="Arial" w:cs="Arial"/>
          <w:sz w:val="22"/>
          <w:szCs w:val="22"/>
        </w:rPr>
        <w:t xml:space="preserve"> sea suspendid</w:t>
      </w:r>
      <w:r w:rsidR="004D72CF" w:rsidRPr="00973792">
        <w:rPr>
          <w:rFonts w:ascii="Arial" w:hAnsi="Arial" w:cs="Arial"/>
          <w:sz w:val="22"/>
          <w:szCs w:val="22"/>
        </w:rPr>
        <w:t>o</w:t>
      </w:r>
      <w:r w:rsidRPr="00973792">
        <w:rPr>
          <w:rFonts w:ascii="Arial" w:hAnsi="Arial" w:cs="Arial"/>
          <w:sz w:val="22"/>
          <w:szCs w:val="22"/>
        </w:rPr>
        <w:t xml:space="preserve"> o terminad</w:t>
      </w:r>
      <w:r w:rsidR="004D72CF" w:rsidRPr="00973792">
        <w:rPr>
          <w:rFonts w:ascii="Arial" w:hAnsi="Arial" w:cs="Arial"/>
          <w:sz w:val="22"/>
          <w:szCs w:val="22"/>
        </w:rPr>
        <w:t>o</w:t>
      </w:r>
      <w:r w:rsidRPr="00973792">
        <w:rPr>
          <w:rFonts w:ascii="Arial" w:hAnsi="Arial" w:cs="Arial"/>
          <w:sz w:val="22"/>
          <w:szCs w:val="22"/>
        </w:rPr>
        <w:t xml:space="preserve"> anticipadamente, a </w:t>
      </w:r>
      <w:r w:rsidRPr="00973792">
        <w:rPr>
          <w:rFonts w:ascii="Arial" w:hAnsi="Arial" w:cs="Arial"/>
          <w:b/>
          <w:sz w:val="22"/>
          <w:szCs w:val="22"/>
        </w:rPr>
        <w:t>“EL CONTRATISTA”</w:t>
      </w:r>
      <w:r w:rsidRPr="00973792">
        <w:rPr>
          <w:rFonts w:ascii="Arial" w:hAnsi="Arial" w:cs="Arial"/>
          <w:sz w:val="22"/>
          <w:szCs w:val="22"/>
        </w:rPr>
        <w:t xml:space="preserve"> se obliga a reintegrar el anticipo no </w:t>
      </w:r>
      <w:r w:rsidRPr="00973792">
        <w:rPr>
          <w:rFonts w:ascii="Arial" w:hAnsi="Arial" w:cs="Arial"/>
          <w:sz w:val="22"/>
          <w:szCs w:val="22"/>
        </w:rPr>
        <w:lastRenderedPageBreak/>
        <w:t xml:space="preserve">amortizado en el mismo plazo señalado. En caso de rescisión del presente contrato por incumplimiento de </w:t>
      </w:r>
      <w:r w:rsidRPr="00973792">
        <w:rPr>
          <w:rFonts w:ascii="Arial" w:hAnsi="Arial" w:cs="Arial"/>
          <w:b/>
          <w:sz w:val="22"/>
          <w:szCs w:val="22"/>
        </w:rPr>
        <w:t>“EL CONTRATISTA”</w:t>
      </w:r>
      <w:r w:rsidRPr="00973792">
        <w:rPr>
          <w:rFonts w:ascii="Arial" w:hAnsi="Arial" w:cs="Arial"/>
          <w:sz w:val="22"/>
          <w:szCs w:val="22"/>
        </w:rPr>
        <w:t xml:space="preserve">, éste deberá reintegrar los anticipos no amortizados </w:t>
      </w:r>
      <w:r w:rsidR="004D72CF" w:rsidRPr="00973792">
        <w:rPr>
          <w:rFonts w:ascii="Arial" w:hAnsi="Arial" w:cs="Arial"/>
          <w:sz w:val="22"/>
          <w:szCs w:val="22"/>
        </w:rPr>
        <w:t xml:space="preserve">en un plazo no mayor de diez días naturales contados a partir de la fecha en que le sea comunicada a </w:t>
      </w:r>
      <w:r w:rsidR="00CB0ABF" w:rsidRPr="00973792">
        <w:rPr>
          <w:rFonts w:ascii="Arial" w:hAnsi="Arial" w:cs="Arial"/>
          <w:b/>
          <w:sz w:val="22"/>
          <w:szCs w:val="22"/>
        </w:rPr>
        <w:t>“EL CONTRATISTA”</w:t>
      </w:r>
      <w:r w:rsidR="004D72CF" w:rsidRPr="00973792">
        <w:rPr>
          <w:rFonts w:ascii="Arial" w:hAnsi="Arial" w:cs="Arial"/>
          <w:sz w:val="22"/>
          <w:szCs w:val="22"/>
        </w:rPr>
        <w:t xml:space="preserve"> la determinación de dar por rescindido el contrato y en caso </w:t>
      </w:r>
      <w:r w:rsidR="000D73DB" w:rsidRPr="00973792">
        <w:rPr>
          <w:rFonts w:ascii="Arial" w:hAnsi="Arial" w:cs="Arial"/>
          <w:sz w:val="22"/>
          <w:szCs w:val="22"/>
        </w:rPr>
        <w:t xml:space="preserve">de </w:t>
      </w:r>
      <w:r w:rsidR="004D72CF" w:rsidRPr="00973792">
        <w:rPr>
          <w:rFonts w:ascii="Arial" w:hAnsi="Arial" w:cs="Arial"/>
          <w:sz w:val="22"/>
          <w:szCs w:val="22"/>
        </w:rPr>
        <w:t xml:space="preserve">que no reintegre el saldo por amortizar en el plazo señalado cubrirá los cargos que resulten conforme con lo indicado en el párrafo primero del artículo 55 de esta </w:t>
      </w:r>
      <w:r w:rsidR="001E209C" w:rsidRPr="00973792">
        <w:rPr>
          <w:rFonts w:ascii="Arial" w:hAnsi="Arial" w:cs="Arial"/>
          <w:b/>
          <w:bCs/>
          <w:sz w:val="22"/>
          <w:szCs w:val="22"/>
        </w:rPr>
        <w:t>“</w:t>
      </w:r>
      <w:r w:rsidR="004D72CF" w:rsidRPr="00973792">
        <w:rPr>
          <w:rFonts w:ascii="Arial" w:hAnsi="Arial" w:cs="Arial"/>
          <w:b/>
          <w:bCs/>
          <w:sz w:val="22"/>
          <w:szCs w:val="22"/>
        </w:rPr>
        <w:t>LOPSRM</w:t>
      </w:r>
      <w:r w:rsidR="001E209C" w:rsidRPr="00973792">
        <w:rPr>
          <w:rFonts w:ascii="Arial" w:hAnsi="Arial" w:cs="Arial"/>
          <w:b/>
          <w:bCs/>
          <w:sz w:val="22"/>
          <w:szCs w:val="22"/>
        </w:rPr>
        <w:t>”</w:t>
      </w:r>
      <w:r w:rsidR="004D72CF" w:rsidRPr="00973792">
        <w:rPr>
          <w:rFonts w:ascii="Arial" w:hAnsi="Arial" w:cs="Arial"/>
          <w:sz w:val="22"/>
          <w:szCs w:val="22"/>
        </w:rPr>
        <w:t>.</w:t>
      </w:r>
    </w:p>
    <w:p w14:paraId="02D229F7" w14:textId="77777777" w:rsidR="00ED511A" w:rsidRPr="00973792" w:rsidRDefault="00ED511A" w:rsidP="00ED511A">
      <w:pPr>
        <w:jc w:val="both"/>
        <w:rPr>
          <w:rFonts w:ascii="Arial" w:hAnsi="Arial" w:cs="Arial"/>
          <w:sz w:val="22"/>
          <w:szCs w:val="22"/>
        </w:rPr>
      </w:pPr>
    </w:p>
    <w:p w14:paraId="1C12B0C4" w14:textId="49357631" w:rsidR="004D72CF" w:rsidRPr="00973792" w:rsidRDefault="00ED511A" w:rsidP="004D72CF">
      <w:pPr>
        <w:jc w:val="both"/>
        <w:rPr>
          <w:rFonts w:ascii="Arial" w:hAnsi="Arial" w:cs="Arial"/>
          <w:b/>
          <w:sz w:val="22"/>
          <w:szCs w:val="22"/>
        </w:rPr>
      </w:pPr>
      <w:r w:rsidRPr="00973792">
        <w:rPr>
          <w:rFonts w:ascii="Arial" w:hAnsi="Arial" w:cs="Arial"/>
          <w:sz w:val="22"/>
          <w:szCs w:val="22"/>
        </w:rPr>
        <w:t>Cumplido el plazo a que se refiere el párrafo anterior, la cantidad no amortizada causará interés con una tasa mensual igual a la establecida por la Ley de Ingresos de la Federación en los casos de prórroga para el pago de créditos fiscales</w:t>
      </w:r>
      <w:r w:rsidR="004D72CF" w:rsidRPr="00973792">
        <w:rPr>
          <w:rFonts w:ascii="Arial" w:hAnsi="Arial" w:cs="Arial"/>
          <w:sz w:val="22"/>
          <w:szCs w:val="22"/>
        </w:rPr>
        <w:t xml:space="preserve">, de conformidad con lo señalado en los artículos 50 y 55 de la </w:t>
      </w:r>
      <w:r w:rsidR="004D72CF" w:rsidRPr="00973792">
        <w:rPr>
          <w:rFonts w:ascii="Arial" w:hAnsi="Arial" w:cs="Arial"/>
          <w:b/>
          <w:sz w:val="22"/>
          <w:szCs w:val="22"/>
        </w:rPr>
        <w:t>“LOPSRM”.</w:t>
      </w:r>
    </w:p>
    <w:bookmarkEnd w:id="21"/>
    <w:p w14:paraId="52942745" w14:textId="5B1ACBC0" w:rsidR="002758CB" w:rsidRPr="00973792" w:rsidRDefault="002758CB" w:rsidP="00C41C90">
      <w:pPr>
        <w:jc w:val="both"/>
        <w:rPr>
          <w:rFonts w:ascii="Arial" w:hAnsi="Arial" w:cs="Arial"/>
          <w:bCs/>
          <w:sz w:val="22"/>
          <w:szCs w:val="22"/>
        </w:rPr>
      </w:pPr>
    </w:p>
    <w:p w14:paraId="138D8378" w14:textId="068A9D42" w:rsidR="00C67666" w:rsidRPr="00973792" w:rsidRDefault="00ED511A" w:rsidP="00C41C90">
      <w:pPr>
        <w:jc w:val="both"/>
        <w:rPr>
          <w:rFonts w:ascii="Arial" w:hAnsi="Arial" w:cs="Arial"/>
          <w:b/>
          <w:sz w:val="22"/>
          <w:szCs w:val="22"/>
        </w:rPr>
      </w:pPr>
      <w:r w:rsidRPr="00973792">
        <w:rPr>
          <w:rFonts w:ascii="Arial" w:hAnsi="Arial" w:cs="Arial"/>
          <w:b/>
          <w:sz w:val="22"/>
          <w:szCs w:val="22"/>
          <w:highlight w:val="yellow"/>
        </w:rPr>
        <w:t xml:space="preserve">DÉCIMA PRIMERA. </w:t>
      </w:r>
      <w:bookmarkStart w:id="24" w:name="_Hlk41485435"/>
      <w:r w:rsidRPr="00973792">
        <w:rPr>
          <w:rFonts w:ascii="Arial" w:hAnsi="Arial" w:cs="Arial"/>
          <w:b/>
          <w:sz w:val="22"/>
          <w:szCs w:val="22"/>
          <w:highlight w:val="yellow"/>
        </w:rPr>
        <w:t>GARANTÍAS</w:t>
      </w:r>
      <w:r w:rsidR="00C67666" w:rsidRPr="00973792">
        <w:rPr>
          <w:rFonts w:ascii="Arial" w:hAnsi="Arial" w:cs="Arial"/>
          <w:b/>
          <w:sz w:val="22"/>
          <w:szCs w:val="22"/>
          <w:highlight w:val="yellow"/>
        </w:rPr>
        <w:t xml:space="preserve"> DE CUMPLIMIENTO Y </w:t>
      </w:r>
      <w:r w:rsidR="00C96941" w:rsidRPr="00973792">
        <w:rPr>
          <w:rFonts w:ascii="Arial" w:hAnsi="Arial" w:cs="Arial"/>
          <w:b/>
          <w:sz w:val="22"/>
          <w:szCs w:val="22"/>
          <w:highlight w:val="yellow"/>
        </w:rPr>
        <w:t>VICIOS</w:t>
      </w:r>
      <w:r w:rsidR="00C67666" w:rsidRPr="00973792">
        <w:rPr>
          <w:rFonts w:ascii="Arial" w:hAnsi="Arial" w:cs="Arial"/>
          <w:b/>
          <w:sz w:val="22"/>
          <w:szCs w:val="22"/>
          <w:highlight w:val="yellow"/>
        </w:rPr>
        <w:t xml:space="preserve"> OCULTOS</w:t>
      </w:r>
      <w:bookmarkEnd w:id="24"/>
    </w:p>
    <w:p w14:paraId="48F2F5A5" w14:textId="77777777" w:rsidR="00ED511A" w:rsidRPr="00973792" w:rsidRDefault="00ED511A" w:rsidP="00ED511A">
      <w:pPr>
        <w:jc w:val="both"/>
        <w:rPr>
          <w:rFonts w:ascii="Arial" w:hAnsi="Arial" w:cs="Arial"/>
          <w:sz w:val="22"/>
          <w:szCs w:val="22"/>
        </w:rPr>
      </w:pPr>
    </w:p>
    <w:p w14:paraId="2BC68978" w14:textId="27E97409" w:rsidR="00ED511A" w:rsidRPr="00973792" w:rsidRDefault="001D3124" w:rsidP="00ED511A">
      <w:pPr>
        <w:jc w:val="both"/>
        <w:rPr>
          <w:rFonts w:ascii="Arial" w:hAnsi="Arial" w:cs="Arial"/>
          <w:b/>
          <w:sz w:val="22"/>
          <w:szCs w:val="22"/>
        </w:rPr>
      </w:pPr>
      <w:bookmarkStart w:id="25" w:name="_Hlk44479157"/>
      <w:bookmarkStart w:id="26" w:name="_Hlk44541331"/>
      <w:bookmarkStart w:id="27" w:name="_Hlk41903205"/>
      <w:r w:rsidRPr="001D3124">
        <w:rPr>
          <w:rFonts w:ascii="Arial" w:hAnsi="Arial" w:cs="Arial"/>
          <w:b/>
          <w:sz w:val="22"/>
          <w:szCs w:val="22"/>
          <w:highlight w:val="cyan"/>
        </w:rPr>
        <w:t>S</w:t>
      </w:r>
      <w:r w:rsidRPr="00954A6F">
        <w:rPr>
          <w:rFonts w:ascii="Arial" w:hAnsi="Arial" w:cs="Arial"/>
          <w:b/>
          <w:sz w:val="22"/>
          <w:szCs w:val="22"/>
          <w:highlight w:val="cyan"/>
        </w:rPr>
        <w:t xml:space="preserve">olo se muestra si se </w:t>
      </w:r>
      <w:proofErr w:type="spellStart"/>
      <w:r w:rsidRPr="00954A6F">
        <w:rPr>
          <w:rFonts w:ascii="Arial" w:hAnsi="Arial" w:cs="Arial"/>
          <w:b/>
          <w:sz w:val="22"/>
          <w:szCs w:val="22"/>
          <w:highlight w:val="cyan"/>
        </w:rPr>
        <w:t>solicito</w:t>
      </w:r>
      <w:proofErr w:type="spellEnd"/>
      <w:r w:rsidRPr="00954A6F">
        <w:rPr>
          <w:rFonts w:ascii="Arial" w:hAnsi="Arial" w:cs="Arial"/>
          <w:b/>
          <w:sz w:val="22"/>
          <w:szCs w:val="22"/>
          <w:highlight w:val="cyan"/>
        </w:rPr>
        <w:t xml:space="preserve"> garantía de cumplimiento</w:t>
      </w:r>
      <w:bookmarkEnd w:id="25"/>
      <w:r w:rsidRPr="00973792">
        <w:rPr>
          <w:rFonts w:ascii="Arial" w:hAnsi="Arial" w:cs="Arial"/>
          <w:b/>
          <w:sz w:val="22"/>
          <w:szCs w:val="22"/>
        </w:rPr>
        <w:t xml:space="preserve"> </w:t>
      </w:r>
      <w:bookmarkEnd w:id="26"/>
      <w:r w:rsidR="00ED511A" w:rsidRPr="00973792">
        <w:rPr>
          <w:rFonts w:ascii="Arial" w:hAnsi="Arial" w:cs="Arial"/>
          <w:b/>
          <w:sz w:val="22"/>
          <w:szCs w:val="22"/>
        </w:rPr>
        <w:t>11.</w:t>
      </w:r>
      <w:r w:rsidR="00C96941" w:rsidRPr="00973792">
        <w:rPr>
          <w:rFonts w:ascii="Arial" w:hAnsi="Arial" w:cs="Arial"/>
          <w:b/>
          <w:sz w:val="22"/>
          <w:szCs w:val="22"/>
        </w:rPr>
        <w:t>1</w:t>
      </w:r>
      <w:r w:rsidR="00ED511A" w:rsidRPr="00973792">
        <w:rPr>
          <w:rFonts w:ascii="Arial" w:hAnsi="Arial" w:cs="Arial"/>
          <w:b/>
          <w:sz w:val="22"/>
          <w:szCs w:val="22"/>
        </w:rPr>
        <w:t xml:space="preserve"> Garantía de cumplimiento</w:t>
      </w:r>
    </w:p>
    <w:p w14:paraId="7A9481DA" w14:textId="77777777" w:rsidR="00ED511A" w:rsidRPr="00973792" w:rsidRDefault="00ED511A" w:rsidP="00ED511A">
      <w:pPr>
        <w:jc w:val="both"/>
        <w:rPr>
          <w:rFonts w:ascii="Arial" w:hAnsi="Arial" w:cs="Arial"/>
          <w:b/>
          <w:sz w:val="22"/>
          <w:szCs w:val="22"/>
        </w:rPr>
      </w:pPr>
      <w:bookmarkStart w:id="28" w:name="_Hlk41388350"/>
      <w:bookmarkEnd w:id="27"/>
    </w:p>
    <w:p w14:paraId="5CF69054" w14:textId="77777777" w:rsidR="001C67C2" w:rsidRPr="00973792" w:rsidRDefault="001C67C2" w:rsidP="001C67C2">
      <w:pPr>
        <w:jc w:val="both"/>
        <w:rPr>
          <w:rFonts w:ascii="Arial" w:hAnsi="Arial" w:cs="Arial"/>
          <w:b/>
          <w:sz w:val="22"/>
          <w:szCs w:val="22"/>
        </w:rPr>
      </w:pPr>
      <w:r w:rsidRPr="00973792">
        <w:rPr>
          <w:rFonts w:ascii="Arial" w:hAnsi="Arial" w:cs="Arial"/>
          <w:b/>
          <w:sz w:val="22"/>
          <w:szCs w:val="22"/>
          <w:highlight w:val="cyan"/>
        </w:rPr>
        <w:t>Si no es plurianual</w:t>
      </w:r>
      <w:r w:rsidRPr="00973792">
        <w:rPr>
          <w:rFonts w:ascii="Arial" w:hAnsi="Arial" w:cs="Arial"/>
          <w:b/>
          <w:sz w:val="22"/>
          <w:szCs w:val="22"/>
        </w:rPr>
        <w:t xml:space="preserve"> </w:t>
      </w:r>
    </w:p>
    <w:p w14:paraId="4E4CF733" w14:textId="77777777" w:rsidR="001C67C2" w:rsidRPr="00973792" w:rsidRDefault="001C67C2" w:rsidP="00ED511A">
      <w:pPr>
        <w:jc w:val="both"/>
        <w:rPr>
          <w:rFonts w:ascii="Arial" w:hAnsi="Arial" w:cs="Arial"/>
          <w:sz w:val="22"/>
          <w:szCs w:val="22"/>
        </w:rPr>
      </w:pPr>
    </w:p>
    <w:p w14:paraId="2E46906B" w14:textId="7C5BE215" w:rsidR="00ED511A" w:rsidRPr="00973792" w:rsidRDefault="00ED511A" w:rsidP="00ED511A">
      <w:pPr>
        <w:jc w:val="both"/>
        <w:rPr>
          <w:rFonts w:ascii="Arial" w:hAnsi="Arial" w:cs="Arial"/>
          <w:sz w:val="22"/>
          <w:szCs w:val="22"/>
        </w:rPr>
      </w:pPr>
      <w:r w:rsidRPr="00973792">
        <w:rPr>
          <w:rFonts w:ascii="Arial" w:hAnsi="Arial" w:cs="Arial"/>
          <w:sz w:val="22"/>
          <w:szCs w:val="22"/>
        </w:rPr>
        <w:t xml:space="preserve">Para garantizar el cumplimiento de todas y cada una de las obligaciones derivadas del presente Contrato, </w:t>
      </w:r>
      <w:r w:rsidRPr="00973792">
        <w:rPr>
          <w:rFonts w:ascii="Arial" w:hAnsi="Arial" w:cs="Arial"/>
          <w:b/>
          <w:sz w:val="22"/>
          <w:szCs w:val="22"/>
        </w:rPr>
        <w:t>“EL CONTRATISTA”</w:t>
      </w:r>
      <w:r w:rsidRPr="00973792">
        <w:rPr>
          <w:rFonts w:ascii="Arial" w:hAnsi="Arial" w:cs="Arial"/>
          <w:sz w:val="22"/>
          <w:szCs w:val="22"/>
        </w:rPr>
        <w:t xml:space="preserve"> entregará la Garantía de Cumplimiento, correspondiente a una fianza por el equivalente al </w:t>
      </w:r>
      <w:bookmarkStart w:id="29" w:name="_Hlk44541349"/>
      <w:r w:rsidR="009B2051" w:rsidRPr="00F516C7">
        <w:rPr>
          <w:rFonts w:ascii="Arial" w:hAnsi="Arial" w:cs="Arial"/>
          <w:b/>
          <w:sz w:val="36"/>
          <w:szCs w:val="36"/>
        </w:rPr>
        <w:t>5</w:t>
      </w:r>
      <w:r w:rsidR="009B2051">
        <w:rPr>
          <w:rFonts w:ascii="Arial" w:hAnsi="Arial" w:cs="Arial"/>
          <w:b/>
          <w:sz w:val="36"/>
          <w:szCs w:val="36"/>
        </w:rPr>
        <w:t>9</w:t>
      </w:r>
      <w:r w:rsidR="009B2051" w:rsidRPr="001011BC">
        <w:rPr>
          <w:rFonts w:ascii="Arial" w:hAnsi="Arial" w:cs="Arial"/>
          <w:sz w:val="22"/>
          <w:szCs w:val="22"/>
          <w:highlight w:val="lightGray"/>
        </w:rPr>
        <w:t xml:space="preserve"> </w:t>
      </w:r>
      <w:r w:rsidRPr="001011BC">
        <w:rPr>
          <w:rFonts w:ascii="Arial" w:hAnsi="Arial" w:cs="Arial"/>
          <w:sz w:val="22"/>
          <w:szCs w:val="22"/>
          <w:highlight w:val="lightGray"/>
        </w:rPr>
        <w:t>(Colocar porcentaje de Garantía de cumplimiento)</w:t>
      </w:r>
      <w:bookmarkEnd w:id="29"/>
      <w:r w:rsidRPr="00973792">
        <w:rPr>
          <w:rFonts w:ascii="Arial" w:hAnsi="Arial" w:cs="Arial"/>
          <w:sz w:val="22"/>
          <w:szCs w:val="22"/>
        </w:rPr>
        <w:t xml:space="preserve"> del monto total del Contrato, sin incluir el impuesto al valor agregado. La fianza será otorgada en favor de la </w:t>
      </w:r>
      <w:r w:rsidR="009B2051" w:rsidRPr="00F516C7">
        <w:rPr>
          <w:rFonts w:ascii="Arial" w:hAnsi="Arial" w:cs="Arial"/>
          <w:b/>
          <w:sz w:val="36"/>
          <w:szCs w:val="36"/>
        </w:rPr>
        <w:t>5</w:t>
      </w:r>
      <w:r w:rsidR="009B2051">
        <w:rPr>
          <w:rFonts w:ascii="Arial" w:hAnsi="Arial" w:cs="Arial"/>
          <w:b/>
          <w:sz w:val="36"/>
          <w:szCs w:val="36"/>
        </w:rPr>
        <w:t>6</w:t>
      </w:r>
      <w:r w:rsidRPr="001011BC">
        <w:rPr>
          <w:rFonts w:ascii="Arial" w:hAnsi="Arial" w:cs="Arial"/>
          <w:sz w:val="22"/>
          <w:szCs w:val="22"/>
          <w:highlight w:val="magenta"/>
        </w:rPr>
        <w:t>Tesorería de la Federación</w:t>
      </w:r>
      <w:r w:rsidRPr="00973792">
        <w:rPr>
          <w:rFonts w:ascii="Arial" w:hAnsi="Arial" w:cs="Arial"/>
          <w:sz w:val="22"/>
          <w:szCs w:val="22"/>
        </w:rPr>
        <w:t>.</w:t>
      </w:r>
    </w:p>
    <w:p w14:paraId="641F1509" w14:textId="77777777" w:rsidR="00ED511A" w:rsidRPr="00973792" w:rsidRDefault="00ED511A" w:rsidP="00ED511A">
      <w:pPr>
        <w:jc w:val="both"/>
        <w:rPr>
          <w:rFonts w:ascii="Arial" w:hAnsi="Arial" w:cs="Arial"/>
          <w:sz w:val="22"/>
          <w:szCs w:val="22"/>
        </w:rPr>
      </w:pPr>
    </w:p>
    <w:p w14:paraId="1776F501" w14:textId="55AA50EF" w:rsidR="00ED511A" w:rsidRPr="00973792" w:rsidRDefault="00ED511A" w:rsidP="00ED511A">
      <w:pPr>
        <w:jc w:val="both"/>
        <w:rPr>
          <w:rFonts w:ascii="Arial" w:hAnsi="Arial" w:cs="Arial"/>
          <w:sz w:val="22"/>
          <w:szCs w:val="22"/>
        </w:rPr>
      </w:pPr>
      <w:r w:rsidRPr="00973792">
        <w:rPr>
          <w:rFonts w:ascii="Arial" w:hAnsi="Arial" w:cs="Arial"/>
          <w:b/>
          <w:sz w:val="22"/>
          <w:szCs w:val="22"/>
        </w:rPr>
        <w:t>“El CONTRATISTA”</w:t>
      </w:r>
      <w:r w:rsidRPr="00973792">
        <w:rPr>
          <w:rFonts w:ascii="Arial" w:hAnsi="Arial" w:cs="Arial"/>
          <w:sz w:val="22"/>
          <w:szCs w:val="22"/>
        </w:rPr>
        <w:t xml:space="preserve"> entregará a la </w:t>
      </w:r>
      <w:r w:rsidRPr="00973792">
        <w:rPr>
          <w:rFonts w:ascii="Arial" w:hAnsi="Arial" w:cs="Arial"/>
          <w:b/>
          <w:sz w:val="22"/>
          <w:szCs w:val="22"/>
        </w:rPr>
        <w:t>“LA DEPENDENCIA O ENTIDAD”</w:t>
      </w:r>
      <w:r w:rsidRPr="00973792">
        <w:rPr>
          <w:rFonts w:ascii="Arial" w:hAnsi="Arial" w:cs="Arial"/>
          <w:sz w:val="22"/>
          <w:szCs w:val="22"/>
        </w:rPr>
        <w:t xml:space="preserve"> la Garantía de Cumplimiento antes del día </w:t>
      </w:r>
      <w:bookmarkStart w:id="30" w:name="_Hlk44479256"/>
      <w:bookmarkStart w:id="31" w:name="_Hlk44541435"/>
      <w:r w:rsidR="009B2051">
        <w:rPr>
          <w:rFonts w:ascii="Arial" w:hAnsi="Arial" w:cs="Arial"/>
          <w:b/>
          <w:sz w:val="36"/>
          <w:szCs w:val="36"/>
        </w:rPr>
        <w:t>60</w:t>
      </w:r>
      <w:r w:rsidR="009B2051" w:rsidRPr="001011BC">
        <w:rPr>
          <w:rFonts w:ascii="Arial" w:hAnsi="Arial" w:cs="Arial"/>
          <w:sz w:val="22"/>
          <w:szCs w:val="22"/>
          <w:highlight w:val="lightGray"/>
        </w:rPr>
        <w:t xml:space="preserve"> </w:t>
      </w:r>
      <w:r w:rsidRPr="001011BC">
        <w:rPr>
          <w:rFonts w:ascii="Arial" w:hAnsi="Arial" w:cs="Arial"/>
          <w:sz w:val="22"/>
          <w:szCs w:val="22"/>
          <w:highlight w:val="lightGray"/>
        </w:rPr>
        <w:t>(colocar fecha de entrega de garantía de cumplimiento)</w:t>
      </w:r>
      <w:bookmarkEnd w:id="30"/>
      <w:r w:rsidRPr="001011BC">
        <w:rPr>
          <w:rFonts w:ascii="Arial" w:hAnsi="Arial" w:cs="Arial"/>
          <w:sz w:val="22"/>
          <w:szCs w:val="22"/>
          <w:highlight w:val="lightGray"/>
        </w:rPr>
        <w:t>.</w:t>
      </w:r>
      <w:bookmarkEnd w:id="31"/>
    </w:p>
    <w:p w14:paraId="6C26C929" w14:textId="59B313A4" w:rsidR="00ED511A" w:rsidRPr="00973792" w:rsidRDefault="00ED511A" w:rsidP="00ED511A">
      <w:pPr>
        <w:jc w:val="both"/>
        <w:rPr>
          <w:rFonts w:ascii="Arial" w:hAnsi="Arial" w:cs="Arial"/>
          <w:sz w:val="22"/>
          <w:szCs w:val="22"/>
          <w:highlight w:val="cyan"/>
        </w:rPr>
      </w:pPr>
    </w:p>
    <w:p w14:paraId="547ECA50" w14:textId="5F58B879" w:rsidR="001C67C2" w:rsidRPr="00973792" w:rsidRDefault="001C67C2" w:rsidP="001C67C2">
      <w:pPr>
        <w:jc w:val="both"/>
        <w:rPr>
          <w:rFonts w:ascii="Arial" w:hAnsi="Arial" w:cs="Arial"/>
          <w:b/>
          <w:sz w:val="22"/>
          <w:szCs w:val="22"/>
        </w:rPr>
      </w:pPr>
      <w:r w:rsidRPr="00973792">
        <w:rPr>
          <w:rFonts w:ascii="Arial" w:hAnsi="Arial" w:cs="Arial"/>
          <w:b/>
          <w:sz w:val="22"/>
          <w:szCs w:val="22"/>
          <w:highlight w:val="cyan"/>
        </w:rPr>
        <w:t>Si es plurianual</w:t>
      </w:r>
      <w:r w:rsidRPr="00973792">
        <w:rPr>
          <w:rFonts w:ascii="Arial" w:hAnsi="Arial" w:cs="Arial"/>
          <w:b/>
          <w:sz w:val="22"/>
          <w:szCs w:val="22"/>
        </w:rPr>
        <w:t xml:space="preserve"> </w:t>
      </w:r>
    </w:p>
    <w:p w14:paraId="46054D99" w14:textId="77777777" w:rsidR="001C67C2" w:rsidRPr="00973792" w:rsidRDefault="001C67C2" w:rsidP="00ED511A">
      <w:pPr>
        <w:jc w:val="both"/>
        <w:rPr>
          <w:rFonts w:ascii="Arial" w:hAnsi="Arial" w:cs="Arial"/>
          <w:sz w:val="22"/>
          <w:szCs w:val="22"/>
          <w:highlight w:val="cyan"/>
        </w:rPr>
      </w:pPr>
    </w:p>
    <w:p w14:paraId="0A344AA2" w14:textId="298B316D" w:rsidR="006805D1" w:rsidRPr="00973792" w:rsidRDefault="006805D1" w:rsidP="006805D1">
      <w:pPr>
        <w:jc w:val="both"/>
        <w:rPr>
          <w:rFonts w:ascii="Arial" w:hAnsi="Arial" w:cs="Arial"/>
          <w:sz w:val="22"/>
          <w:szCs w:val="22"/>
        </w:rPr>
      </w:pPr>
      <w:bookmarkStart w:id="32" w:name="_Hlk41485473"/>
      <w:r w:rsidRPr="00973792">
        <w:rPr>
          <w:rFonts w:ascii="Arial" w:hAnsi="Arial" w:cs="Arial"/>
          <w:sz w:val="22"/>
          <w:szCs w:val="22"/>
        </w:rPr>
        <w:t xml:space="preserve">Para garantizar el cumplimiento de todas y cada una de las obligaciones derivadas del presente Contrato durante el primer ejercicio del proyecto, </w:t>
      </w:r>
      <w:r w:rsidRPr="00973792">
        <w:rPr>
          <w:rFonts w:ascii="Arial" w:hAnsi="Arial" w:cs="Arial"/>
          <w:b/>
          <w:sz w:val="22"/>
          <w:szCs w:val="22"/>
        </w:rPr>
        <w:t>“El CONTRATISTA”</w:t>
      </w:r>
      <w:r w:rsidRPr="00973792">
        <w:rPr>
          <w:rFonts w:ascii="Arial" w:hAnsi="Arial" w:cs="Arial"/>
          <w:sz w:val="22"/>
          <w:szCs w:val="22"/>
        </w:rPr>
        <w:t xml:space="preserve"> entregará la Garantía de Cumplimiento, correspondiente a una fianza por el equivalente al </w:t>
      </w:r>
      <w:r w:rsidR="009B2051" w:rsidRPr="00F516C7">
        <w:rPr>
          <w:rFonts w:ascii="Arial" w:hAnsi="Arial" w:cs="Arial"/>
          <w:b/>
          <w:sz w:val="36"/>
          <w:szCs w:val="36"/>
        </w:rPr>
        <w:t>5</w:t>
      </w:r>
      <w:r w:rsidR="009B2051">
        <w:rPr>
          <w:rFonts w:ascii="Arial" w:hAnsi="Arial" w:cs="Arial"/>
          <w:b/>
          <w:sz w:val="36"/>
          <w:szCs w:val="36"/>
        </w:rPr>
        <w:t>9</w:t>
      </w:r>
      <w:r w:rsidR="009B2051" w:rsidRPr="00973792">
        <w:rPr>
          <w:rFonts w:ascii="Arial" w:hAnsi="Arial" w:cs="Arial"/>
          <w:sz w:val="22"/>
          <w:szCs w:val="22"/>
        </w:rPr>
        <w:t xml:space="preserve"> </w:t>
      </w:r>
      <w:r w:rsidRPr="001011BC">
        <w:rPr>
          <w:rFonts w:ascii="Arial" w:hAnsi="Arial" w:cs="Arial"/>
          <w:sz w:val="22"/>
          <w:szCs w:val="22"/>
          <w:highlight w:val="lightGray"/>
        </w:rPr>
        <w:t>(Colocar porcentaje de Garantía de cumplimiento)</w:t>
      </w:r>
      <w:r w:rsidRPr="00973792">
        <w:rPr>
          <w:rFonts w:ascii="Arial" w:hAnsi="Arial" w:cs="Arial"/>
          <w:sz w:val="22"/>
          <w:szCs w:val="22"/>
        </w:rPr>
        <w:t xml:space="preserve"> del monto autorizado para el ejercicio presupuestal de que se trate, sin incluir el impuesto al valor agregado. La fianza será otorgada en favor de la </w:t>
      </w:r>
      <w:r w:rsidR="009B2051" w:rsidRPr="00F516C7">
        <w:rPr>
          <w:rFonts w:ascii="Arial" w:hAnsi="Arial" w:cs="Arial"/>
          <w:b/>
          <w:sz w:val="36"/>
          <w:szCs w:val="36"/>
        </w:rPr>
        <w:t>5</w:t>
      </w:r>
      <w:r w:rsidR="009B2051">
        <w:rPr>
          <w:rFonts w:ascii="Arial" w:hAnsi="Arial" w:cs="Arial"/>
          <w:b/>
          <w:sz w:val="36"/>
          <w:szCs w:val="36"/>
        </w:rPr>
        <w:t>6</w:t>
      </w:r>
      <w:r w:rsidRPr="00973792">
        <w:rPr>
          <w:rFonts w:ascii="Arial" w:hAnsi="Arial" w:cs="Arial"/>
          <w:sz w:val="22"/>
          <w:szCs w:val="22"/>
          <w:highlight w:val="magenta"/>
        </w:rPr>
        <w:t>Tesorería de la Federación.</w:t>
      </w:r>
    </w:p>
    <w:p w14:paraId="131FE3C0" w14:textId="77777777" w:rsidR="006805D1" w:rsidRPr="00973792" w:rsidRDefault="006805D1" w:rsidP="006805D1">
      <w:pPr>
        <w:jc w:val="both"/>
        <w:rPr>
          <w:rFonts w:ascii="Arial" w:hAnsi="Arial" w:cs="Arial"/>
          <w:sz w:val="22"/>
          <w:szCs w:val="22"/>
        </w:rPr>
      </w:pPr>
    </w:p>
    <w:p w14:paraId="4970E762" w14:textId="28246A1B" w:rsidR="006805D1" w:rsidRPr="00973792" w:rsidRDefault="006805D1" w:rsidP="006805D1">
      <w:pPr>
        <w:jc w:val="both"/>
        <w:rPr>
          <w:rFonts w:ascii="Arial" w:hAnsi="Arial" w:cs="Arial"/>
          <w:sz w:val="22"/>
          <w:szCs w:val="22"/>
        </w:rPr>
      </w:pPr>
      <w:r w:rsidRPr="00973792">
        <w:rPr>
          <w:rFonts w:ascii="Arial" w:hAnsi="Arial" w:cs="Arial"/>
          <w:b/>
          <w:sz w:val="22"/>
          <w:szCs w:val="22"/>
        </w:rPr>
        <w:t>“El CONTRATISTA”</w:t>
      </w:r>
      <w:r w:rsidRPr="00973792">
        <w:rPr>
          <w:rFonts w:ascii="Arial" w:hAnsi="Arial" w:cs="Arial"/>
          <w:sz w:val="22"/>
          <w:szCs w:val="22"/>
        </w:rPr>
        <w:t xml:space="preserve"> entregará a </w:t>
      </w:r>
      <w:r w:rsidRPr="00973792">
        <w:rPr>
          <w:rFonts w:ascii="Arial" w:hAnsi="Arial" w:cs="Arial"/>
          <w:b/>
          <w:sz w:val="22"/>
          <w:szCs w:val="22"/>
        </w:rPr>
        <w:t>“LA DEPENDENCIA O ENTIDAD”</w:t>
      </w:r>
      <w:r w:rsidRPr="00973792">
        <w:rPr>
          <w:rFonts w:ascii="Arial" w:hAnsi="Arial" w:cs="Arial"/>
          <w:sz w:val="22"/>
          <w:szCs w:val="22"/>
        </w:rPr>
        <w:t xml:space="preserve"> la Garantía de Cumplimiento por el primer ejercicio, antes del día </w:t>
      </w:r>
      <w:r w:rsidR="009B2051">
        <w:rPr>
          <w:rFonts w:ascii="Arial" w:hAnsi="Arial" w:cs="Arial"/>
          <w:b/>
          <w:sz w:val="36"/>
          <w:szCs w:val="36"/>
        </w:rPr>
        <w:t>60</w:t>
      </w:r>
      <w:r w:rsidR="009B2051" w:rsidRPr="001011BC">
        <w:rPr>
          <w:rFonts w:ascii="Arial" w:hAnsi="Arial" w:cs="Arial"/>
          <w:sz w:val="22"/>
          <w:szCs w:val="22"/>
          <w:highlight w:val="lightGray"/>
        </w:rPr>
        <w:t xml:space="preserve"> </w:t>
      </w:r>
      <w:r w:rsidRPr="001011BC">
        <w:rPr>
          <w:rFonts w:ascii="Arial" w:hAnsi="Arial" w:cs="Arial"/>
          <w:sz w:val="22"/>
          <w:szCs w:val="22"/>
          <w:highlight w:val="lightGray"/>
        </w:rPr>
        <w:t>(colocar fecha de entrega de garantía de cumplimiento).</w:t>
      </w:r>
    </w:p>
    <w:p w14:paraId="0B698202" w14:textId="77777777" w:rsidR="006805D1" w:rsidRPr="00973792" w:rsidRDefault="006805D1" w:rsidP="006805D1">
      <w:pPr>
        <w:jc w:val="both"/>
        <w:rPr>
          <w:rFonts w:ascii="Arial" w:hAnsi="Arial" w:cs="Arial"/>
          <w:sz w:val="22"/>
          <w:szCs w:val="22"/>
        </w:rPr>
      </w:pPr>
    </w:p>
    <w:p w14:paraId="69AD2D50" w14:textId="4B135B5B" w:rsidR="006805D1" w:rsidRPr="00973792" w:rsidRDefault="006805D1" w:rsidP="006805D1">
      <w:pPr>
        <w:jc w:val="both"/>
        <w:rPr>
          <w:rFonts w:ascii="Arial" w:hAnsi="Arial" w:cs="Arial"/>
          <w:b/>
          <w:sz w:val="22"/>
          <w:szCs w:val="22"/>
        </w:rPr>
      </w:pPr>
      <w:r w:rsidRPr="00973792">
        <w:rPr>
          <w:rFonts w:ascii="Arial" w:hAnsi="Arial" w:cs="Arial"/>
          <w:sz w:val="22"/>
          <w:szCs w:val="22"/>
        </w:rPr>
        <w:t xml:space="preserve">Para cada ejercicio subsecuente </w:t>
      </w:r>
      <w:r w:rsidRPr="00973792">
        <w:rPr>
          <w:rFonts w:ascii="Arial" w:hAnsi="Arial" w:cs="Arial"/>
          <w:b/>
          <w:sz w:val="22"/>
          <w:szCs w:val="22"/>
        </w:rPr>
        <w:t>“El CONTRATISTA”</w:t>
      </w:r>
      <w:r w:rsidRPr="00973792">
        <w:rPr>
          <w:rFonts w:ascii="Arial" w:hAnsi="Arial" w:cs="Arial"/>
          <w:sz w:val="22"/>
          <w:szCs w:val="22"/>
        </w:rPr>
        <w:t xml:space="preserve"> se obliga de igual forma a sustituir la Garantía de Cumplimiento correspondiente, por otra fianza por el equivalente al</w:t>
      </w:r>
      <w:r w:rsidR="009B2051">
        <w:rPr>
          <w:rFonts w:ascii="Arial" w:hAnsi="Arial" w:cs="Arial"/>
          <w:sz w:val="22"/>
          <w:szCs w:val="22"/>
        </w:rPr>
        <w:t xml:space="preserve"> </w:t>
      </w:r>
      <w:r w:rsidR="009B2051" w:rsidRPr="00F516C7">
        <w:rPr>
          <w:rFonts w:ascii="Arial" w:hAnsi="Arial" w:cs="Arial"/>
          <w:b/>
          <w:sz w:val="36"/>
          <w:szCs w:val="36"/>
        </w:rPr>
        <w:t>5</w:t>
      </w:r>
      <w:r w:rsidR="009B2051">
        <w:rPr>
          <w:rFonts w:ascii="Arial" w:hAnsi="Arial" w:cs="Arial"/>
          <w:b/>
          <w:sz w:val="36"/>
          <w:szCs w:val="36"/>
        </w:rPr>
        <w:t>9</w:t>
      </w:r>
      <w:r w:rsidRPr="001011BC">
        <w:rPr>
          <w:rFonts w:ascii="Arial" w:hAnsi="Arial" w:cs="Arial"/>
          <w:sz w:val="22"/>
          <w:szCs w:val="22"/>
          <w:highlight w:val="lightGray"/>
        </w:rPr>
        <w:t>(Colocar porcentaje de Garantía de cumplimiento)</w:t>
      </w:r>
      <w:r w:rsidRPr="00973792">
        <w:rPr>
          <w:rFonts w:ascii="Arial" w:hAnsi="Arial" w:cs="Arial"/>
          <w:sz w:val="22"/>
          <w:szCs w:val="22"/>
        </w:rPr>
        <w:t xml:space="preserve"> del monto autorizado para el ejercicio presupuestal de que se trate, considerando el importe de los trabajos faltantes por ejecutar, actualizando los importes de acuerdo con los ajustes de costos autorizados y modificaciones contractuales, si las </w:t>
      </w:r>
      <w:r w:rsidRPr="00973792">
        <w:rPr>
          <w:rFonts w:ascii="Arial" w:hAnsi="Arial" w:cs="Arial"/>
          <w:sz w:val="22"/>
          <w:szCs w:val="22"/>
        </w:rPr>
        <w:lastRenderedPageBreak/>
        <w:t xml:space="preserve">hubiere. Dichas garantías deberán entregarse 15 días naturales siguientes contados a partir de la fecha en la que </w:t>
      </w:r>
      <w:r w:rsidRPr="00973792">
        <w:rPr>
          <w:rFonts w:ascii="Arial" w:hAnsi="Arial" w:cs="Arial"/>
          <w:b/>
          <w:sz w:val="22"/>
          <w:szCs w:val="22"/>
        </w:rPr>
        <w:t xml:space="preserve">“EL CONTRATISTA” </w:t>
      </w:r>
      <w:r w:rsidRPr="00973792">
        <w:rPr>
          <w:rFonts w:ascii="Arial" w:hAnsi="Arial" w:cs="Arial"/>
          <w:sz w:val="22"/>
          <w:szCs w:val="22"/>
        </w:rPr>
        <w:t xml:space="preserve">hubiere recibido la notificación por escrito por parte de </w:t>
      </w:r>
      <w:r w:rsidRPr="00973792">
        <w:rPr>
          <w:rFonts w:ascii="Arial" w:hAnsi="Arial" w:cs="Arial"/>
          <w:b/>
          <w:sz w:val="22"/>
          <w:szCs w:val="22"/>
        </w:rPr>
        <w:t xml:space="preserve">“LA DEPENDENCIA O ENTIDAD” </w:t>
      </w:r>
      <w:r w:rsidRPr="00973792">
        <w:rPr>
          <w:rFonts w:ascii="Arial" w:hAnsi="Arial" w:cs="Arial"/>
          <w:sz w:val="22"/>
          <w:szCs w:val="22"/>
        </w:rPr>
        <w:t>respecto del monto de la inversión autorizada de cada ejercicio fiscal que cubra el Plazo de Ejecución de los trabajos</w:t>
      </w:r>
      <w:r w:rsidRPr="00973792">
        <w:rPr>
          <w:rFonts w:ascii="Arial" w:hAnsi="Arial" w:cs="Arial"/>
          <w:b/>
          <w:sz w:val="22"/>
          <w:szCs w:val="22"/>
        </w:rPr>
        <w:t>.</w:t>
      </w:r>
    </w:p>
    <w:bookmarkEnd w:id="32"/>
    <w:p w14:paraId="2A75D9CB" w14:textId="77777777" w:rsidR="00ED511A" w:rsidRPr="00973792" w:rsidRDefault="00ED511A" w:rsidP="00ED511A">
      <w:pPr>
        <w:jc w:val="both"/>
        <w:rPr>
          <w:rFonts w:ascii="Arial" w:hAnsi="Arial" w:cs="Arial"/>
          <w:b/>
          <w:sz w:val="22"/>
          <w:szCs w:val="22"/>
        </w:rPr>
      </w:pPr>
    </w:p>
    <w:p w14:paraId="063105D5" w14:textId="2171B812" w:rsidR="00ED511A" w:rsidRPr="00973792" w:rsidRDefault="00ED511A" w:rsidP="00ED511A">
      <w:pPr>
        <w:jc w:val="both"/>
        <w:rPr>
          <w:rFonts w:ascii="Arial" w:hAnsi="Arial" w:cs="Arial"/>
          <w:b/>
          <w:sz w:val="22"/>
          <w:szCs w:val="22"/>
        </w:rPr>
      </w:pPr>
      <w:r w:rsidRPr="00973792">
        <w:rPr>
          <w:rFonts w:ascii="Arial" w:hAnsi="Arial" w:cs="Arial"/>
          <w:b/>
          <w:sz w:val="22"/>
          <w:szCs w:val="22"/>
        </w:rPr>
        <w:t>11.</w:t>
      </w:r>
      <w:r w:rsidR="00C96941" w:rsidRPr="00973792">
        <w:rPr>
          <w:rFonts w:ascii="Arial" w:hAnsi="Arial" w:cs="Arial"/>
          <w:b/>
          <w:sz w:val="22"/>
          <w:szCs w:val="22"/>
        </w:rPr>
        <w:t>2</w:t>
      </w:r>
      <w:r w:rsidRPr="00973792">
        <w:rPr>
          <w:rFonts w:ascii="Arial" w:hAnsi="Arial" w:cs="Arial"/>
          <w:b/>
          <w:sz w:val="22"/>
          <w:szCs w:val="22"/>
        </w:rPr>
        <w:t xml:space="preserve"> Garantías para responder de obra mal ejecutada o vicios ocultos.</w:t>
      </w:r>
    </w:p>
    <w:p w14:paraId="21B981FD" w14:textId="77777777" w:rsidR="00ED511A" w:rsidRPr="00973792" w:rsidRDefault="00ED511A" w:rsidP="00ED511A">
      <w:pPr>
        <w:jc w:val="both"/>
        <w:rPr>
          <w:rFonts w:ascii="Arial" w:hAnsi="Arial" w:cs="Arial"/>
          <w:b/>
          <w:sz w:val="22"/>
          <w:szCs w:val="22"/>
        </w:rPr>
      </w:pPr>
    </w:p>
    <w:p w14:paraId="64BC96EF" w14:textId="265D5097" w:rsidR="00ED511A" w:rsidRPr="00973792" w:rsidRDefault="00ED511A" w:rsidP="00ED511A">
      <w:pPr>
        <w:jc w:val="both"/>
        <w:rPr>
          <w:rFonts w:ascii="Arial" w:hAnsi="Arial" w:cs="Arial"/>
          <w:sz w:val="22"/>
          <w:szCs w:val="22"/>
        </w:rPr>
      </w:pPr>
      <w:r w:rsidRPr="00973792">
        <w:rPr>
          <w:rFonts w:ascii="Arial" w:hAnsi="Arial" w:cs="Arial"/>
          <w:b/>
          <w:sz w:val="22"/>
          <w:szCs w:val="22"/>
        </w:rPr>
        <w:t>“EL CONTRATISTA</w:t>
      </w:r>
      <w:r w:rsidRPr="00973792">
        <w:rPr>
          <w:rFonts w:ascii="Arial" w:hAnsi="Arial" w:cs="Arial"/>
          <w:sz w:val="22"/>
          <w:szCs w:val="22"/>
        </w:rPr>
        <w:t xml:space="preserve">” </w:t>
      </w:r>
      <w:r w:rsidR="004D72CF" w:rsidRPr="00973792">
        <w:rPr>
          <w:rFonts w:ascii="Arial" w:hAnsi="Arial" w:cs="Arial"/>
          <w:sz w:val="22"/>
          <w:szCs w:val="22"/>
        </w:rPr>
        <w:t>previamente a la recepción de los trabajos, y a su elección deberá constituir fianza por el equivalente al diez por ciento del monto total ejercido de los trabajos; presentar una carta de crédito irrevocable por el equivalente al cinco por ciento del monto total ejercido de los trabajos, o bien, aportar recursos líquidos por una cantidad equivalente al cinco por ciento del mismo monto en fideicomisos especialmente constituidos para ello, por</w:t>
      </w:r>
      <w:r w:rsidRPr="00973792">
        <w:rPr>
          <w:rFonts w:ascii="Arial" w:hAnsi="Arial" w:cs="Arial"/>
          <w:sz w:val="22"/>
          <w:szCs w:val="22"/>
        </w:rPr>
        <w:t xml:space="preserve"> cualquier defecto que resultare en </w:t>
      </w:r>
      <w:r w:rsidR="002B6C48" w:rsidRPr="00973792">
        <w:rPr>
          <w:rFonts w:ascii="Arial" w:hAnsi="Arial" w:cs="Arial"/>
          <w:sz w:val="22"/>
          <w:szCs w:val="22"/>
        </w:rPr>
        <w:t>los trabajos</w:t>
      </w:r>
      <w:r w:rsidRPr="00973792">
        <w:rPr>
          <w:rFonts w:ascii="Arial" w:hAnsi="Arial" w:cs="Arial"/>
          <w:sz w:val="22"/>
          <w:szCs w:val="22"/>
        </w:rPr>
        <w:t xml:space="preserve">, derivado de vicios ocultos y cualquier otra responsabilidad en que hubiere incurrido </w:t>
      </w:r>
      <w:r w:rsidRPr="00973792">
        <w:rPr>
          <w:rFonts w:ascii="Arial" w:hAnsi="Arial" w:cs="Arial"/>
          <w:b/>
          <w:sz w:val="22"/>
          <w:szCs w:val="22"/>
        </w:rPr>
        <w:t>“EL CONTRATISTA”</w:t>
      </w:r>
      <w:r w:rsidRPr="00973792">
        <w:rPr>
          <w:rFonts w:ascii="Arial" w:hAnsi="Arial" w:cs="Arial"/>
          <w:sz w:val="22"/>
          <w:szCs w:val="22"/>
        </w:rPr>
        <w:t xml:space="preserve"> durante un plazo de 12 meses contados a partir de la terminación del Contrato.</w:t>
      </w:r>
    </w:p>
    <w:p w14:paraId="31F7285D" w14:textId="77777777" w:rsidR="00ED511A" w:rsidRPr="00973792" w:rsidRDefault="00ED511A" w:rsidP="00ED511A">
      <w:pPr>
        <w:jc w:val="both"/>
        <w:rPr>
          <w:rFonts w:ascii="Arial" w:hAnsi="Arial" w:cs="Arial"/>
          <w:sz w:val="22"/>
          <w:szCs w:val="22"/>
        </w:rPr>
      </w:pPr>
    </w:p>
    <w:p w14:paraId="71D453F2" w14:textId="64E974D0" w:rsidR="00ED511A" w:rsidRPr="00973792" w:rsidRDefault="00ED511A" w:rsidP="00ED511A">
      <w:pPr>
        <w:jc w:val="both"/>
        <w:rPr>
          <w:rFonts w:ascii="Arial" w:hAnsi="Arial" w:cs="Arial"/>
          <w:sz w:val="22"/>
          <w:szCs w:val="22"/>
        </w:rPr>
      </w:pPr>
      <w:r w:rsidRPr="00973792">
        <w:rPr>
          <w:rFonts w:ascii="Arial" w:hAnsi="Arial" w:cs="Arial"/>
          <w:sz w:val="22"/>
          <w:szCs w:val="22"/>
        </w:rPr>
        <w:t xml:space="preserve">Una vez transcurridos los 12 meses contados a partir de la terminación del Contrato y, siempre que durante la vigencia del Contrato no haya surgido responsabilidad a cargo de </w:t>
      </w:r>
      <w:r w:rsidRPr="00973792">
        <w:rPr>
          <w:rFonts w:ascii="Arial" w:hAnsi="Arial" w:cs="Arial"/>
          <w:b/>
          <w:sz w:val="22"/>
          <w:szCs w:val="22"/>
        </w:rPr>
        <w:t>“EL CONTRATISTA”</w:t>
      </w:r>
      <w:r w:rsidRPr="00973792">
        <w:rPr>
          <w:rFonts w:ascii="Arial" w:hAnsi="Arial" w:cs="Arial"/>
          <w:sz w:val="22"/>
          <w:szCs w:val="22"/>
        </w:rPr>
        <w:t xml:space="preserve">, la Garantía por Vicios Ocultos será liberada automáticamente de conformidad con el artículo 66 de la </w:t>
      </w:r>
      <w:r w:rsidRPr="00973792">
        <w:rPr>
          <w:rFonts w:ascii="Arial" w:hAnsi="Arial" w:cs="Arial"/>
          <w:b/>
          <w:sz w:val="22"/>
          <w:szCs w:val="22"/>
        </w:rPr>
        <w:t>“LOPSRM”</w:t>
      </w:r>
      <w:r w:rsidRPr="00973792">
        <w:rPr>
          <w:rFonts w:ascii="Arial" w:hAnsi="Arial" w:cs="Arial"/>
          <w:sz w:val="22"/>
          <w:szCs w:val="22"/>
        </w:rPr>
        <w:t>.</w:t>
      </w:r>
    </w:p>
    <w:bookmarkEnd w:id="28"/>
    <w:p w14:paraId="2DDA77FE" w14:textId="7B91DA52" w:rsidR="00ED511A" w:rsidRPr="00973792" w:rsidRDefault="00ED511A" w:rsidP="00C41C90">
      <w:pPr>
        <w:ind w:right="51"/>
        <w:jc w:val="both"/>
        <w:rPr>
          <w:rFonts w:ascii="Arial" w:hAnsi="Arial" w:cs="Arial"/>
          <w:sz w:val="22"/>
          <w:szCs w:val="22"/>
        </w:rPr>
      </w:pPr>
    </w:p>
    <w:p w14:paraId="25716D3C" w14:textId="4FF3B76F" w:rsidR="00ED511A" w:rsidRPr="00973792" w:rsidRDefault="00ED511A" w:rsidP="00C41C90">
      <w:pPr>
        <w:ind w:right="51"/>
        <w:jc w:val="both"/>
        <w:rPr>
          <w:rFonts w:ascii="Arial" w:hAnsi="Arial" w:cs="Arial"/>
          <w:b/>
          <w:bCs/>
          <w:sz w:val="22"/>
          <w:szCs w:val="22"/>
        </w:rPr>
      </w:pPr>
      <w:r w:rsidRPr="00973792">
        <w:rPr>
          <w:rFonts w:ascii="Arial" w:hAnsi="Arial" w:cs="Arial"/>
          <w:b/>
          <w:bCs/>
          <w:sz w:val="22"/>
          <w:szCs w:val="22"/>
          <w:highlight w:val="yellow"/>
        </w:rPr>
        <w:t>DÉCIMA SEGUNDA. RECEPCIÓN DE LOS TRABAJOS</w:t>
      </w:r>
    </w:p>
    <w:p w14:paraId="53D10FF7" w14:textId="165E4D20" w:rsidR="00ED511A" w:rsidRPr="00973792" w:rsidRDefault="00ED511A" w:rsidP="00C41C90">
      <w:pPr>
        <w:ind w:right="51"/>
        <w:jc w:val="both"/>
        <w:rPr>
          <w:rFonts w:ascii="Arial" w:hAnsi="Arial" w:cs="Arial"/>
          <w:b/>
          <w:bCs/>
          <w:sz w:val="22"/>
          <w:szCs w:val="22"/>
        </w:rPr>
      </w:pPr>
    </w:p>
    <w:p w14:paraId="46087BC0" w14:textId="3A7C0C19" w:rsidR="00ED511A" w:rsidRPr="00973792" w:rsidRDefault="00ED511A" w:rsidP="00ED511A">
      <w:pPr>
        <w:jc w:val="both"/>
        <w:rPr>
          <w:rFonts w:ascii="Arial" w:hAnsi="Arial" w:cs="Arial"/>
          <w:sz w:val="22"/>
          <w:szCs w:val="22"/>
        </w:rPr>
      </w:pPr>
      <w:r w:rsidRPr="00973792">
        <w:rPr>
          <w:rFonts w:ascii="Arial" w:hAnsi="Arial" w:cs="Arial"/>
          <w:sz w:val="22"/>
          <w:szCs w:val="22"/>
        </w:rPr>
        <w:t xml:space="preserve">La recepción de </w:t>
      </w:r>
      <w:r w:rsidR="005F0B01" w:rsidRPr="00973792">
        <w:rPr>
          <w:rFonts w:ascii="Arial" w:hAnsi="Arial" w:cs="Arial"/>
          <w:sz w:val="22"/>
          <w:szCs w:val="22"/>
        </w:rPr>
        <w:t>los trabajos</w:t>
      </w:r>
      <w:r w:rsidRPr="00973792">
        <w:rPr>
          <w:rFonts w:ascii="Arial" w:hAnsi="Arial" w:cs="Arial"/>
          <w:sz w:val="22"/>
          <w:szCs w:val="22"/>
        </w:rPr>
        <w:t>, ya sea</w:t>
      </w:r>
      <w:r w:rsidR="005F0B01" w:rsidRPr="00973792">
        <w:rPr>
          <w:rFonts w:ascii="Arial" w:hAnsi="Arial" w:cs="Arial"/>
          <w:sz w:val="22"/>
          <w:szCs w:val="22"/>
        </w:rPr>
        <w:t>n</w:t>
      </w:r>
      <w:r w:rsidRPr="00973792">
        <w:rPr>
          <w:rFonts w:ascii="Arial" w:hAnsi="Arial" w:cs="Arial"/>
          <w:sz w:val="22"/>
          <w:szCs w:val="22"/>
        </w:rPr>
        <w:t xml:space="preserve"> total o parcial, se realizará de acuerdo a lo establecido en los artículos 64 de la </w:t>
      </w:r>
      <w:r w:rsidRPr="00973792">
        <w:rPr>
          <w:rFonts w:ascii="Arial" w:hAnsi="Arial" w:cs="Arial"/>
          <w:b/>
          <w:sz w:val="22"/>
          <w:szCs w:val="22"/>
        </w:rPr>
        <w:t>“LOPSRM”</w:t>
      </w:r>
      <w:r w:rsidRPr="00973792">
        <w:rPr>
          <w:rFonts w:ascii="Arial" w:hAnsi="Arial" w:cs="Arial"/>
          <w:sz w:val="22"/>
          <w:szCs w:val="22"/>
        </w:rPr>
        <w:t xml:space="preserve"> y 135, 136, 137 y 138 de su Reglamento, mediante comunicación que por escrito haga </w:t>
      </w:r>
      <w:r w:rsidRPr="00973792">
        <w:rPr>
          <w:rFonts w:ascii="Arial" w:hAnsi="Arial" w:cs="Arial"/>
          <w:b/>
          <w:sz w:val="22"/>
          <w:szCs w:val="22"/>
        </w:rPr>
        <w:t>“EL CONTRATISTA”</w:t>
      </w:r>
      <w:r w:rsidRPr="00973792">
        <w:rPr>
          <w:rFonts w:ascii="Arial" w:hAnsi="Arial" w:cs="Arial"/>
          <w:sz w:val="22"/>
          <w:szCs w:val="22"/>
        </w:rPr>
        <w:t xml:space="preserve"> a </w:t>
      </w:r>
      <w:r w:rsidRPr="00973792">
        <w:rPr>
          <w:rFonts w:ascii="Arial" w:hAnsi="Arial" w:cs="Arial"/>
          <w:b/>
          <w:sz w:val="22"/>
          <w:szCs w:val="22"/>
        </w:rPr>
        <w:t>“LA DEPENDENCIA O ENTIDAD”</w:t>
      </w:r>
      <w:r w:rsidRPr="00973792">
        <w:rPr>
          <w:rFonts w:ascii="Arial" w:hAnsi="Arial" w:cs="Arial"/>
          <w:sz w:val="22"/>
          <w:szCs w:val="22"/>
        </w:rPr>
        <w:t xml:space="preserve"> de la conclusión de los trabajos que le fueron encomendados, para que ésta, en un plazo de </w:t>
      </w:r>
      <w:bookmarkStart w:id="33" w:name="_Hlk44541480"/>
      <w:r w:rsidR="009B2051">
        <w:rPr>
          <w:rFonts w:ascii="Arial" w:hAnsi="Arial" w:cs="Arial"/>
          <w:b/>
          <w:sz w:val="36"/>
          <w:szCs w:val="36"/>
        </w:rPr>
        <w:t>61</w:t>
      </w:r>
      <w:bookmarkEnd w:id="33"/>
      <w:r w:rsidR="009B2051" w:rsidRPr="00973792">
        <w:rPr>
          <w:rFonts w:ascii="Arial" w:hAnsi="Arial" w:cs="Arial"/>
          <w:sz w:val="22"/>
          <w:szCs w:val="22"/>
          <w:highlight w:val="magenta"/>
        </w:rPr>
        <w:t xml:space="preserve"> </w:t>
      </w:r>
      <w:r w:rsidR="004D72CF" w:rsidRPr="00973792">
        <w:rPr>
          <w:rFonts w:ascii="Arial" w:hAnsi="Arial" w:cs="Arial"/>
          <w:sz w:val="22"/>
          <w:szCs w:val="22"/>
          <w:highlight w:val="magenta"/>
        </w:rPr>
        <w:t>(colocar plazo)</w:t>
      </w:r>
      <w:r w:rsidRPr="00973792">
        <w:rPr>
          <w:rFonts w:ascii="Arial" w:hAnsi="Arial" w:cs="Arial"/>
          <w:sz w:val="22"/>
          <w:szCs w:val="22"/>
          <w:highlight w:val="magenta"/>
        </w:rPr>
        <w:t>,</w:t>
      </w:r>
      <w:r w:rsidRPr="00973792">
        <w:rPr>
          <w:rFonts w:ascii="Arial" w:hAnsi="Arial" w:cs="Arial"/>
          <w:sz w:val="22"/>
          <w:szCs w:val="22"/>
        </w:rPr>
        <w:t xml:space="preserve"> verifique la debida terminación de los mismos conforme a las condiciones establecidas en el contrato. Al finalizar la verificación de los trabajos, </w:t>
      </w:r>
      <w:r w:rsidRPr="00973792">
        <w:rPr>
          <w:rFonts w:ascii="Arial" w:hAnsi="Arial" w:cs="Arial"/>
          <w:b/>
          <w:sz w:val="22"/>
          <w:szCs w:val="22"/>
        </w:rPr>
        <w:t>“LA DEPENDENCIA O ENTIDAD”</w:t>
      </w:r>
      <w:r w:rsidRPr="00973792">
        <w:rPr>
          <w:rFonts w:ascii="Arial" w:hAnsi="Arial" w:cs="Arial"/>
          <w:sz w:val="22"/>
          <w:szCs w:val="22"/>
        </w:rPr>
        <w:t xml:space="preserve"> contará con un plazo de</w:t>
      </w:r>
      <w:r w:rsidR="004D72CF" w:rsidRPr="00973792">
        <w:rPr>
          <w:rFonts w:ascii="Arial" w:hAnsi="Arial" w:cs="Arial"/>
          <w:sz w:val="22"/>
          <w:szCs w:val="22"/>
        </w:rPr>
        <w:t xml:space="preserve"> quince</w:t>
      </w:r>
      <w:r w:rsidRPr="00973792">
        <w:rPr>
          <w:rFonts w:ascii="Arial" w:hAnsi="Arial" w:cs="Arial"/>
          <w:sz w:val="22"/>
          <w:szCs w:val="22"/>
        </w:rPr>
        <w:t xml:space="preserve"> días naturales para proceder a la recepción de los mismos mediante el levantamiento del acta correspondiente, quedando los trabajos prestados bajo su responsabilidad.</w:t>
      </w:r>
    </w:p>
    <w:p w14:paraId="4E80406D" w14:textId="77777777" w:rsidR="00ED511A" w:rsidRPr="00973792" w:rsidRDefault="00ED511A" w:rsidP="00ED511A">
      <w:pPr>
        <w:jc w:val="both"/>
        <w:rPr>
          <w:rFonts w:ascii="Arial" w:hAnsi="Arial" w:cs="Arial"/>
          <w:sz w:val="22"/>
          <w:szCs w:val="22"/>
        </w:rPr>
      </w:pPr>
    </w:p>
    <w:p w14:paraId="293480F9" w14:textId="2915148F" w:rsidR="00ED511A" w:rsidRPr="00973792" w:rsidRDefault="00ED511A" w:rsidP="00ED511A">
      <w:pPr>
        <w:jc w:val="both"/>
        <w:rPr>
          <w:rFonts w:ascii="Arial" w:hAnsi="Arial" w:cs="Arial"/>
          <w:sz w:val="22"/>
          <w:szCs w:val="22"/>
        </w:rPr>
      </w:pPr>
      <w:r w:rsidRPr="00973792">
        <w:rPr>
          <w:rFonts w:ascii="Arial" w:hAnsi="Arial" w:cs="Arial"/>
          <w:sz w:val="22"/>
          <w:szCs w:val="22"/>
        </w:rPr>
        <w:t xml:space="preserve">Recibidos físicamente los trabajos prestados, </w:t>
      </w:r>
      <w:r w:rsidRPr="00973792">
        <w:rPr>
          <w:rFonts w:ascii="Arial" w:hAnsi="Arial" w:cs="Arial"/>
          <w:b/>
          <w:sz w:val="22"/>
          <w:szCs w:val="22"/>
        </w:rPr>
        <w:t>“EL CONTRATISTA”</w:t>
      </w:r>
      <w:r w:rsidRPr="00973792">
        <w:rPr>
          <w:rFonts w:ascii="Arial" w:hAnsi="Arial" w:cs="Arial"/>
          <w:sz w:val="22"/>
          <w:szCs w:val="22"/>
        </w:rPr>
        <w:t xml:space="preserve"> y </w:t>
      </w:r>
      <w:r w:rsidRPr="00973792">
        <w:rPr>
          <w:rFonts w:ascii="Arial" w:hAnsi="Arial" w:cs="Arial"/>
          <w:b/>
          <w:sz w:val="22"/>
          <w:szCs w:val="22"/>
        </w:rPr>
        <w:t>“LA DEPENDENCIA O ENTIDAD”</w:t>
      </w:r>
      <w:r w:rsidRPr="00973792">
        <w:rPr>
          <w:rFonts w:ascii="Arial" w:hAnsi="Arial" w:cs="Arial"/>
          <w:sz w:val="22"/>
          <w:szCs w:val="22"/>
        </w:rPr>
        <w:t xml:space="preserve"> deberán elaborar en un término </w:t>
      </w:r>
      <w:bookmarkStart w:id="34" w:name="_Hlk44541538"/>
      <w:bookmarkStart w:id="35" w:name="_Hlk44479398"/>
      <w:r w:rsidRPr="00973792">
        <w:rPr>
          <w:rFonts w:ascii="Arial" w:hAnsi="Arial" w:cs="Arial"/>
          <w:sz w:val="22"/>
          <w:szCs w:val="22"/>
        </w:rPr>
        <w:t>de</w:t>
      </w:r>
      <w:r w:rsidR="00D7324A" w:rsidRPr="00973792">
        <w:rPr>
          <w:rFonts w:ascii="Arial" w:hAnsi="Arial" w:cs="Arial"/>
          <w:sz w:val="22"/>
          <w:szCs w:val="22"/>
        </w:rPr>
        <w:t xml:space="preserve"> no mayor a 60</w:t>
      </w:r>
      <w:r w:rsidRPr="00973792">
        <w:rPr>
          <w:rFonts w:ascii="Arial" w:hAnsi="Arial" w:cs="Arial"/>
          <w:sz w:val="22"/>
          <w:szCs w:val="22"/>
        </w:rPr>
        <w:t xml:space="preserve"> días naturales </w:t>
      </w:r>
      <w:bookmarkEnd w:id="34"/>
      <w:r w:rsidRPr="00973792">
        <w:rPr>
          <w:rFonts w:ascii="Arial" w:hAnsi="Arial" w:cs="Arial"/>
          <w:sz w:val="22"/>
          <w:szCs w:val="22"/>
        </w:rPr>
        <w:t xml:space="preserve">el finiquito </w:t>
      </w:r>
      <w:bookmarkEnd w:id="35"/>
      <w:r w:rsidRPr="00973792">
        <w:rPr>
          <w:rFonts w:ascii="Arial" w:hAnsi="Arial" w:cs="Arial"/>
          <w:sz w:val="22"/>
          <w:szCs w:val="22"/>
        </w:rPr>
        <w:t>de los mismos, en el que se harán constar los créditos a favor y en contra que resulten para cada uno de ellos, describiendo el concepto general que les dio origen y el saldo resultante.</w:t>
      </w:r>
    </w:p>
    <w:p w14:paraId="5E448F18" w14:textId="77777777" w:rsidR="00ED511A" w:rsidRPr="00973792" w:rsidRDefault="00ED511A" w:rsidP="00ED511A">
      <w:pPr>
        <w:jc w:val="both"/>
        <w:rPr>
          <w:rFonts w:ascii="Arial" w:hAnsi="Arial" w:cs="Arial"/>
          <w:sz w:val="22"/>
          <w:szCs w:val="22"/>
        </w:rPr>
      </w:pPr>
    </w:p>
    <w:p w14:paraId="0732863B" w14:textId="53C4358F" w:rsidR="00ED511A" w:rsidRPr="00973792" w:rsidRDefault="00ED511A" w:rsidP="00ED511A">
      <w:pPr>
        <w:jc w:val="both"/>
        <w:rPr>
          <w:rFonts w:ascii="Arial" w:hAnsi="Arial" w:cs="Arial"/>
          <w:sz w:val="22"/>
          <w:szCs w:val="22"/>
        </w:rPr>
      </w:pPr>
      <w:r w:rsidRPr="00973792">
        <w:rPr>
          <w:rFonts w:ascii="Arial" w:hAnsi="Arial" w:cs="Arial"/>
          <w:sz w:val="22"/>
          <w:szCs w:val="22"/>
        </w:rPr>
        <w:t xml:space="preserve">De existir desacuerdo entre </w:t>
      </w:r>
      <w:r w:rsidRPr="00973792">
        <w:rPr>
          <w:rFonts w:ascii="Arial" w:hAnsi="Arial" w:cs="Arial"/>
          <w:b/>
          <w:color w:val="333333"/>
          <w:sz w:val="22"/>
          <w:szCs w:val="22"/>
        </w:rPr>
        <w:t xml:space="preserve">“LAS PARTES” </w:t>
      </w:r>
      <w:r w:rsidRPr="00973792">
        <w:rPr>
          <w:rFonts w:ascii="Arial" w:hAnsi="Arial" w:cs="Arial"/>
          <w:sz w:val="22"/>
          <w:szCs w:val="22"/>
        </w:rPr>
        <w:t xml:space="preserve">respecto al finiquito, o bien, </w:t>
      </w:r>
      <w:r w:rsidRPr="00973792">
        <w:rPr>
          <w:rFonts w:ascii="Arial" w:hAnsi="Arial" w:cs="Arial"/>
          <w:b/>
          <w:sz w:val="22"/>
          <w:szCs w:val="22"/>
        </w:rPr>
        <w:t>“EL CONTRATISTA”</w:t>
      </w:r>
      <w:r w:rsidRPr="00973792">
        <w:rPr>
          <w:rFonts w:ascii="Arial" w:hAnsi="Arial" w:cs="Arial"/>
          <w:sz w:val="22"/>
          <w:szCs w:val="22"/>
        </w:rPr>
        <w:t xml:space="preserve"> no acuda con </w:t>
      </w:r>
      <w:r w:rsidRPr="00973792">
        <w:rPr>
          <w:rFonts w:ascii="Arial" w:hAnsi="Arial" w:cs="Arial"/>
          <w:b/>
          <w:sz w:val="22"/>
          <w:szCs w:val="22"/>
        </w:rPr>
        <w:t>“LA DEPENDENCIA O ENTIDAD”</w:t>
      </w:r>
      <w:r w:rsidRPr="00973792">
        <w:rPr>
          <w:rFonts w:ascii="Arial" w:hAnsi="Arial" w:cs="Arial"/>
          <w:sz w:val="22"/>
          <w:szCs w:val="22"/>
        </w:rPr>
        <w:t xml:space="preserve"> para su elaboración dentro del plazo señalado en el contrato, está procederá a elaborarlo, debiendo comunicar su resultado a </w:t>
      </w:r>
      <w:r w:rsidRPr="00973792">
        <w:rPr>
          <w:rFonts w:ascii="Arial" w:hAnsi="Arial" w:cs="Arial"/>
          <w:b/>
          <w:sz w:val="22"/>
          <w:szCs w:val="22"/>
        </w:rPr>
        <w:t>“EL CONTRATISTA”</w:t>
      </w:r>
      <w:r w:rsidRPr="00973792">
        <w:rPr>
          <w:rFonts w:ascii="Arial" w:hAnsi="Arial" w:cs="Arial"/>
          <w:sz w:val="22"/>
          <w:szCs w:val="22"/>
        </w:rPr>
        <w:t xml:space="preserve"> dentro de un plazo de </w:t>
      </w:r>
      <w:r w:rsidR="007836B2" w:rsidRPr="00973792">
        <w:rPr>
          <w:rFonts w:ascii="Arial" w:hAnsi="Arial" w:cs="Arial"/>
          <w:sz w:val="22"/>
          <w:szCs w:val="22"/>
        </w:rPr>
        <w:t xml:space="preserve">diez </w:t>
      </w:r>
      <w:r w:rsidRPr="00973792">
        <w:rPr>
          <w:rFonts w:ascii="Arial" w:hAnsi="Arial" w:cs="Arial"/>
          <w:sz w:val="22"/>
          <w:szCs w:val="22"/>
        </w:rPr>
        <w:t xml:space="preserve">días naturales, contados a partir de su emisión; una vez notificado el resultado de dicho finiquito a </w:t>
      </w:r>
      <w:r w:rsidRPr="00973792">
        <w:rPr>
          <w:rFonts w:ascii="Arial" w:hAnsi="Arial" w:cs="Arial"/>
          <w:b/>
          <w:sz w:val="22"/>
          <w:szCs w:val="22"/>
        </w:rPr>
        <w:t>“EL CONTRATISTA”</w:t>
      </w:r>
      <w:r w:rsidRPr="00973792">
        <w:rPr>
          <w:rFonts w:ascii="Arial" w:hAnsi="Arial" w:cs="Arial"/>
          <w:sz w:val="22"/>
          <w:szCs w:val="22"/>
        </w:rPr>
        <w:t xml:space="preserve"> éste tendrá un plazo de </w:t>
      </w:r>
      <w:r w:rsidR="007836B2" w:rsidRPr="00973792">
        <w:rPr>
          <w:rFonts w:ascii="Arial" w:hAnsi="Arial" w:cs="Arial"/>
          <w:sz w:val="22"/>
          <w:szCs w:val="22"/>
        </w:rPr>
        <w:t xml:space="preserve">quince </w:t>
      </w:r>
      <w:r w:rsidRPr="00973792">
        <w:rPr>
          <w:rFonts w:ascii="Arial" w:hAnsi="Arial" w:cs="Arial"/>
          <w:sz w:val="22"/>
          <w:szCs w:val="22"/>
        </w:rPr>
        <w:t>días naturales para alegar lo que a su derecho corresponda, si trascurrido este plazo no realiza alguna gestión, se dará por aceptado.</w:t>
      </w:r>
    </w:p>
    <w:p w14:paraId="3854383C" w14:textId="77777777" w:rsidR="00ED511A" w:rsidRPr="00973792" w:rsidRDefault="00ED511A" w:rsidP="00ED511A">
      <w:pPr>
        <w:jc w:val="both"/>
        <w:rPr>
          <w:rFonts w:ascii="Arial" w:hAnsi="Arial" w:cs="Arial"/>
          <w:sz w:val="22"/>
          <w:szCs w:val="22"/>
        </w:rPr>
      </w:pPr>
    </w:p>
    <w:p w14:paraId="11FE357C" w14:textId="77777777" w:rsidR="00ED511A" w:rsidRPr="00973792" w:rsidRDefault="00ED511A" w:rsidP="00ED511A">
      <w:pPr>
        <w:jc w:val="both"/>
        <w:rPr>
          <w:rFonts w:ascii="Arial" w:hAnsi="Arial" w:cs="Arial"/>
          <w:sz w:val="22"/>
          <w:szCs w:val="22"/>
        </w:rPr>
      </w:pPr>
      <w:r w:rsidRPr="00973792">
        <w:rPr>
          <w:rFonts w:ascii="Arial" w:hAnsi="Arial" w:cs="Arial"/>
          <w:sz w:val="22"/>
          <w:szCs w:val="22"/>
        </w:rPr>
        <w:t xml:space="preserve">Determinado el saldo total, </w:t>
      </w:r>
      <w:r w:rsidRPr="00973792">
        <w:rPr>
          <w:rFonts w:ascii="Arial" w:hAnsi="Arial" w:cs="Arial"/>
          <w:b/>
          <w:sz w:val="22"/>
          <w:szCs w:val="22"/>
        </w:rPr>
        <w:t>“LA DEPENDENCIA O ENTIDAD”</w:t>
      </w:r>
      <w:r w:rsidRPr="00973792">
        <w:rPr>
          <w:rFonts w:ascii="Arial" w:hAnsi="Arial" w:cs="Arial"/>
          <w:sz w:val="22"/>
          <w:szCs w:val="22"/>
        </w:rPr>
        <w:t xml:space="preserve"> pondrá a disposición de </w:t>
      </w:r>
      <w:r w:rsidRPr="00973792">
        <w:rPr>
          <w:rFonts w:ascii="Arial" w:hAnsi="Arial" w:cs="Arial"/>
          <w:b/>
          <w:sz w:val="22"/>
          <w:szCs w:val="22"/>
        </w:rPr>
        <w:t>“EL CONTRATISTA”</w:t>
      </w:r>
      <w:r w:rsidRPr="00973792">
        <w:rPr>
          <w:rFonts w:ascii="Arial" w:hAnsi="Arial" w:cs="Arial"/>
          <w:sz w:val="22"/>
          <w:szCs w:val="22"/>
        </w:rPr>
        <w:t xml:space="preserve"> el pago correspondiente, mediante su ofrecimiento o la consignación respectiva, o bien, solicitará el reintegro de los importes resultantes, debiendo, en forma </w:t>
      </w:r>
      <w:r w:rsidRPr="00973792">
        <w:rPr>
          <w:rFonts w:ascii="Arial" w:hAnsi="Arial" w:cs="Arial"/>
          <w:sz w:val="22"/>
          <w:szCs w:val="22"/>
        </w:rPr>
        <w:lastRenderedPageBreak/>
        <w:t>simultánea, levantar el acta administrativa que de por extinguidos los derechos y obligaciones asumidos por ambas partes en el contrato.</w:t>
      </w:r>
    </w:p>
    <w:p w14:paraId="77B8B50F" w14:textId="77777777" w:rsidR="000C3E69" w:rsidRPr="00973792" w:rsidRDefault="000C3E69" w:rsidP="00C41C90">
      <w:pPr>
        <w:ind w:right="51"/>
        <w:jc w:val="both"/>
        <w:rPr>
          <w:rFonts w:ascii="Arial" w:hAnsi="Arial" w:cs="Arial"/>
          <w:b/>
          <w:bCs/>
          <w:sz w:val="22"/>
          <w:szCs w:val="22"/>
        </w:rPr>
      </w:pPr>
    </w:p>
    <w:p w14:paraId="74E87EFD" w14:textId="11A8119F" w:rsidR="00ED511A" w:rsidRPr="00973792" w:rsidRDefault="00ED511A" w:rsidP="00C41C90">
      <w:pPr>
        <w:ind w:right="51"/>
        <w:jc w:val="both"/>
        <w:rPr>
          <w:rFonts w:ascii="Arial" w:hAnsi="Arial" w:cs="Arial"/>
          <w:b/>
          <w:bCs/>
          <w:sz w:val="22"/>
          <w:szCs w:val="22"/>
        </w:rPr>
      </w:pPr>
      <w:r w:rsidRPr="00973792">
        <w:rPr>
          <w:rFonts w:ascii="Arial" w:hAnsi="Arial" w:cs="Arial"/>
          <w:b/>
          <w:bCs/>
          <w:sz w:val="22"/>
          <w:szCs w:val="22"/>
          <w:highlight w:val="yellow"/>
        </w:rPr>
        <w:t>DÉCIMA TERCERA. REPRESENTANTE DEL CONTRATISTA</w:t>
      </w:r>
    </w:p>
    <w:p w14:paraId="1C7294F2" w14:textId="118BA12D" w:rsidR="00ED511A" w:rsidRPr="00973792" w:rsidRDefault="00ED511A" w:rsidP="00C41C90">
      <w:pPr>
        <w:ind w:right="51"/>
        <w:jc w:val="both"/>
        <w:rPr>
          <w:rFonts w:ascii="Arial" w:hAnsi="Arial" w:cs="Arial"/>
          <w:sz w:val="22"/>
          <w:szCs w:val="22"/>
        </w:rPr>
      </w:pPr>
    </w:p>
    <w:p w14:paraId="52A8A1FC" w14:textId="19E6D987" w:rsidR="00ED511A" w:rsidRPr="00973792" w:rsidRDefault="00ED511A" w:rsidP="00ED511A">
      <w:pPr>
        <w:jc w:val="both"/>
        <w:rPr>
          <w:rFonts w:ascii="Arial" w:hAnsi="Arial" w:cs="Arial"/>
          <w:sz w:val="22"/>
          <w:szCs w:val="22"/>
        </w:rPr>
      </w:pPr>
      <w:r w:rsidRPr="00973792">
        <w:rPr>
          <w:rFonts w:ascii="Arial" w:hAnsi="Arial" w:cs="Arial"/>
          <w:b/>
          <w:sz w:val="22"/>
          <w:szCs w:val="22"/>
        </w:rPr>
        <w:t>“El CONTRATISTA”</w:t>
      </w:r>
      <w:r w:rsidRPr="00973792">
        <w:rPr>
          <w:rFonts w:ascii="Arial" w:hAnsi="Arial" w:cs="Arial"/>
          <w:sz w:val="22"/>
          <w:szCs w:val="22"/>
        </w:rPr>
        <w:t xml:space="preserve"> se obliga a establecer previamente al inicio de la prestación de los trabajos, en el sitio de realización de los mismos un</w:t>
      </w:r>
      <w:r w:rsidR="00333E12" w:rsidRPr="00973792">
        <w:rPr>
          <w:rFonts w:ascii="Arial" w:hAnsi="Arial" w:cs="Arial"/>
          <w:sz w:val="22"/>
          <w:szCs w:val="22"/>
        </w:rPr>
        <w:t xml:space="preserve"> “</w:t>
      </w:r>
      <w:r w:rsidR="00333E12" w:rsidRPr="00973792">
        <w:rPr>
          <w:rFonts w:ascii="Arial" w:hAnsi="Arial" w:cs="Arial"/>
          <w:b/>
          <w:bCs/>
          <w:sz w:val="22"/>
          <w:szCs w:val="22"/>
        </w:rPr>
        <w:t>SUPERINTENDENTE”</w:t>
      </w:r>
      <w:r w:rsidRPr="00973792">
        <w:rPr>
          <w:rFonts w:ascii="Arial" w:hAnsi="Arial" w:cs="Arial"/>
          <w:sz w:val="22"/>
          <w:szCs w:val="22"/>
        </w:rPr>
        <w:t xml:space="preserve">, el cual fungirá como técnico especializado, contando con poder amplio y suficiente para tomar decisiones en todo lo relativo al cumplimiento de este contrato. </w:t>
      </w:r>
      <w:r w:rsidR="00333E12" w:rsidRPr="00973792">
        <w:rPr>
          <w:rFonts w:ascii="Arial" w:hAnsi="Arial" w:cs="Arial"/>
          <w:sz w:val="22"/>
          <w:szCs w:val="22"/>
        </w:rPr>
        <w:t>El “</w:t>
      </w:r>
      <w:r w:rsidR="00333E12" w:rsidRPr="00973792">
        <w:rPr>
          <w:rFonts w:ascii="Arial" w:hAnsi="Arial" w:cs="Arial"/>
          <w:b/>
          <w:bCs/>
          <w:sz w:val="22"/>
          <w:szCs w:val="22"/>
        </w:rPr>
        <w:t>SUPERINTENDENTE”</w:t>
      </w:r>
      <w:r w:rsidRPr="00973792">
        <w:rPr>
          <w:rFonts w:ascii="Arial" w:hAnsi="Arial" w:cs="Arial"/>
          <w:sz w:val="22"/>
          <w:szCs w:val="22"/>
        </w:rPr>
        <w:t xml:space="preserve"> deberá designarse por escrito y ser un profesional con experiencia suficiente en la materia objeto del contrato, reservándose </w:t>
      </w:r>
      <w:r w:rsidRPr="00973792">
        <w:rPr>
          <w:rFonts w:ascii="Arial" w:hAnsi="Arial" w:cs="Arial"/>
          <w:b/>
          <w:sz w:val="22"/>
          <w:szCs w:val="22"/>
        </w:rPr>
        <w:t>“LA DEPENDENCIA O ENTIDAD”</w:t>
      </w:r>
      <w:r w:rsidRPr="00973792">
        <w:rPr>
          <w:rFonts w:ascii="Arial" w:hAnsi="Arial" w:cs="Arial"/>
          <w:sz w:val="22"/>
          <w:szCs w:val="22"/>
        </w:rPr>
        <w:t xml:space="preserve"> el derecho de su aceptación, el cual podrá ejercer en cualquier tiempo.</w:t>
      </w:r>
    </w:p>
    <w:p w14:paraId="2A5B12D2" w14:textId="77777777" w:rsidR="00ED511A" w:rsidRPr="00973792" w:rsidRDefault="00ED511A" w:rsidP="00ED511A">
      <w:pPr>
        <w:jc w:val="both"/>
        <w:rPr>
          <w:rFonts w:ascii="Arial" w:hAnsi="Arial" w:cs="Arial"/>
          <w:sz w:val="22"/>
          <w:szCs w:val="22"/>
        </w:rPr>
      </w:pPr>
    </w:p>
    <w:p w14:paraId="02EDC6B4" w14:textId="1580F926" w:rsidR="00ED511A" w:rsidRPr="00973792" w:rsidRDefault="00ED511A" w:rsidP="00ED511A">
      <w:pPr>
        <w:jc w:val="both"/>
        <w:rPr>
          <w:rFonts w:ascii="Arial" w:hAnsi="Arial" w:cs="Arial"/>
          <w:sz w:val="22"/>
          <w:szCs w:val="22"/>
        </w:rPr>
      </w:pPr>
      <w:r w:rsidRPr="00973792">
        <w:rPr>
          <w:rFonts w:ascii="Arial" w:hAnsi="Arial" w:cs="Arial"/>
          <w:b/>
          <w:sz w:val="22"/>
          <w:szCs w:val="22"/>
        </w:rPr>
        <w:t xml:space="preserve">“LA DEPENDENCIA O ENTIDAD” </w:t>
      </w:r>
      <w:r w:rsidRPr="00973792">
        <w:rPr>
          <w:rFonts w:ascii="Arial" w:hAnsi="Arial" w:cs="Arial"/>
          <w:sz w:val="22"/>
          <w:szCs w:val="22"/>
        </w:rPr>
        <w:t xml:space="preserve">se reserva el derecho de solicitar en cualquier momento, por causas justificadas, la sustitución del </w:t>
      </w:r>
      <w:r w:rsidR="00333E12" w:rsidRPr="00973792">
        <w:rPr>
          <w:rFonts w:ascii="Arial" w:hAnsi="Arial" w:cs="Arial"/>
          <w:sz w:val="22"/>
          <w:szCs w:val="22"/>
        </w:rPr>
        <w:t>“</w:t>
      </w:r>
      <w:r w:rsidR="00333E12" w:rsidRPr="00973792">
        <w:rPr>
          <w:rFonts w:ascii="Arial" w:hAnsi="Arial" w:cs="Arial"/>
          <w:b/>
          <w:bCs/>
          <w:sz w:val="22"/>
          <w:szCs w:val="22"/>
        </w:rPr>
        <w:t>SUPERINTENDENTE”</w:t>
      </w:r>
      <w:r w:rsidR="001C67C2" w:rsidRPr="00973792">
        <w:rPr>
          <w:rFonts w:ascii="Arial" w:hAnsi="Arial" w:cs="Arial"/>
          <w:sz w:val="22"/>
          <w:szCs w:val="22"/>
        </w:rPr>
        <w:t xml:space="preserve"> </w:t>
      </w:r>
      <w:r w:rsidRPr="00973792">
        <w:rPr>
          <w:rFonts w:ascii="Arial" w:hAnsi="Arial" w:cs="Arial"/>
          <w:sz w:val="22"/>
          <w:szCs w:val="22"/>
        </w:rPr>
        <w:t xml:space="preserve">de los trabajos, y </w:t>
      </w:r>
      <w:r w:rsidRPr="00973792">
        <w:rPr>
          <w:rFonts w:ascii="Arial" w:hAnsi="Arial" w:cs="Arial"/>
          <w:b/>
          <w:sz w:val="22"/>
          <w:szCs w:val="22"/>
        </w:rPr>
        <w:t xml:space="preserve">“EL CONTRATISTA” </w:t>
      </w:r>
      <w:r w:rsidRPr="00973792">
        <w:rPr>
          <w:rFonts w:ascii="Arial" w:hAnsi="Arial" w:cs="Arial"/>
          <w:sz w:val="22"/>
          <w:szCs w:val="22"/>
        </w:rPr>
        <w:t>tendrá la obligación de nombrar a otro que reúna los requisitos exigidos en el presente contrato</w:t>
      </w:r>
      <w:r w:rsidR="00333E12" w:rsidRPr="00973792">
        <w:rPr>
          <w:rFonts w:ascii="Arial" w:hAnsi="Arial" w:cs="Arial"/>
          <w:sz w:val="22"/>
          <w:szCs w:val="22"/>
        </w:rPr>
        <w:t>.</w:t>
      </w:r>
    </w:p>
    <w:p w14:paraId="34B303E1" w14:textId="04BDCD43" w:rsidR="00ED511A" w:rsidRPr="00973792" w:rsidRDefault="00ED511A" w:rsidP="00C41C90">
      <w:pPr>
        <w:ind w:right="51"/>
        <w:jc w:val="both"/>
        <w:rPr>
          <w:rFonts w:ascii="Arial" w:hAnsi="Arial" w:cs="Arial"/>
          <w:sz w:val="22"/>
          <w:szCs w:val="22"/>
        </w:rPr>
      </w:pPr>
    </w:p>
    <w:p w14:paraId="0078297C" w14:textId="50190C2E" w:rsidR="00ED511A" w:rsidRPr="00973792" w:rsidRDefault="00ED511A" w:rsidP="00C41C90">
      <w:pPr>
        <w:ind w:right="51"/>
        <w:jc w:val="both"/>
        <w:rPr>
          <w:rFonts w:ascii="Arial" w:hAnsi="Arial" w:cs="Arial"/>
          <w:b/>
          <w:bCs/>
          <w:sz w:val="22"/>
          <w:szCs w:val="22"/>
        </w:rPr>
      </w:pPr>
      <w:r w:rsidRPr="00973792">
        <w:rPr>
          <w:rFonts w:ascii="Arial" w:hAnsi="Arial" w:cs="Arial"/>
          <w:b/>
          <w:bCs/>
          <w:sz w:val="22"/>
          <w:szCs w:val="22"/>
          <w:highlight w:val="yellow"/>
        </w:rPr>
        <w:t>DÉCIMA CUARTA. RELACIONES LABORALES</w:t>
      </w:r>
    </w:p>
    <w:p w14:paraId="6BF51201" w14:textId="33C0B3A4" w:rsidR="00ED511A" w:rsidRPr="00973792" w:rsidRDefault="00ED511A" w:rsidP="00C41C90">
      <w:pPr>
        <w:ind w:right="51"/>
        <w:jc w:val="both"/>
        <w:rPr>
          <w:rFonts w:ascii="Arial" w:hAnsi="Arial" w:cs="Arial"/>
          <w:sz w:val="22"/>
          <w:szCs w:val="22"/>
        </w:rPr>
      </w:pPr>
    </w:p>
    <w:p w14:paraId="3D9DCEC0" w14:textId="3B814A35" w:rsidR="00ED511A" w:rsidRDefault="00ED511A" w:rsidP="00ED511A">
      <w:pPr>
        <w:jc w:val="both"/>
        <w:rPr>
          <w:rFonts w:ascii="Arial" w:hAnsi="Arial" w:cs="Arial"/>
          <w:sz w:val="22"/>
          <w:szCs w:val="22"/>
        </w:rPr>
      </w:pPr>
      <w:r w:rsidRPr="00973792">
        <w:rPr>
          <w:rFonts w:ascii="Arial" w:hAnsi="Arial" w:cs="Arial"/>
          <w:b/>
          <w:sz w:val="22"/>
          <w:szCs w:val="22"/>
        </w:rPr>
        <w:t>“LA DEPENDENCIA O ENTIDAD”</w:t>
      </w:r>
      <w:r w:rsidRPr="00973792">
        <w:rPr>
          <w:rFonts w:ascii="Arial" w:hAnsi="Arial" w:cs="Arial"/>
          <w:sz w:val="22"/>
          <w:szCs w:val="22"/>
        </w:rPr>
        <w:t xml:space="preserve"> no tendrá con el personal o trabajadores que emplee o llegar</w:t>
      </w:r>
      <w:r w:rsidR="005F0B01" w:rsidRPr="00973792">
        <w:rPr>
          <w:rFonts w:ascii="Arial" w:hAnsi="Arial" w:cs="Arial"/>
          <w:sz w:val="22"/>
          <w:szCs w:val="22"/>
        </w:rPr>
        <w:t>á</w:t>
      </w:r>
      <w:r w:rsidRPr="00973792">
        <w:rPr>
          <w:rFonts w:ascii="Arial" w:hAnsi="Arial" w:cs="Arial"/>
          <w:sz w:val="22"/>
          <w:szCs w:val="22"/>
        </w:rPr>
        <w:t xml:space="preserve"> a emplear </w:t>
      </w:r>
      <w:r w:rsidRPr="00973792">
        <w:rPr>
          <w:rFonts w:ascii="Arial" w:hAnsi="Arial" w:cs="Arial"/>
          <w:b/>
          <w:sz w:val="22"/>
          <w:szCs w:val="22"/>
        </w:rPr>
        <w:t>“EL CONTRATISTA”</w:t>
      </w:r>
      <w:r w:rsidRPr="00973792">
        <w:rPr>
          <w:rFonts w:ascii="Arial" w:hAnsi="Arial" w:cs="Arial"/>
          <w:sz w:val="22"/>
          <w:szCs w:val="22"/>
        </w:rPr>
        <w:t xml:space="preserve"> ninguna relación laboral, civil, mercantil o de ningún otro género; por lo tanto </w:t>
      </w:r>
      <w:r w:rsidRPr="00973792">
        <w:rPr>
          <w:rFonts w:ascii="Arial" w:hAnsi="Arial" w:cs="Arial"/>
          <w:b/>
          <w:sz w:val="22"/>
          <w:szCs w:val="22"/>
        </w:rPr>
        <w:t>“EL CONTRATISTA”</w:t>
      </w:r>
      <w:r w:rsidRPr="00973792">
        <w:rPr>
          <w:rFonts w:ascii="Arial" w:hAnsi="Arial" w:cs="Arial"/>
          <w:sz w:val="22"/>
          <w:szCs w:val="22"/>
        </w:rPr>
        <w:t xml:space="preserve"> como empresario y patrón del personal que ocupe con motivo de los trabajos materia del contrato, será el único responsable de las obligaciones derivadas de las disposiciones legales y demás ordenamientos en materia de trabajo y de seguridad social. </w:t>
      </w:r>
      <w:r w:rsidRPr="00973792">
        <w:rPr>
          <w:rFonts w:ascii="Arial" w:hAnsi="Arial" w:cs="Arial"/>
          <w:b/>
          <w:sz w:val="22"/>
          <w:szCs w:val="22"/>
        </w:rPr>
        <w:t xml:space="preserve">“EL CONTRATISTA” </w:t>
      </w:r>
      <w:r w:rsidRPr="00973792">
        <w:rPr>
          <w:rFonts w:ascii="Arial" w:hAnsi="Arial" w:cs="Arial"/>
          <w:sz w:val="22"/>
          <w:szCs w:val="22"/>
        </w:rPr>
        <w:t xml:space="preserve">conviene por lo mismo, en responder de todas las reclamaciones que sus trabajadores presentaren en contra de </w:t>
      </w:r>
      <w:r w:rsidRPr="00973792">
        <w:rPr>
          <w:rFonts w:ascii="Arial" w:hAnsi="Arial" w:cs="Arial"/>
          <w:b/>
          <w:sz w:val="22"/>
          <w:szCs w:val="22"/>
        </w:rPr>
        <w:t>“LA DEPENDENCIA O ENTIDAD”</w:t>
      </w:r>
      <w:r w:rsidRPr="00973792">
        <w:rPr>
          <w:rFonts w:ascii="Arial" w:hAnsi="Arial" w:cs="Arial"/>
          <w:sz w:val="22"/>
          <w:szCs w:val="22"/>
        </w:rPr>
        <w:t xml:space="preserve">, en relación con los trabajos objeto del presente contrato y sus efectos que puedan presentarse posteriormente, debiendo cubrir cualesquier importe que de ello se derive y sacar a salvo y en paz de tales reclamaciones a </w:t>
      </w:r>
      <w:r w:rsidRPr="00973792">
        <w:rPr>
          <w:rFonts w:ascii="Arial" w:hAnsi="Arial" w:cs="Arial"/>
          <w:b/>
          <w:sz w:val="22"/>
          <w:szCs w:val="22"/>
        </w:rPr>
        <w:t>“LA DEPENDENCIA O ENTIDAD”</w:t>
      </w:r>
      <w:r w:rsidRPr="00973792">
        <w:rPr>
          <w:rFonts w:ascii="Arial" w:hAnsi="Arial" w:cs="Arial"/>
          <w:sz w:val="22"/>
          <w:szCs w:val="22"/>
        </w:rPr>
        <w:t xml:space="preserve">, a más tardar a los diez días naturales contados a partir de la fecha en que sea notificado de ello por esta última y, en los supuestos de que con dicho motivo llegare a erogar alguna cantidad, </w:t>
      </w:r>
      <w:r w:rsidRPr="00973792">
        <w:rPr>
          <w:rFonts w:ascii="Arial" w:hAnsi="Arial" w:cs="Arial"/>
          <w:b/>
          <w:sz w:val="22"/>
          <w:szCs w:val="22"/>
        </w:rPr>
        <w:t>“EL CONTRATISTA”</w:t>
      </w:r>
      <w:r w:rsidRPr="00973792">
        <w:rPr>
          <w:rFonts w:ascii="Arial" w:hAnsi="Arial" w:cs="Arial"/>
          <w:sz w:val="22"/>
          <w:szCs w:val="22"/>
        </w:rPr>
        <w:t xml:space="preserve"> la reintegrará a </w:t>
      </w:r>
      <w:r w:rsidRPr="00973792">
        <w:rPr>
          <w:rFonts w:ascii="Arial" w:hAnsi="Arial" w:cs="Arial"/>
          <w:b/>
          <w:sz w:val="22"/>
          <w:szCs w:val="22"/>
        </w:rPr>
        <w:t xml:space="preserve">“LA DEPENDENCIA O ENTIDAD” </w:t>
      </w:r>
      <w:r w:rsidRPr="00973792">
        <w:rPr>
          <w:rFonts w:ascii="Arial" w:hAnsi="Arial" w:cs="Arial"/>
          <w:sz w:val="22"/>
          <w:szCs w:val="22"/>
        </w:rPr>
        <w:t>en igual término.</w:t>
      </w:r>
    </w:p>
    <w:p w14:paraId="7B5CD4EB" w14:textId="77777777" w:rsidR="006C7EA2" w:rsidRPr="00DC7628" w:rsidRDefault="006C7EA2" w:rsidP="006C7EA2">
      <w:pPr>
        <w:jc w:val="both"/>
        <w:rPr>
          <w:rFonts w:ascii="Arial" w:hAnsi="Arial" w:cs="Arial"/>
          <w:sz w:val="22"/>
          <w:szCs w:val="22"/>
        </w:rPr>
      </w:pPr>
      <w:bookmarkStart w:id="36" w:name="_Hlk43290133"/>
    </w:p>
    <w:p w14:paraId="336146D0" w14:textId="7FF1E89D" w:rsidR="006C7EA2" w:rsidRPr="00DC7628" w:rsidRDefault="006C7EA2" w:rsidP="006C7EA2">
      <w:pPr>
        <w:jc w:val="both"/>
        <w:rPr>
          <w:rFonts w:ascii="Arial" w:hAnsi="Arial" w:cs="Arial"/>
          <w:sz w:val="22"/>
          <w:szCs w:val="22"/>
        </w:rPr>
      </w:pPr>
      <w:bookmarkStart w:id="37" w:name="_Hlk44479471"/>
      <w:r w:rsidRPr="00F516C7">
        <w:rPr>
          <w:rFonts w:ascii="Arial" w:hAnsi="Arial" w:cs="Arial"/>
          <w:b/>
          <w:bCs/>
          <w:sz w:val="22"/>
          <w:szCs w:val="22"/>
          <w:highlight w:val="cyan"/>
        </w:rPr>
        <w:t xml:space="preserve">En caso </w:t>
      </w:r>
      <w:r w:rsidRPr="001011BC">
        <w:rPr>
          <w:rFonts w:ascii="Arial" w:hAnsi="Arial" w:cs="Arial"/>
          <w:b/>
          <w:bCs/>
          <w:sz w:val="22"/>
          <w:szCs w:val="22"/>
          <w:highlight w:val="cyan"/>
        </w:rPr>
        <w:t>de carácter Internacional con cobertura de tratados</w:t>
      </w:r>
      <w:r w:rsidRPr="006C7EA2">
        <w:rPr>
          <w:rFonts w:ascii="Arial" w:hAnsi="Arial" w:cs="Arial"/>
          <w:sz w:val="22"/>
          <w:szCs w:val="22"/>
          <w:highlight w:val="cyan"/>
        </w:rPr>
        <w:t xml:space="preserve"> </w:t>
      </w:r>
      <w:r w:rsidRPr="001011BC">
        <w:rPr>
          <w:rFonts w:ascii="Arial" w:hAnsi="Arial" w:cs="Arial"/>
          <w:b/>
          <w:bCs/>
          <w:sz w:val="22"/>
          <w:szCs w:val="22"/>
          <w:highlight w:val="cyan"/>
        </w:rPr>
        <w:t>o internacional abierta</w:t>
      </w:r>
      <w:r w:rsidRPr="00DC7628">
        <w:rPr>
          <w:rFonts w:ascii="Arial" w:hAnsi="Arial" w:cs="Arial"/>
          <w:sz w:val="22"/>
          <w:szCs w:val="22"/>
        </w:rPr>
        <w:t xml:space="preserve"> </w:t>
      </w:r>
      <w:r w:rsidR="009B2051">
        <w:rPr>
          <w:rFonts w:ascii="Arial" w:hAnsi="Arial" w:cs="Arial"/>
          <w:b/>
          <w:sz w:val="36"/>
          <w:szCs w:val="36"/>
        </w:rPr>
        <w:t>62</w:t>
      </w:r>
      <w:r w:rsidRPr="00DC7628">
        <w:rPr>
          <w:rFonts w:ascii="Arial" w:hAnsi="Arial" w:cs="Arial"/>
          <w:sz w:val="22"/>
          <w:szCs w:val="22"/>
        </w:rPr>
        <w:t>El contratista deberá tomar las medidas necesarias para asegurarse que todo el personal extranjero que haya contratado o proveedores relacionados con los servicios, cuenten con las autorizaciones y permisos migratorios de internación y legal-estancia para laboral en el país, así como las demás disposiciones legales aplicables en materia de impuestos, de seguridad social en términos de la normatividad aplicable.</w:t>
      </w:r>
    </w:p>
    <w:bookmarkEnd w:id="36"/>
    <w:bookmarkEnd w:id="37"/>
    <w:p w14:paraId="6A08994F" w14:textId="66EE6588" w:rsidR="006C7EA2" w:rsidRDefault="006C7EA2" w:rsidP="00ED511A">
      <w:pPr>
        <w:jc w:val="both"/>
        <w:rPr>
          <w:rFonts w:ascii="Arial" w:hAnsi="Arial" w:cs="Arial"/>
          <w:sz w:val="22"/>
          <w:szCs w:val="22"/>
        </w:rPr>
      </w:pPr>
    </w:p>
    <w:p w14:paraId="0AC24867" w14:textId="0FE2DCE8" w:rsidR="00ED511A" w:rsidRPr="00973792" w:rsidRDefault="00ED511A" w:rsidP="00C41C90">
      <w:pPr>
        <w:ind w:right="51"/>
        <w:jc w:val="both"/>
        <w:rPr>
          <w:rFonts w:ascii="Arial" w:hAnsi="Arial" w:cs="Arial"/>
          <w:b/>
          <w:bCs/>
          <w:sz w:val="22"/>
          <w:szCs w:val="22"/>
        </w:rPr>
      </w:pPr>
      <w:r w:rsidRPr="00973792">
        <w:rPr>
          <w:rFonts w:ascii="Arial" w:hAnsi="Arial" w:cs="Arial"/>
          <w:b/>
          <w:bCs/>
          <w:sz w:val="22"/>
          <w:szCs w:val="22"/>
          <w:highlight w:val="yellow"/>
        </w:rPr>
        <w:t xml:space="preserve">DÉCIMA QUINTA. </w:t>
      </w:r>
      <w:r w:rsidR="0089014F" w:rsidRPr="00973792">
        <w:rPr>
          <w:rFonts w:ascii="Arial" w:hAnsi="Arial" w:cs="Arial"/>
          <w:b/>
          <w:bCs/>
          <w:sz w:val="22"/>
          <w:szCs w:val="22"/>
          <w:highlight w:val="yellow"/>
        </w:rPr>
        <w:t>RESPONSABILIDADES</w:t>
      </w:r>
      <w:r w:rsidRPr="00973792">
        <w:rPr>
          <w:rFonts w:ascii="Arial" w:hAnsi="Arial" w:cs="Arial"/>
          <w:b/>
          <w:bCs/>
          <w:sz w:val="22"/>
          <w:szCs w:val="22"/>
          <w:highlight w:val="yellow"/>
        </w:rPr>
        <w:t xml:space="preserve"> DEL CONTRATISTA</w:t>
      </w:r>
    </w:p>
    <w:p w14:paraId="6BE36090" w14:textId="77777777" w:rsidR="005B510A" w:rsidRPr="00973792" w:rsidRDefault="005B510A" w:rsidP="005B510A">
      <w:pPr>
        <w:jc w:val="both"/>
        <w:rPr>
          <w:rFonts w:ascii="Arial" w:hAnsi="Arial" w:cs="Arial"/>
          <w:b/>
          <w:sz w:val="22"/>
          <w:szCs w:val="22"/>
        </w:rPr>
      </w:pPr>
    </w:p>
    <w:p w14:paraId="6FFD31C4" w14:textId="40BF68E9" w:rsidR="005B510A" w:rsidRPr="00973792" w:rsidRDefault="005B510A" w:rsidP="005B510A">
      <w:pPr>
        <w:jc w:val="both"/>
        <w:rPr>
          <w:rFonts w:ascii="Arial" w:hAnsi="Arial" w:cs="Arial"/>
          <w:sz w:val="22"/>
          <w:szCs w:val="22"/>
        </w:rPr>
      </w:pPr>
      <w:r w:rsidRPr="00973792">
        <w:rPr>
          <w:rFonts w:ascii="Arial" w:hAnsi="Arial" w:cs="Arial"/>
          <w:b/>
          <w:sz w:val="22"/>
          <w:szCs w:val="22"/>
        </w:rPr>
        <w:t>"EL CONTRATISTA"</w:t>
      </w:r>
      <w:r w:rsidRPr="00973792">
        <w:rPr>
          <w:rFonts w:ascii="Arial" w:hAnsi="Arial" w:cs="Arial"/>
          <w:sz w:val="22"/>
          <w:szCs w:val="22"/>
        </w:rPr>
        <w:t xml:space="preserve"> se obliga a que los materiales y equipos que se utilicen en los trabajos objeto de este contrato, cumplan con las Normas de Calidad que </w:t>
      </w:r>
      <w:r w:rsidRPr="00973792">
        <w:rPr>
          <w:rFonts w:ascii="Arial" w:hAnsi="Arial" w:cs="Arial"/>
          <w:b/>
          <w:sz w:val="22"/>
          <w:szCs w:val="22"/>
        </w:rPr>
        <w:t>“LA DEPENDENCIA O ENTIDAD”</w:t>
      </w:r>
      <w:r w:rsidRPr="00973792">
        <w:rPr>
          <w:rFonts w:ascii="Arial" w:hAnsi="Arial" w:cs="Arial"/>
          <w:sz w:val="22"/>
          <w:szCs w:val="22"/>
        </w:rPr>
        <w:t xml:space="preserve"> tiene en vigor, mismas que forman parte integrante del presente contrato, y a que la realización de todas y cada una de </w:t>
      </w:r>
      <w:r w:rsidR="00280FCE" w:rsidRPr="00973792">
        <w:rPr>
          <w:rFonts w:ascii="Arial" w:hAnsi="Arial" w:cs="Arial"/>
          <w:b/>
          <w:bCs/>
          <w:sz w:val="22"/>
          <w:szCs w:val="22"/>
        </w:rPr>
        <w:t>“LAS PARTES”</w:t>
      </w:r>
      <w:r w:rsidR="00280FCE" w:rsidRPr="00973792">
        <w:rPr>
          <w:rFonts w:ascii="Arial" w:hAnsi="Arial" w:cs="Arial"/>
          <w:sz w:val="22"/>
          <w:szCs w:val="22"/>
        </w:rPr>
        <w:t xml:space="preserve"> </w:t>
      </w:r>
      <w:r w:rsidRPr="00973792">
        <w:rPr>
          <w:rFonts w:ascii="Arial" w:hAnsi="Arial" w:cs="Arial"/>
          <w:sz w:val="22"/>
          <w:szCs w:val="22"/>
        </w:rPr>
        <w:t xml:space="preserve">de los trabajos se efectúen de conformidad con los </w:t>
      </w:r>
      <w:r w:rsidR="005A74AA" w:rsidRPr="00973792">
        <w:rPr>
          <w:rFonts w:ascii="Arial" w:hAnsi="Arial" w:cs="Arial"/>
          <w:sz w:val="22"/>
          <w:szCs w:val="22"/>
        </w:rPr>
        <w:t>Proyecto ejecutivo</w:t>
      </w:r>
      <w:r w:rsidRPr="00973792">
        <w:rPr>
          <w:rFonts w:ascii="Arial" w:hAnsi="Arial" w:cs="Arial"/>
          <w:sz w:val="22"/>
          <w:szCs w:val="22"/>
        </w:rPr>
        <w:t xml:space="preserve">  y en apego  al proyecto y especificaciones pactados por </w:t>
      </w:r>
      <w:r w:rsidRPr="00973792">
        <w:rPr>
          <w:rFonts w:ascii="Arial" w:hAnsi="Arial" w:cs="Arial"/>
          <w:b/>
          <w:sz w:val="22"/>
          <w:szCs w:val="22"/>
        </w:rPr>
        <w:t>“LAS PARTES”</w:t>
      </w:r>
      <w:r w:rsidRPr="00973792">
        <w:rPr>
          <w:rFonts w:ascii="Arial" w:hAnsi="Arial" w:cs="Arial"/>
          <w:sz w:val="22"/>
          <w:szCs w:val="22"/>
        </w:rPr>
        <w:t xml:space="preserve"> en el presente contrato, así como a responder por su cuenta y riesgo de los defectos </w:t>
      </w:r>
      <w:r w:rsidRPr="00973792">
        <w:rPr>
          <w:rFonts w:ascii="Arial" w:hAnsi="Arial" w:cs="Arial"/>
          <w:sz w:val="22"/>
          <w:szCs w:val="22"/>
        </w:rPr>
        <w:lastRenderedPageBreak/>
        <w:t xml:space="preserve">y vicios  ocultos que se llegaran a presentar en los trabajos y de los daños y perjuicios que por inobservancia o negligencia de su parte se lleguen a causar a </w:t>
      </w:r>
      <w:r w:rsidRPr="00973792">
        <w:rPr>
          <w:rFonts w:ascii="Arial" w:hAnsi="Arial" w:cs="Arial"/>
          <w:b/>
          <w:sz w:val="22"/>
          <w:szCs w:val="22"/>
        </w:rPr>
        <w:t>“LA DEPENDENCIA O ENTIDAD”</w:t>
      </w:r>
      <w:r w:rsidRPr="00973792">
        <w:rPr>
          <w:rFonts w:ascii="Arial" w:hAnsi="Arial" w:cs="Arial"/>
          <w:sz w:val="22"/>
          <w:szCs w:val="22"/>
        </w:rPr>
        <w:t xml:space="preserve">  o a terceros, en cuyo caso, se hará efectiva la garantía otorgada  para el cumplimiento del contrato, hasta por el monto total de la misma.</w:t>
      </w:r>
    </w:p>
    <w:p w14:paraId="5F6B0CB6" w14:textId="77777777" w:rsidR="005B510A" w:rsidRPr="00973792" w:rsidRDefault="005B510A" w:rsidP="005B510A">
      <w:pPr>
        <w:jc w:val="both"/>
        <w:rPr>
          <w:rFonts w:ascii="Arial" w:hAnsi="Arial" w:cs="Arial"/>
          <w:sz w:val="22"/>
          <w:szCs w:val="22"/>
        </w:rPr>
      </w:pPr>
    </w:p>
    <w:p w14:paraId="28D37A29" w14:textId="77777777"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En caso de violaciones en materia de derechos inherentes a la propiedad intelectual, la responsabilidad estará a cargo de </w:t>
      </w:r>
      <w:r w:rsidRPr="00973792">
        <w:rPr>
          <w:rFonts w:ascii="Arial" w:hAnsi="Arial" w:cs="Arial"/>
          <w:b/>
          <w:sz w:val="22"/>
          <w:szCs w:val="22"/>
        </w:rPr>
        <w:t>"EL CONTRATISTA"</w:t>
      </w:r>
      <w:r w:rsidRPr="00973792">
        <w:rPr>
          <w:rFonts w:ascii="Arial" w:hAnsi="Arial" w:cs="Arial"/>
          <w:sz w:val="22"/>
          <w:szCs w:val="22"/>
        </w:rPr>
        <w:t>.</w:t>
      </w:r>
    </w:p>
    <w:p w14:paraId="54023AC7" w14:textId="77777777" w:rsidR="005B510A" w:rsidRPr="00973792" w:rsidRDefault="005B510A" w:rsidP="005B510A">
      <w:pPr>
        <w:jc w:val="both"/>
        <w:rPr>
          <w:rFonts w:ascii="Arial" w:hAnsi="Arial" w:cs="Arial"/>
          <w:sz w:val="22"/>
          <w:szCs w:val="22"/>
        </w:rPr>
      </w:pPr>
    </w:p>
    <w:p w14:paraId="7495D3DC" w14:textId="77777777"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Asimismo, la propiedad intelectual, que se derive del contrato invariablemente se constituirá a favor de </w:t>
      </w:r>
      <w:r w:rsidRPr="00973792">
        <w:rPr>
          <w:rFonts w:ascii="Arial" w:hAnsi="Arial" w:cs="Arial"/>
          <w:b/>
          <w:sz w:val="22"/>
          <w:szCs w:val="22"/>
        </w:rPr>
        <w:t>“LA DEPENDENCIA O ENTIDAD”</w:t>
      </w:r>
      <w:r w:rsidRPr="00973792">
        <w:rPr>
          <w:rFonts w:ascii="Arial" w:hAnsi="Arial" w:cs="Arial"/>
          <w:sz w:val="22"/>
          <w:szCs w:val="22"/>
        </w:rPr>
        <w:t>, salvo que exista impedimento para ello, en términos de las disposiciones aplicables.</w:t>
      </w:r>
    </w:p>
    <w:p w14:paraId="32ED8A85" w14:textId="77777777" w:rsidR="005B510A" w:rsidRPr="00973792" w:rsidRDefault="005B510A" w:rsidP="005B510A">
      <w:pPr>
        <w:jc w:val="both"/>
        <w:rPr>
          <w:rFonts w:ascii="Arial" w:hAnsi="Arial" w:cs="Arial"/>
          <w:sz w:val="22"/>
          <w:szCs w:val="22"/>
        </w:rPr>
      </w:pPr>
    </w:p>
    <w:p w14:paraId="5DE7E3DC" w14:textId="77777777"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Igualmente se obliga </w:t>
      </w:r>
      <w:r w:rsidRPr="00973792">
        <w:rPr>
          <w:rFonts w:ascii="Arial" w:hAnsi="Arial" w:cs="Arial"/>
          <w:b/>
          <w:sz w:val="22"/>
          <w:szCs w:val="22"/>
        </w:rPr>
        <w:t>"EL CONTRATISTA"</w:t>
      </w:r>
      <w:r w:rsidRPr="00973792">
        <w:rPr>
          <w:rFonts w:ascii="Arial" w:hAnsi="Arial" w:cs="Arial"/>
          <w:sz w:val="22"/>
          <w:szCs w:val="22"/>
        </w:rPr>
        <w:t xml:space="preserve">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973792">
        <w:rPr>
          <w:rFonts w:ascii="Arial" w:hAnsi="Arial" w:cs="Arial"/>
          <w:b/>
          <w:sz w:val="22"/>
          <w:szCs w:val="22"/>
        </w:rPr>
        <w:t>“LA DEPENDENCIA O ENTIDAD”</w:t>
      </w:r>
      <w:r w:rsidRPr="00973792">
        <w:rPr>
          <w:rFonts w:ascii="Arial" w:hAnsi="Arial" w:cs="Arial"/>
          <w:sz w:val="22"/>
          <w:szCs w:val="22"/>
        </w:rPr>
        <w:t xml:space="preserve">, en los términos de la </w:t>
      </w:r>
      <w:r w:rsidRPr="00973792">
        <w:rPr>
          <w:rFonts w:ascii="Arial" w:hAnsi="Arial" w:cs="Arial"/>
          <w:b/>
          <w:sz w:val="22"/>
          <w:szCs w:val="22"/>
        </w:rPr>
        <w:t>“LOPSRM”</w:t>
      </w:r>
      <w:r w:rsidRPr="00973792">
        <w:rPr>
          <w:rFonts w:ascii="Arial" w:hAnsi="Arial" w:cs="Arial"/>
          <w:sz w:val="22"/>
          <w:szCs w:val="22"/>
        </w:rPr>
        <w:t xml:space="preserve"> y su Reglamento</w:t>
      </w:r>
    </w:p>
    <w:p w14:paraId="241D5D12" w14:textId="77777777" w:rsidR="005B510A" w:rsidRPr="00973792" w:rsidRDefault="005B510A" w:rsidP="005B510A">
      <w:pPr>
        <w:jc w:val="both"/>
        <w:rPr>
          <w:rFonts w:ascii="Arial" w:hAnsi="Arial" w:cs="Arial"/>
          <w:sz w:val="22"/>
          <w:szCs w:val="22"/>
        </w:rPr>
      </w:pPr>
    </w:p>
    <w:p w14:paraId="15882F78" w14:textId="1CEAB61B"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Si con motivo de la transmisión de los derechos de cobro solicitada por </w:t>
      </w:r>
      <w:r w:rsidR="00CB0ABF" w:rsidRPr="00973792">
        <w:rPr>
          <w:rFonts w:ascii="Arial" w:hAnsi="Arial" w:cs="Arial"/>
          <w:b/>
          <w:sz w:val="22"/>
          <w:szCs w:val="22"/>
        </w:rPr>
        <w:t>“EL CONTRATISTA”</w:t>
      </w:r>
      <w:r w:rsidR="0089014F" w:rsidRPr="00973792">
        <w:rPr>
          <w:rFonts w:ascii="Arial" w:hAnsi="Arial" w:cs="Arial"/>
          <w:b/>
          <w:sz w:val="22"/>
          <w:szCs w:val="22"/>
        </w:rPr>
        <w:t xml:space="preserve"> </w:t>
      </w:r>
      <w:r w:rsidRPr="00973792">
        <w:rPr>
          <w:rFonts w:ascii="Arial" w:hAnsi="Arial" w:cs="Arial"/>
          <w:sz w:val="22"/>
          <w:szCs w:val="22"/>
        </w:rPr>
        <w:t xml:space="preserve">se origina un atraso en el pago, no procederá el pago de gastos financieros a que hace referencia el artículo. 55 de la </w:t>
      </w:r>
      <w:r w:rsidRPr="00973792">
        <w:rPr>
          <w:rFonts w:ascii="Arial" w:hAnsi="Arial" w:cs="Arial"/>
          <w:b/>
          <w:sz w:val="22"/>
          <w:szCs w:val="22"/>
        </w:rPr>
        <w:t>“LOPSRM”</w:t>
      </w:r>
      <w:r w:rsidRPr="00973792">
        <w:rPr>
          <w:rFonts w:ascii="Arial" w:hAnsi="Arial" w:cs="Arial"/>
          <w:sz w:val="22"/>
          <w:szCs w:val="22"/>
        </w:rPr>
        <w:t>.</w:t>
      </w:r>
    </w:p>
    <w:p w14:paraId="2491BD5A" w14:textId="77777777" w:rsidR="005B510A" w:rsidRPr="00973792" w:rsidRDefault="005B510A" w:rsidP="005B510A">
      <w:pPr>
        <w:jc w:val="both"/>
        <w:rPr>
          <w:rFonts w:ascii="Arial" w:hAnsi="Arial" w:cs="Arial"/>
          <w:sz w:val="22"/>
          <w:szCs w:val="22"/>
        </w:rPr>
      </w:pPr>
    </w:p>
    <w:p w14:paraId="0619E65D" w14:textId="77777777" w:rsidR="005B510A" w:rsidRPr="00973792" w:rsidRDefault="005B510A" w:rsidP="005B510A">
      <w:pPr>
        <w:jc w:val="both"/>
        <w:rPr>
          <w:rFonts w:ascii="Arial" w:hAnsi="Arial" w:cs="Arial"/>
          <w:sz w:val="22"/>
          <w:szCs w:val="22"/>
        </w:rPr>
      </w:pPr>
      <w:r w:rsidRPr="00973792">
        <w:rPr>
          <w:rFonts w:ascii="Arial" w:hAnsi="Arial" w:cs="Arial"/>
          <w:b/>
          <w:sz w:val="22"/>
          <w:szCs w:val="22"/>
        </w:rPr>
        <w:t>"EL CONTRATISTA"</w:t>
      </w:r>
      <w:r w:rsidRPr="00973792">
        <w:rPr>
          <w:rFonts w:ascii="Arial" w:hAnsi="Arial" w:cs="Arial"/>
          <w:sz w:val="22"/>
          <w:szCs w:val="22"/>
        </w:rPr>
        <w:t xml:space="preserve"> será el único responsable de las obligaciones que adquiera con las personas que subcontrate para la realización de los trabajos, El Subcontratista no tendrá ninguna acción o derecho para hacer valer en contra de </w:t>
      </w:r>
      <w:r w:rsidRPr="00973792">
        <w:rPr>
          <w:rFonts w:ascii="Arial" w:hAnsi="Arial" w:cs="Arial"/>
          <w:b/>
          <w:sz w:val="22"/>
          <w:szCs w:val="22"/>
        </w:rPr>
        <w:t>“LA DEPENDENCIA O ENTIDAD”</w:t>
      </w:r>
      <w:r w:rsidRPr="00973792">
        <w:rPr>
          <w:rFonts w:ascii="Arial" w:hAnsi="Arial" w:cs="Arial"/>
          <w:sz w:val="22"/>
          <w:szCs w:val="22"/>
        </w:rPr>
        <w:t xml:space="preserve"> por tales obligaciones.</w:t>
      </w:r>
    </w:p>
    <w:p w14:paraId="348E7476" w14:textId="77777777" w:rsidR="007836B2" w:rsidRPr="00973792" w:rsidRDefault="007836B2" w:rsidP="005B510A">
      <w:pPr>
        <w:jc w:val="both"/>
        <w:rPr>
          <w:rFonts w:ascii="Arial" w:hAnsi="Arial" w:cs="Arial"/>
          <w:sz w:val="22"/>
          <w:szCs w:val="22"/>
        </w:rPr>
      </w:pPr>
    </w:p>
    <w:p w14:paraId="75B3728A" w14:textId="77777777" w:rsidR="007836B2" w:rsidRPr="00973792" w:rsidRDefault="007836B2" w:rsidP="007836B2">
      <w:pPr>
        <w:jc w:val="both"/>
        <w:rPr>
          <w:rFonts w:ascii="Arial" w:hAnsi="Arial" w:cs="Arial"/>
          <w:sz w:val="22"/>
          <w:szCs w:val="22"/>
        </w:rPr>
      </w:pPr>
      <w:r w:rsidRPr="00973792">
        <w:rPr>
          <w:rFonts w:ascii="Arial" w:hAnsi="Arial" w:cs="Arial"/>
          <w:sz w:val="22"/>
          <w:szCs w:val="22"/>
        </w:rPr>
        <w:t xml:space="preserve">Si posterior a la adjudicación del contrato, </w:t>
      </w:r>
      <w:r w:rsidRPr="00973792">
        <w:rPr>
          <w:rFonts w:ascii="Arial" w:hAnsi="Arial" w:cs="Arial"/>
          <w:b/>
          <w:sz w:val="22"/>
          <w:szCs w:val="22"/>
        </w:rPr>
        <w:t>"EL CONTRATISTA"</w:t>
      </w:r>
      <w:r w:rsidRPr="00973792">
        <w:rPr>
          <w:rFonts w:ascii="Arial" w:hAnsi="Arial" w:cs="Arial"/>
          <w:sz w:val="22"/>
          <w:szCs w:val="22"/>
        </w:rPr>
        <w:t xml:space="preserve"> tuviera la necesidad por la naturaleza o especialidad de los trabajos de subcontratar, este deberá solicitar la autorización previa al titular del Área responsable de la ejecución de los trabajos. Dicha autorización en ningún caso significará una ampliación al monto o al plazo del contrato de que se trate.</w:t>
      </w:r>
    </w:p>
    <w:p w14:paraId="63B72A8E" w14:textId="0CFC525A" w:rsidR="00ED511A" w:rsidRPr="00973792" w:rsidRDefault="00ED511A" w:rsidP="00C41C90">
      <w:pPr>
        <w:ind w:right="51"/>
        <w:jc w:val="both"/>
        <w:rPr>
          <w:rFonts w:ascii="Arial" w:hAnsi="Arial" w:cs="Arial"/>
          <w:sz w:val="22"/>
          <w:szCs w:val="22"/>
        </w:rPr>
      </w:pPr>
    </w:p>
    <w:p w14:paraId="46EFF8AC" w14:textId="1977D934" w:rsidR="005B510A" w:rsidRPr="00973792" w:rsidRDefault="005B510A" w:rsidP="00C41C90">
      <w:pPr>
        <w:ind w:right="51"/>
        <w:jc w:val="both"/>
        <w:rPr>
          <w:rFonts w:ascii="Arial" w:hAnsi="Arial" w:cs="Arial"/>
          <w:b/>
          <w:bCs/>
          <w:sz w:val="22"/>
          <w:szCs w:val="22"/>
        </w:rPr>
      </w:pPr>
      <w:r w:rsidRPr="00973792">
        <w:rPr>
          <w:rFonts w:ascii="Arial" w:hAnsi="Arial" w:cs="Arial"/>
          <w:b/>
          <w:bCs/>
          <w:sz w:val="22"/>
          <w:szCs w:val="22"/>
          <w:highlight w:val="yellow"/>
        </w:rPr>
        <w:t>DÉCIMA SEXTA. RECURSOS HUMANOS DEL CONTRATISTA</w:t>
      </w:r>
    </w:p>
    <w:p w14:paraId="65D2F4E2" w14:textId="77777777" w:rsidR="00ED511A" w:rsidRPr="00973792" w:rsidRDefault="00ED511A" w:rsidP="00C41C90">
      <w:pPr>
        <w:ind w:right="51"/>
        <w:jc w:val="both"/>
        <w:rPr>
          <w:rFonts w:ascii="Arial" w:hAnsi="Arial" w:cs="Arial"/>
          <w:sz w:val="22"/>
          <w:szCs w:val="22"/>
        </w:rPr>
      </w:pPr>
    </w:p>
    <w:p w14:paraId="21C43DF3" w14:textId="35980F63"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Para el cumplimiento del presente Contrato, </w:t>
      </w:r>
      <w:r w:rsidRPr="00973792">
        <w:rPr>
          <w:rFonts w:ascii="Arial" w:hAnsi="Arial" w:cs="Arial"/>
          <w:b/>
          <w:sz w:val="22"/>
          <w:szCs w:val="22"/>
        </w:rPr>
        <w:t>“EL CONTRATISTA”</w:t>
      </w:r>
      <w:r w:rsidRPr="00973792">
        <w:rPr>
          <w:rFonts w:ascii="Arial" w:hAnsi="Arial" w:cs="Arial"/>
          <w:sz w:val="22"/>
          <w:szCs w:val="22"/>
        </w:rPr>
        <w:t xml:space="preserve"> se obliga a emplear personal técnico especializado para la ejecución de </w:t>
      </w:r>
      <w:r w:rsidR="002B6C48" w:rsidRPr="00973792">
        <w:rPr>
          <w:rFonts w:ascii="Arial" w:hAnsi="Arial" w:cs="Arial"/>
          <w:sz w:val="22"/>
          <w:szCs w:val="22"/>
        </w:rPr>
        <w:t>los trabajos</w:t>
      </w:r>
      <w:r w:rsidRPr="00973792">
        <w:rPr>
          <w:rFonts w:ascii="Arial" w:hAnsi="Arial" w:cs="Arial"/>
          <w:sz w:val="22"/>
          <w:szCs w:val="22"/>
        </w:rPr>
        <w:t xml:space="preserve"> que cuente con la capacidad y experiencia necesaria para su correcta ejecución.</w:t>
      </w:r>
    </w:p>
    <w:p w14:paraId="008950A6" w14:textId="77777777" w:rsidR="005B510A" w:rsidRPr="00973792" w:rsidRDefault="005B510A" w:rsidP="005B510A">
      <w:pPr>
        <w:jc w:val="both"/>
        <w:rPr>
          <w:rFonts w:ascii="Arial" w:hAnsi="Arial" w:cs="Arial"/>
          <w:sz w:val="22"/>
          <w:szCs w:val="22"/>
        </w:rPr>
      </w:pPr>
    </w:p>
    <w:p w14:paraId="2EE79AB7" w14:textId="31E4A085"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El personal de </w:t>
      </w:r>
      <w:r w:rsidRPr="00973792">
        <w:rPr>
          <w:rFonts w:ascii="Arial" w:hAnsi="Arial" w:cs="Arial"/>
          <w:b/>
          <w:sz w:val="22"/>
          <w:szCs w:val="22"/>
        </w:rPr>
        <w:t>“EL CONTRATISTA”</w:t>
      </w:r>
      <w:r w:rsidRPr="00973792">
        <w:rPr>
          <w:rFonts w:ascii="Arial" w:hAnsi="Arial" w:cs="Arial"/>
          <w:sz w:val="22"/>
          <w:szCs w:val="22"/>
        </w:rPr>
        <w:t xml:space="preserve"> contará con las calificaciones, habilidades y experiencia apropiada en sus respectivos oficios y actividades.</w:t>
      </w:r>
      <w:r w:rsidRPr="00973792">
        <w:rPr>
          <w:rFonts w:ascii="Arial" w:hAnsi="Arial" w:cs="Arial"/>
          <w:b/>
          <w:sz w:val="22"/>
          <w:szCs w:val="22"/>
        </w:rPr>
        <w:t xml:space="preserve"> “LA DEPENDENCIA O ENTIDAD”</w:t>
      </w:r>
      <w:r w:rsidRPr="00973792">
        <w:rPr>
          <w:rFonts w:ascii="Arial" w:hAnsi="Arial" w:cs="Arial"/>
          <w:sz w:val="22"/>
          <w:szCs w:val="22"/>
        </w:rPr>
        <w:t xml:space="preserve"> podrá solicitar que </w:t>
      </w:r>
      <w:r w:rsidRPr="00973792">
        <w:rPr>
          <w:rFonts w:ascii="Arial" w:hAnsi="Arial" w:cs="Arial"/>
          <w:b/>
          <w:sz w:val="22"/>
          <w:szCs w:val="22"/>
        </w:rPr>
        <w:t>“EL CONTRATISTA”</w:t>
      </w:r>
      <w:r w:rsidRPr="00973792">
        <w:rPr>
          <w:rFonts w:ascii="Arial" w:hAnsi="Arial" w:cs="Arial"/>
          <w:sz w:val="22"/>
          <w:szCs w:val="22"/>
        </w:rPr>
        <w:t xml:space="preserve"> retire o instruya que se retire, cualquier persona empleada en el sitio o </w:t>
      </w:r>
      <w:r w:rsidR="002B6C48" w:rsidRPr="00973792">
        <w:rPr>
          <w:rFonts w:ascii="Arial" w:hAnsi="Arial" w:cs="Arial"/>
          <w:sz w:val="22"/>
          <w:szCs w:val="22"/>
        </w:rPr>
        <w:t>los trabajos</w:t>
      </w:r>
      <w:r w:rsidRPr="00973792">
        <w:rPr>
          <w:rFonts w:ascii="Arial" w:hAnsi="Arial" w:cs="Arial"/>
          <w:sz w:val="22"/>
          <w:szCs w:val="22"/>
        </w:rPr>
        <w:t>, que:</w:t>
      </w:r>
    </w:p>
    <w:p w14:paraId="062730FB" w14:textId="77777777" w:rsidR="005B510A" w:rsidRPr="00973792" w:rsidRDefault="005B510A" w:rsidP="005B510A">
      <w:pPr>
        <w:jc w:val="both"/>
        <w:rPr>
          <w:rFonts w:ascii="Arial" w:hAnsi="Arial" w:cs="Arial"/>
          <w:sz w:val="22"/>
          <w:szCs w:val="22"/>
        </w:rPr>
      </w:pPr>
    </w:p>
    <w:p w14:paraId="288ECBA3" w14:textId="77777777" w:rsidR="005B510A" w:rsidRPr="00973792" w:rsidRDefault="005B510A" w:rsidP="005B510A">
      <w:pPr>
        <w:pStyle w:val="Prrafodelista"/>
        <w:widowControl w:val="0"/>
        <w:numPr>
          <w:ilvl w:val="0"/>
          <w:numId w:val="16"/>
        </w:numPr>
        <w:autoSpaceDE w:val="0"/>
        <w:autoSpaceDN w:val="0"/>
        <w:jc w:val="both"/>
        <w:rPr>
          <w:rFonts w:ascii="Arial" w:hAnsi="Arial" w:cs="Arial"/>
          <w:sz w:val="22"/>
          <w:szCs w:val="22"/>
        </w:rPr>
      </w:pPr>
      <w:r w:rsidRPr="00973792">
        <w:rPr>
          <w:rFonts w:ascii="Arial" w:hAnsi="Arial" w:cs="Arial"/>
          <w:sz w:val="22"/>
          <w:szCs w:val="22"/>
        </w:rPr>
        <w:t>persiste en conductas inapropiadas o descuidadas;</w:t>
      </w:r>
    </w:p>
    <w:p w14:paraId="09270220" w14:textId="77777777" w:rsidR="005B510A" w:rsidRPr="00973792" w:rsidRDefault="005B510A" w:rsidP="005B510A">
      <w:pPr>
        <w:pStyle w:val="Prrafodelista"/>
        <w:widowControl w:val="0"/>
        <w:numPr>
          <w:ilvl w:val="0"/>
          <w:numId w:val="16"/>
        </w:numPr>
        <w:autoSpaceDE w:val="0"/>
        <w:autoSpaceDN w:val="0"/>
        <w:jc w:val="both"/>
        <w:rPr>
          <w:rFonts w:ascii="Arial" w:hAnsi="Arial" w:cs="Arial"/>
          <w:sz w:val="22"/>
          <w:szCs w:val="22"/>
        </w:rPr>
      </w:pPr>
      <w:r w:rsidRPr="00973792">
        <w:rPr>
          <w:rFonts w:ascii="Arial" w:hAnsi="Arial" w:cs="Arial"/>
          <w:sz w:val="22"/>
          <w:szCs w:val="22"/>
        </w:rPr>
        <w:t>lleve a cabo sus deberes de manera incompetente o con negligencia;</w:t>
      </w:r>
    </w:p>
    <w:p w14:paraId="38892F8C" w14:textId="77777777" w:rsidR="005B510A" w:rsidRPr="00973792" w:rsidRDefault="005B510A" w:rsidP="005B510A">
      <w:pPr>
        <w:pStyle w:val="Prrafodelista"/>
        <w:widowControl w:val="0"/>
        <w:numPr>
          <w:ilvl w:val="0"/>
          <w:numId w:val="16"/>
        </w:numPr>
        <w:autoSpaceDE w:val="0"/>
        <w:autoSpaceDN w:val="0"/>
        <w:jc w:val="both"/>
        <w:rPr>
          <w:rFonts w:ascii="Arial" w:hAnsi="Arial" w:cs="Arial"/>
          <w:sz w:val="22"/>
          <w:szCs w:val="22"/>
        </w:rPr>
      </w:pPr>
      <w:r w:rsidRPr="00973792">
        <w:rPr>
          <w:rFonts w:ascii="Arial" w:hAnsi="Arial" w:cs="Arial"/>
          <w:sz w:val="22"/>
          <w:szCs w:val="22"/>
        </w:rPr>
        <w:t>no cumpla con las disposiciones del Contrato; o</w:t>
      </w:r>
    </w:p>
    <w:p w14:paraId="01F1EC9C" w14:textId="77777777" w:rsidR="005B510A" w:rsidRPr="00973792" w:rsidRDefault="005B510A" w:rsidP="005B510A">
      <w:pPr>
        <w:pStyle w:val="Prrafodelista"/>
        <w:widowControl w:val="0"/>
        <w:numPr>
          <w:ilvl w:val="0"/>
          <w:numId w:val="16"/>
        </w:numPr>
        <w:autoSpaceDE w:val="0"/>
        <w:autoSpaceDN w:val="0"/>
        <w:jc w:val="both"/>
        <w:rPr>
          <w:rFonts w:ascii="Arial" w:hAnsi="Arial" w:cs="Arial"/>
          <w:sz w:val="22"/>
          <w:szCs w:val="22"/>
        </w:rPr>
      </w:pPr>
      <w:r w:rsidRPr="00973792">
        <w:rPr>
          <w:rFonts w:ascii="Arial" w:hAnsi="Arial" w:cs="Arial"/>
          <w:sz w:val="22"/>
          <w:szCs w:val="22"/>
        </w:rPr>
        <w:t>persiste en una conducta perjudicial para la seguridad, salud o protección del medio ambiente.</w:t>
      </w:r>
    </w:p>
    <w:p w14:paraId="390ED744" w14:textId="77777777" w:rsidR="005B510A" w:rsidRPr="00973792" w:rsidRDefault="005B510A" w:rsidP="005B510A">
      <w:pPr>
        <w:jc w:val="both"/>
        <w:rPr>
          <w:rFonts w:ascii="Arial" w:hAnsi="Arial" w:cs="Arial"/>
          <w:sz w:val="22"/>
          <w:szCs w:val="22"/>
        </w:rPr>
      </w:pPr>
    </w:p>
    <w:p w14:paraId="09652732" w14:textId="2AEEEEAD" w:rsidR="005B510A" w:rsidRPr="00973792" w:rsidRDefault="005B510A" w:rsidP="005B510A">
      <w:pPr>
        <w:jc w:val="both"/>
        <w:rPr>
          <w:rFonts w:ascii="Arial" w:hAnsi="Arial" w:cs="Arial"/>
          <w:sz w:val="22"/>
          <w:szCs w:val="22"/>
        </w:rPr>
      </w:pPr>
      <w:r w:rsidRPr="00973792">
        <w:rPr>
          <w:rFonts w:ascii="Arial" w:hAnsi="Arial" w:cs="Arial"/>
          <w:sz w:val="22"/>
          <w:szCs w:val="22"/>
        </w:rPr>
        <w:lastRenderedPageBreak/>
        <w:t xml:space="preserve">En caso de ser necesario, </w:t>
      </w:r>
      <w:r w:rsidRPr="00973792">
        <w:rPr>
          <w:rFonts w:ascii="Arial" w:hAnsi="Arial" w:cs="Arial"/>
          <w:b/>
          <w:sz w:val="22"/>
          <w:szCs w:val="22"/>
        </w:rPr>
        <w:t xml:space="preserve">“EL CONTRATISTA” </w:t>
      </w:r>
      <w:bookmarkStart w:id="38" w:name="_Hlk41903811"/>
      <w:r w:rsidRPr="00973792">
        <w:rPr>
          <w:rFonts w:ascii="Arial" w:hAnsi="Arial" w:cs="Arial"/>
          <w:sz w:val="22"/>
          <w:szCs w:val="22"/>
        </w:rPr>
        <w:t xml:space="preserve">deberá designar o hará que se designe una persona sustituta </w:t>
      </w:r>
      <w:r w:rsidR="00895D5C" w:rsidRPr="00973792">
        <w:rPr>
          <w:rFonts w:ascii="Arial" w:hAnsi="Arial" w:cs="Arial"/>
          <w:sz w:val="22"/>
          <w:szCs w:val="22"/>
        </w:rPr>
        <w:t>que cumpla con el perfil pactado</w:t>
      </w:r>
      <w:bookmarkEnd w:id="38"/>
      <w:r w:rsidRPr="00973792">
        <w:rPr>
          <w:rFonts w:ascii="Arial" w:hAnsi="Arial" w:cs="Arial"/>
          <w:sz w:val="22"/>
          <w:szCs w:val="22"/>
        </w:rPr>
        <w:t>.</w:t>
      </w:r>
    </w:p>
    <w:p w14:paraId="089D6B54" w14:textId="77777777" w:rsidR="005B510A" w:rsidRPr="00973792" w:rsidRDefault="005B510A" w:rsidP="005B510A">
      <w:pPr>
        <w:jc w:val="both"/>
        <w:rPr>
          <w:rFonts w:ascii="Arial" w:hAnsi="Arial" w:cs="Arial"/>
          <w:sz w:val="22"/>
          <w:szCs w:val="22"/>
        </w:rPr>
      </w:pPr>
    </w:p>
    <w:p w14:paraId="1A2B37E8" w14:textId="649458C4" w:rsidR="005B510A" w:rsidRPr="00973792" w:rsidRDefault="005B510A" w:rsidP="005B510A">
      <w:pPr>
        <w:jc w:val="both"/>
        <w:rPr>
          <w:rFonts w:ascii="Arial" w:hAnsi="Arial" w:cs="Arial"/>
          <w:sz w:val="22"/>
          <w:szCs w:val="22"/>
        </w:rPr>
      </w:pPr>
      <w:r w:rsidRPr="00973792">
        <w:rPr>
          <w:rFonts w:ascii="Arial" w:hAnsi="Arial" w:cs="Arial"/>
          <w:b/>
          <w:sz w:val="22"/>
          <w:szCs w:val="22"/>
        </w:rPr>
        <w:t xml:space="preserve">“EL CONTRATISTA” </w:t>
      </w:r>
      <w:r w:rsidRPr="00973792">
        <w:rPr>
          <w:rFonts w:ascii="Arial" w:hAnsi="Arial" w:cs="Arial"/>
          <w:sz w:val="22"/>
          <w:szCs w:val="22"/>
        </w:rPr>
        <w:t xml:space="preserve">entregará a </w:t>
      </w:r>
      <w:r w:rsidRPr="00973792">
        <w:rPr>
          <w:rFonts w:ascii="Arial" w:hAnsi="Arial" w:cs="Arial"/>
          <w:b/>
          <w:sz w:val="22"/>
          <w:szCs w:val="22"/>
        </w:rPr>
        <w:t>“LA DEPENDENCIA O ENTIDAD”</w:t>
      </w:r>
      <w:r w:rsidRPr="00973792">
        <w:rPr>
          <w:rFonts w:ascii="Arial" w:hAnsi="Arial" w:cs="Arial"/>
          <w:sz w:val="22"/>
          <w:szCs w:val="22"/>
        </w:rPr>
        <w:t xml:space="preserve"> una relación detallada de las categorías del personal y de cada equipo necesario para la ejecución de </w:t>
      </w:r>
      <w:r w:rsidR="002B6C48" w:rsidRPr="00973792">
        <w:rPr>
          <w:rFonts w:ascii="Arial" w:hAnsi="Arial" w:cs="Arial"/>
          <w:sz w:val="22"/>
          <w:szCs w:val="22"/>
        </w:rPr>
        <w:t>los trabajos</w:t>
      </w:r>
      <w:r w:rsidRPr="00973792">
        <w:rPr>
          <w:rFonts w:ascii="Arial" w:hAnsi="Arial" w:cs="Arial"/>
          <w:sz w:val="22"/>
          <w:szCs w:val="22"/>
        </w:rPr>
        <w:t>.</w:t>
      </w:r>
    </w:p>
    <w:p w14:paraId="070C7037" w14:textId="77777777" w:rsidR="005B510A" w:rsidRPr="00973792" w:rsidRDefault="005B510A" w:rsidP="005B510A">
      <w:pPr>
        <w:jc w:val="both"/>
        <w:rPr>
          <w:rFonts w:ascii="Arial" w:hAnsi="Arial" w:cs="Arial"/>
          <w:sz w:val="22"/>
          <w:szCs w:val="22"/>
        </w:rPr>
      </w:pPr>
    </w:p>
    <w:p w14:paraId="0339928D" w14:textId="77777777" w:rsidR="005B510A" w:rsidRPr="00973792" w:rsidRDefault="005B510A" w:rsidP="005B510A">
      <w:pPr>
        <w:jc w:val="both"/>
        <w:rPr>
          <w:rFonts w:ascii="Arial" w:hAnsi="Arial" w:cs="Arial"/>
          <w:sz w:val="22"/>
          <w:szCs w:val="22"/>
        </w:rPr>
      </w:pPr>
      <w:r w:rsidRPr="00973792">
        <w:rPr>
          <w:rFonts w:ascii="Arial" w:hAnsi="Arial" w:cs="Arial"/>
          <w:b/>
          <w:sz w:val="22"/>
          <w:szCs w:val="22"/>
        </w:rPr>
        <w:t>“EL CONTRATISTA”</w:t>
      </w:r>
      <w:r w:rsidRPr="00973792">
        <w:rPr>
          <w:rFonts w:ascii="Arial" w:hAnsi="Arial" w:cs="Arial"/>
          <w:sz w:val="22"/>
          <w:szCs w:val="22"/>
        </w:rPr>
        <w:t xml:space="preserve"> tomará siempre todas las medidas razonables para evitar conductas ilícitas, insubordinadas, desenfrenadas o desordenadas entre el personal de </w:t>
      </w:r>
      <w:r w:rsidRPr="00973792">
        <w:rPr>
          <w:rFonts w:ascii="Arial" w:hAnsi="Arial" w:cs="Arial"/>
          <w:b/>
          <w:sz w:val="22"/>
          <w:szCs w:val="22"/>
        </w:rPr>
        <w:t xml:space="preserve">“EL CONTRATISTA” </w:t>
      </w:r>
      <w:r w:rsidRPr="00973792">
        <w:rPr>
          <w:rFonts w:ascii="Arial" w:hAnsi="Arial" w:cs="Arial"/>
          <w:sz w:val="22"/>
          <w:szCs w:val="22"/>
        </w:rPr>
        <w:t>y para mantener la paz y protección de las personas y bienes o propiedades en el Sitio o cerca de éste.</w:t>
      </w:r>
    </w:p>
    <w:p w14:paraId="38DB9F3F" w14:textId="6B8D8989" w:rsidR="00ED511A" w:rsidRPr="00973792" w:rsidRDefault="00ED511A" w:rsidP="00C41C90">
      <w:pPr>
        <w:ind w:right="51"/>
        <w:jc w:val="both"/>
        <w:rPr>
          <w:rFonts w:ascii="Arial" w:hAnsi="Arial" w:cs="Arial"/>
          <w:sz w:val="22"/>
          <w:szCs w:val="22"/>
        </w:rPr>
      </w:pPr>
    </w:p>
    <w:p w14:paraId="2FE24016" w14:textId="33DD82E1" w:rsidR="005B510A" w:rsidRPr="00973792" w:rsidRDefault="005B510A" w:rsidP="00C41C90">
      <w:pPr>
        <w:ind w:right="51"/>
        <w:jc w:val="both"/>
        <w:rPr>
          <w:rFonts w:ascii="Arial" w:hAnsi="Arial" w:cs="Arial"/>
          <w:b/>
          <w:bCs/>
          <w:sz w:val="22"/>
          <w:szCs w:val="22"/>
        </w:rPr>
      </w:pPr>
      <w:r w:rsidRPr="00973792">
        <w:rPr>
          <w:rFonts w:ascii="Arial" w:hAnsi="Arial" w:cs="Arial"/>
          <w:b/>
          <w:bCs/>
          <w:sz w:val="22"/>
          <w:szCs w:val="22"/>
          <w:highlight w:val="yellow"/>
        </w:rPr>
        <w:t>DÉCIMA SÉPTIMA. RETENCIONES Y PENAS CONVENCIONALES</w:t>
      </w:r>
    </w:p>
    <w:p w14:paraId="2A80B0B6" w14:textId="2607F762" w:rsidR="00ED511A" w:rsidRPr="00973792" w:rsidRDefault="00ED511A" w:rsidP="00C41C90">
      <w:pPr>
        <w:ind w:right="51"/>
        <w:jc w:val="both"/>
        <w:rPr>
          <w:rFonts w:ascii="Arial" w:hAnsi="Arial" w:cs="Arial"/>
          <w:sz w:val="22"/>
          <w:szCs w:val="22"/>
        </w:rPr>
      </w:pPr>
    </w:p>
    <w:p w14:paraId="656A8DCE" w14:textId="66712074" w:rsidR="005B510A" w:rsidRPr="00973792" w:rsidRDefault="005B510A" w:rsidP="005B510A">
      <w:pPr>
        <w:jc w:val="both"/>
        <w:rPr>
          <w:rFonts w:ascii="Arial" w:hAnsi="Arial" w:cs="Arial"/>
          <w:sz w:val="22"/>
          <w:szCs w:val="22"/>
        </w:rPr>
      </w:pPr>
      <w:r w:rsidRPr="00973792">
        <w:rPr>
          <w:rFonts w:ascii="Arial" w:hAnsi="Arial" w:cs="Arial"/>
          <w:b/>
          <w:sz w:val="22"/>
          <w:szCs w:val="22"/>
        </w:rPr>
        <w:t>“LA DEPENDENCIA O ENTIDAD”</w:t>
      </w:r>
      <w:r w:rsidRPr="00973792">
        <w:rPr>
          <w:rFonts w:ascii="Arial" w:hAnsi="Arial" w:cs="Arial"/>
          <w:sz w:val="22"/>
          <w:szCs w:val="22"/>
        </w:rPr>
        <w:t xml:space="preserve"> tendrá la facultad de verificar si </w:t>
      </w:r>
      <w:r w:rsidR="002B6C48" w:rsidRPr="00973792">
        <w:rPr>
          <w:rFonts w:ascii="Arial" w:hAnsi="Arial" w:cs="Arial"/>
          <w:sz w:val="22"/>
          <w:szCs w:val="22"/>
        </w:rPr>
        <w:t>los trabajos</w:t>
      </w:r>
      <w:r w:rsidRPr="00973792">
        <w:rPr>
          <w:rFonts w:ascii="Arial" w:hAnsi="Arial" w:cs="Arial"/>
          <w:sz w:val="22"/>
          <w:szCs w:val="22"/>
        </w:rPr>
        <w:t xml:space="preserve"> objeto de este contrato se están realizando por </w:t>
      </w:r>
      <w:r w:rsidRPr="00973792">
        <w:rPr>
          <w:rFonts w:ascii="Arial" w:hAnsi="Arial" w:cs="Arial"/>
          <w:b/>
          <w:sz w:val="22"/>
          <w:szCs w:val="22"/>
        </w:rPr>
        <w:t>"EL CONTRATISTA"</w:t>
      </w:r>
      <w:r w:rsidRPr="00973792">
        <w:rPr>
          <w:rFonts w:ascii="Arial" w:hAnsi="Arial" w:cs="Arial"/>
          <w:sz w:val="22"/>
          <w:szCs w:val="22"/>
        </w:rPr>
        <w:t xml:space="preserve"> conforme al programa de ejecución respectivo, para lo cual </w:t>
      </w:r>
      <w:r w:rsidRPr="00973792">
        <w:rPr>
          <w:rFonts w:ascii="Arial" w:hAnsi="Arial" w:cs="Arial"/>
          <w:b/>
          <w:sz w:val="22"/>
          <w:szCs w:val="22"/>
        </w:rPr>
        <w:t>“LA DEPENDENCIA O ENTIDAD”</w:t>
      </w:r>
      <w:r w:rsidRPr="00973792">
        <w:rPr>
          <w:rFonts w:ascii="Arial" w:hAnsi="Arial" w:cs="Arial"/>
          <w:sz w:val="22"/>
          <w:szCs w:val="22"/>
        </w:rPr>
        <w:t xml:space="preserve"> comparará periódicamente el avance de los trabajos contra dicho programa de ejecución.</w:t>
      </w:r>
    </w:p>
    <w:p w14:paraId="43CF151E" w14:textId="77777777" w:rsidR="005B510A" w:rsidRPr="00973792" w:rsidRDefault="005B510A" w:rsidP="005B510A">
      <w:pPr>
        <w:jc w:val="both"/>
        <w:rPr>
          <w:rFonts w:ascii="Arial" w:hAnsi="Arial" w:cs="Arial"/>
          <w:sz w:val="22"/>
          <w:szCs w:val="22"/>
        </w:rPr>
      </w:pPr>
    </w:p>
    <w:p w14:paraId="7A69EE58" w14:textId="77777777"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Si de dicha comparación se desprende que el avance de la prestación de los trabajos es menor de lo que debió realizarse, </w:t>
      </w:r>
      <w:r w:rsidRPr="00973792">
        <w:rPr>
          <w:rFonts w:ascii="Arial" w:hAnsi="Arial" w:cs="Arial"/>
          <w:b/>
          <w:sz w:val="22"/>
          <w:szCs w:val="22"/>
        </w:rPr>
        <w:t>“LA DEPENDENCIA O ENTIDAD”</w:t>
      </w:r>
      <w:r w:rsidRPr="00973792">
        <w:rPr>
          <w:rFonts w:ascii="Arial" w:hAnsi="Arial" w:cs="Arial"/>
          <w:sz w:val="22"/>
          <w:szCs w:val="22"/>
        </w:rPr>
        <w:t xml:space="preserve"> procederá a:</w:t>
      </w:r>
    </w:p>
    <w:p w14:paraId="4CE9ACFD" w14:textId="77777777" w:rsidR="005B510A" w:rsidRPr="00973792" w:rsidRDefault="005B510A" w:rsidP="005B510A">
      <w:pPr>
        <w:jc w:val="both"/>
        <w:rPr>
          <w:rFonts w:ascii="Arial" w:hAnsi="Arial" w:cs="Arial"/>
          <w:sz w:val="22"/>
          <w:szCs w:val="22"/>
        </w:rPr>
      </w:pPr>
      <w:bookmarkStart w:id="39" w:name="_Hlk41389473"/>
    </w:p>
    <w:p w14:paraId="4BF74806" w14:textId="5FE7ABF2" w:rsidR="002D2139" w:rsidRPr="00973792" w:rsidRDefault="001C67C2" w:rsidP="005B510A">
      <w:pPr>
        <w:pStyle w:val="Prrafodelista"/>
        <w:widowControl w:val="0"/>
        <w:numPr>
          <w:ilvl w:val="0"/>
          <w:numId w:val="17"/>
        </w:numPr>
        <w:autoSpaceDE w:val="0"/>
        <w:autoSpaceDN w:val="0"/>
        <w:jc w:val="both"/>
        <w:rPr>
          <w:rFonts w:ascii="Arial" w:hAnsi="Arial" w:cs="Arial"/>
          <w:sz w:val="22"/>
          <w:szCs w:val="22"/>
        </w:rPr>
      </w:pPr>
      <w:r w:rsidRPr="00973792">
        <w:rPr>
          <w:rFonts w:ascii="Arial" w:hAnsi="Arial" w:cs="Arial"/>
          <w:sz w:val="22"/>
          <w:szCs w:val="22"/>
        </w:rPr>
        <w:t xml:space="preserve">Realizar una </w:t>
      </w:r>
      <w:r w:rsidR="002D2139" w:rsidRPr="00973792">
        <w:rPr>
          <w:rFonts w:ascii="Arial" w:hAnsi="Arial" w:cs="Arial"/>
          <w:sz w:val="22"/>
          <w:szCs w:val="22"/>
        </w:rPr>
        <w:t>r</w:t>
      </w:r>
      <w:r w:rsidR="005B510A" w:rsidRPr="00973792">
        <w:rPr>
          <w:rFonts w:ascii="Arial" w:hAnsi="Arial" w:cs="Arial"/>
          <w:sz w:val="22"/>
          <w:szCs w:val="22"/>
        </w:rPr>
        <w:t>eten</w:t>
      </w:r>
      <w:r w:rsidR="002D2139" w:rsidRPr="00973792">
        <w:rPr>
          <w:rFonts w:ascii="Arial" w:hAnsi="Arial" w:cs="Arial"/>
          <w:sz w:val="22"/>
          <w:szCs w:val="22"/>
        </w:rPr>
        <w:t xml:space="preserve">ción económica </w:t>
      </w:r>
      <w:r w:rsidRPr="00973792">
        <w:rPr>
          <w:rFonts w:ascii="Arial" w:hAnsi="Arial" w:cs="Arial"/>
          <w:sz w:val="22"/>
          <w:szCs w:val="22"/>
        </w:rPr>
        <w:t xml:space="preserve">que </w:t>
      </w:r>
      <w:r w:rsidR="002D2139" w:rsidRPr="00973792">
        <w:rPr>
          <w:rFonts w:ascii="Arial" w:hAnsi="Arial" w:cs="Arial"/>
          <w:sz w:val="22"/>
          <w:szCs w:val="22"/>
        </w:rPr>
        <w:t xml:space="preserve">será por un porcentaje </w:t>
      </w:r>
      <w:r w:rsidR="000C3E69" w:rsidRPr="00973792">
        <w:rPr>
          <w:rFonts w:ascii="Arial" w:hAnsi="Arial" w:cs="Arial"/>
          <w:sz w:val="22"/>
          <w:szCs w:val="22"/>
        </w:rPr>
        <w:t>del</w:t>
      </w:r>
      <w:r w:rsidR="005B510A" w:rsidRPr="00973792">
        <w:rPr>
          <w:rFonts w:ascii="Arial" w:hAnsi="Arial" w:cs="Arial"/>
          <w:sz w:val="22"/>
          <w:szCs w:val="22"/>
        </w:rPr>
        <w:t xml:space="preserve"> </w:t>
      </w:r>
      <w:bookmarkStart w:id="40" w:name="_Hlk44479567"/>
      <w:r w:rsidR="00EC3C46">
        <w:rPr>
          <w:rFonts w:ascii="Arial" w:hAnsi="Arial" w:cs="Arial"/>
          <w:b/>
          <w:sz w:val="36"/>
          <w:szCs w:val="36"/>
        </w:rPr>
        <w:t>63</w:t>
      </w:r>
      <w:r w:rsidR="00EC3C46" w:rsidRPr="001011BC">
        <w:rPr>
          <w:rFonts w:ascii="Arial" w:hAnsi="Arial" w:cs="Arial"/>
          <w:sz w:val="22"/>
          <w:szCs w:val="22"/>
          <w:highlight w:val="lightGray"/>
        </w:rPr>
        <w:t xml:space="preserve"> </w:t>
      </w:r>
      <w:r w:rsidR="005B510A" w:rsidRPr="001011BC">
        <w:rPr>
          <w:rFonts w:ascii="Arial" w:hAnsi="Arial" w:cs="Arial"/>
          <w:sz w:val="22"/>
          <w:szCs w:val="22"/>
          <w:highlight w:val="lightGray"/>
        </w:rPr>
        <w:t>(Colocar %)</w:t>
      </w:r>
      <w:r w:rsidRPr="00973792">
        <w:rPr>
          <w:rFonts w:ascii="Arial" w:hAnsi="Arial" w:cs="Arial"/>
          <w:sz w:val="22"/>
          <w:szCs w:val="22"/>
        </w:rPr>
        <w:t>,</w:t>
      </w:r>
      <w:bookmarkEnd w:id="40"/>
      <w:r w:rsidR="005B510A" w:rsidRPr="00973792">
        <w:rPr>
          <w:rFonts w:ascii="Arial" w:hAnsi="Arial" w:cs="Arial"/>
          <w:sz w:val="22"/>
          <w:szCs w:val="22"/>
        </w:rPr>
        <w:t xml:space="preserve"> </w:t>
      </w:r>
      <w:r w:rsidRPr="00973792">
        <w:rPr>
          <w:rFonts w:ascii="Arial" w:hAnsi="Arial" w:cs="Arial"/>
          <w:bCs/>
          <w:sz w:val="22"/>
          <w:szCs w:val="22"/>
        </w:rPr>
        <w:t xml:space="preserve">de </w:t>
      </w:r>
      <w:r w:rsidR="002B6C48" w:rsidRPr="00973792">
        <w:rPr>
          <w:rFonts w:ascii="Arial" w:hAnsi="Arial" w:cs="Arial"/>
          <w:sz w:val="22"/>
          <w:szCs w:val="22"/>
        </w:rPr>
        <w:t>los trabajos</w:t>
      </w:r>
      <w:r w:rsidR="000C3E69" w:rsidRPr="00973792">
        <w:rPr>
          <w:rFonts w:ascii="Arial" w:hAnsi="Arial" w:cs="Arial"/>
          <w:sz w:val="22"/>
          <w:szCs w:val="22"/>
        </w:rPr>
        <w:t>.</w:t>
      </w:r>
    </w:p>
    <w:p w14:paraId="3B9E4C0A" w14:textId="1CB6CC36" w:rsidR="005B510A" w:rsidRPr="00973792" w:rsidRDefault="007836B2" w:rsidP="005B510A">
      <w:pPr>
        <w:pStyle w:val="Prrafodelista"/>
        <w:widowControl w:val="0"/>
        <w:numPr>
          <w:ilvl w:val="0"/>
          <w:numId w:val="17"/>
        </w:numPr>
        <w:autoSpaceDE w:val="0"/>
        <w:autoSpaceDN w:val="0"/>
        <w:jc w:val="both"/>
        <w:rPr>
          <w:rFonts w:ascii="Arial" w:hAnsi="Arial" w:cs="Arial"/>
          <w:sz w:val="22"/>
          <w:szCs w:val="22"/>
        </w:rPr>
      </w:pPr>
      <w:r w:rsidRPr="00973792">
        <w:rPr>
          <w:rFonts w:ascii="Arial" w:hAnsi="Arial" w:cs="Arial"/>
          <w:sz w:val="22"/>
          <w:szCs w:val="22"/>
        </w:rPr>
        <w:t xml:space="preserve">Las retenciones serán calculadas en función del avance en la ejecución de los trabajos conforme a la fecha de corte para el pago de estimaciones pactada en </w:t>
      </w:r>
      <w:r w:rsidR="00666304" w:rsidRPr="00973792">
        <w:rPr>
          <w:rFonts w:ascii="Arial" w:hAnsi="Arial" w:cs="Arial"/>
          <w:sz w:val="22"/>
          <w:szCs w:val="22"/>
        </w:rPr>
        <w:t xml:space="preserve">el </w:t>
      </w:r>
      <w:r w:rsidRPr="00973792">
        <w:rPr>
          <w:rFonts w:ascii="Arial" w:hAnsi="Arial" w:cs="Arial"/>
          <w:sz w:val="22"/>
          <w:szCs w:val="22"/>
        </w:rPr>
        <w:t xml:space="preserve">presente contrato. Dichas retenciones podrán ser recuperadas por </w:t>
      </w:r>
      <w:r w:rsidR="0089014F" w:rsidRPr="00973792">
        <w:rPr>
          <w:rFonts w:ascii="Arial" w:hAnsi="Arial" w:cs="Arial"/>
          <w:b/>
          <w:sz w:val="22"/>
          <w:szCs w:val="22"/>
        </w:rPr>
        <w:t xml:space="preserve">“EL CONTRATISTA” </w:t>
      </w:r>
      <w:r w:rsidRPr="00973792">
        <w:rPr>
          <w:rFonts w:ascii="Arial" w:hAnsi="Arial" w:cs="Arial"/>
          <w:sz w:val="22"/>
          <w:szCs w:val="22"/>
        </w:rPr>
        <w:t>en las siguientes estimaciones, si regularizan los tiempos de atraso conforme al citado programa</w:t>
      </w:r>
    </w:p>
    <w:p w14:paraId="42D7E536" w14:textId="77777777" w:rsidR="005B510A" w:rsidRPr="00973792" w:rsidRDefault="005B510A" w:rsidP="005B510A">
      <w:pPr>
        <w:jc w:val="both"/>
        <w:rPr>
          <w:rFonts w:ascii="Arial" w:hAnsi="Arial" w:cs="Arial"/>
          <w:sz w:val="22"/>
          <w:szCs w:val="22"/>
        </w:rPr>
      </w:pPr>
    </w:p>
    <w:bookmarkEnd w:id="39"/>
    <w:p w14:paraId="1658F90A" w14:textId="452CE7C8" w:rsidR="001F3060" w:rsidRPr="00973792" w:rsidRDefault="001F3060" w:rsidP="001F3060">
      <w:pPr>
        <w:jc w:val="both"/>
        <w:rPr>
          <w:rFonts w:ascii="Arial" w:hAnsi="Arial" w:cs="Arial"/>
          <w:sz w:val="22"/>
          <w:szCs w:val="22"/>
        </w:rPr>
      </w:pPr>
      <w:r w:rsidRPr="00973792">
        <w:rPr>
          <w:rFonts w:ascii="Arial" w:hAnsi="Arial" w:cs="Arial"/>
          <w:sz w:val="22"/>
          <w:szCs w:val="22"/>
        </w:rPr>
        <w:t>Una vez cuantificadas las retenciones económicas, éstas se harán del conocimiento de</w:t>
      </w:r>
      <w:r w:rsidR="00CB0ABF" w:rsidRPr="00973792">
        <w:rPr>
          <w:rFonts w:ascii="Arial" w:hAnsi="Arial" w:cs="Arial"/>
          <w:sz w:val="22"/>
          <w:szCs w:val="22"/>
        </w:rPr>
        <w:t xml:space="preserve"> </w:t>
      </w:r>
      <w:r w:rsidR="00CB0ABF" w:rsidRPr="00973792">
        <w:rPr>
          <w:rFonts w:ascii="Arial" w:hAnsi="Arial" w:cs="Arial"/>
          <w:b/>
          <w:sz w:val="22"/>
          <w:szCs w:val="22"/>
        </w:rPr>
        <w:t>“EL CONTRATISTA”</w:t>
      </w:r>
      <w:r w:rsidR="001C67C2" w:rsidRPr="00973792">
        <w:rPr>
          <w:rFonts w:ascii="Arial" w:hAnsi="Arial" w:cs="Arial"/>
          <w:sz w:val="22"/>
          <w:szCs w:val="22"/>
        </w:rPr>
        <w:t xml:space="preserve"> </w:t>
      </w:r>
      <w:r w:rsidRPr="00973792">
        <w:rPr>
          <w:rFonts w:ascii="Arial" w:hAnsi="Arial" w:cs="Arial"/>
          <w:sz w:val="22"/>
          <w:szCs w:val="22"/>
        </w:rPr>
        <w:t>mediante nota de bitácora u oficio y se aplicará en la estimación que corresponda a la fecha en que se determine el atraso en el cumplimiento.</w:t>
      </w:r>
    </w:p>
    <w:p w14:paraId="6E56C3C2" w14:textId="77777777" w:rsidR="001F3060" w:rsidRPr="00973792" w:rsidRDefault="001F3060" w:rsidP="001F3060">
      <w:pPr>
        <w:jc w:val="both"/>
        <w:rPr>
          <w:rFonts w:ascii="Arial" w:hAnsi="Arial" w:cs="Arial"/>
          <w:sz w:val="22"/>
          <w:szCs w:val="22"/>
        </w:rPr>
      </w:pPr>
    </w:p>
    <w:p w14:paraId="11A0C9C8" w14:textId="55E54109" w:rsidR="001F3060" w:rsidRPr="00973792" w:rsidRDefault="001F3060" w:rsidP="001F3060">
      <w:pPr>
        <w:jc w:val="both"/>
        <w:rPr>
          <w:rFonts w:ascii="Arial" w:hAnsi="Arial" w:cs="Arial"/>
          <w:sz w:val="22"/>
          <w:szCs w:val="22"/>
        </w:rPr>
      </w:pPr>
      <w:r w:rsidRPr="00973792">
        <w:rPr>
          <w:rFonts w:ascii="Arial" w:hAnsi="Arial" w:cs="Arial"/>
          <w:sz w:val="22"/>
          <w:szCs w:val="22"/>
        </w:rPr>
        <w:t xml:space="preserve">De existir retenciones a la fecha de terminación de los trabajos pactada en el contrato y trabajos pendientes de ejecutar, éstas seguirán en poder de la </w:t>
      </w:r>
      <w:r w:rsidR="002D2139" w:rsidRPr="00973792">
        <w:rPr>
          <w:rFonts w:ascii="Arial" w:hAnsi="Arial" w:cs="Arial"/>
          <w:sz w:val="22"/>
          <w:szCs w:val="22"/>
        </w:rPr>
        <w:t>“</w:t>
      </w:r>
      <w:r w:rsidR="002D2139" w:rsidRPr="00973792">
        <w:rPr>
          <w:rFonts w:ascii="Arial" w:hAnsi="Arial" w:cs="Arial"/>
          <w:b/>
          <w:bCs/>
          <w:sz w:val="22"/>
          <w:szCs w:val="22"/>
        </w:rPr>
        <w:t>DEPENDENCIA O ENTIDAD”</w:t>
      </w:r>
      <w:r w:rsidRPr="00973792">
        <w:rPr>
          <w:rFonts w:ascii="Arial" w:hAnsi="Arial" w:cs="Arial"/>
          <w:sz w:val="22"/>
          <w:szCs w:val="22"/>
        </w:rPr>
        <w:t xml:space="preserve">. La cantidad determinada por concepto de penas convencionales que se cuantifique a partir de la fecha de terminación del plazo se hará efectiva contra el importe de las retenciones económicas que haya aplicado </w:t>
      </w:r>
      <w:r w:rsidR="00CB0ABF" w:rsidRPr="00973792">
        <w:rPr>
          <w:rFonts w:ascii="Arial" w:hAnsi="Arial" w:cs="Arial"/>
          <w:b/>
          <w:sz w:val="22"/>
          <w:szCs w:val="22"/>
        </w:rPr>
        <w:t>“LA DEPENDENCIA O ENTIDAD”</w:t>
      </w:r>
      <w:r w:rsidRPr="00973792">
        <w:rPr>
          <w:rFonts w:ascii="Arial" w:hAnsi="Arial" w:cs="Arial"/>
          <w:sz w:val="22"/>
          <w:szCs w:val="22"/>
        </w:rPr>
        <w:t>.</w:t>
      </w:r>
    </w:p>
    <w:p w14:paraId="3B5A33FF" w14:textId="77777777" w:rsidR="001C67C2" w:rsidRPr="00973792" w:rsidRDefault="001C67C2" w:rsidP="005B510A">
      <w:pPr>
        <w:jc w:val="both"/>
        <w:rPr>
          <w:rFonts w:ascii="Arial" w:hAnsi="Arial" w:cs="Arial"/>
          <w:sz w:val="22"/>
          <w:szCs w:val="22"/>
        </w:rPr>
      </w:pPr>
    </w:p>
    <w:p w14:paraId="49A26F8B" w14:textId="6A11929B" w:rsidR="005B510A" w:rsidRPr="00973792" w:rsidRDefault="006A1260" w:rsidP="005B510A">
      <w:pPr>
        <w:jc w:val="both"/>
        <w:rPr>
          <w:rFonts w:ascii="Arial" w:hAnsi="Arial" w:cs="Arial"/>
          <w:sz w:val="22"/>
          <w:szCs w:val="22"/>
        </w:rPr>
      </w:pPr>
      <w:bookmarkStart w:id="41" w:name="_Hlk41389588"/>
      <w:r w:rsidRPr="00973792">
        <w:rPr>
          <w:rFonts w:ascii="Arial" w:hAnsi="Arial" w:cs="Arial"/>
          <w:sz w:val="22"/>
          <w:szCs w:val="22"/>
        </w:rPr>
        <w:t>Las penas convencionales se aplicarán por atraso en la ejecución de los trabajos por causas imputables a “</w:t>
      </w:r>
      <w:r w:rsidRPr="00973792">
        <w:rPr>
          <w:rFonts w:ascii="Arial" w:hAnsi="Arial" w:cs="Arial"/>
          <w:b/>
          <w:bCs/>
          <w:sz w:val="22"/>
          <w:szCs w:val="22"/>
        </w:rPr>
        <w:t>EL CONTRATISTA”</w:t>
      </w:r>
      <w:r w:rsidRPr="00973792">
        <w:rPr>
          <w:rFonts w:ascii="Arial" w:hAnsi="Arial" w:cs="Arial"/>
          <w:sz w:val="22"/>
          <w:szCs w:val="22"/>
        </w:rPr>
        <w:t xml:space="preserve">, determinados únicamente en función del importe de los trabajos no ejecutados en la fecha pactada en el contrato para la ejecución total de </w:t>
      </w:r>
      <w:r w:rsidR="002B6C48" w:rsidRPr="00973792">
        <w:rPr>
          <w:rFonts w:ascii="Arial" w:hAnsi="Arial" w:cs="Arial"/>
          <w:sz w:val="22"/>
          <w:szCs w:val="22"/>
        </w:rPr>
        <w:t>los trabajos</w:t>
      </w:r>
      <w:r w:rsidRPr="00973792">
        <w:rPr>
          <w:rFonts w:ascii="Arial" w:hAnsi="Arial" w:cs="Arial"/>
          <w:sz w:val="22"/>
          <w:szCs w:val="22"/>
        </w:rPr>
        <w:t>.</w:t>
      </w:r>
    </w:p>
    <w:p w14:paraId="27366E7F" w14:textId="6E39B4C2" w:rsidR="006A1260" w:rsidRPr="00973792" w:rsidRDefault="006A1260" w:rsidP="005B510A">
      <w:pPr>
        <w:jc w:val="both"/>
        <w:rPr>
          <w:rFonts w:ascii="Arial" w:hAnsi="Arial" w:cs="Arial"/>
          <w:sz w:val="22"/>
          <w:szCs w:val="22"/>
        </w:rPr>
      </w:pPr>
    </w:p>
    <w:p w14:paraId="36D86047" w14:textId="4CC67EF7" w:rsidR="006A1260" w:rsidRPr="00973792" w:rsidRDefault="006A1260" w:rsidP="008D5C01">
      <w:pPr>
        <w:pStyle w:val="Prrafodelista"/>
        <w:numPr>
          <w:ilvl w:val="0"/>
          <w:numId w:val="17"/>
        </w:numPr>
        <w:jc w:val="both"/>
        <w:rPr>
          <w:rFonts w:ascii="Arial" w:hAnsi="Arial" w:cs="Arial"/>
          <w:sz w:val="22"/>
          <w:szCs w:val="22"/>
        </w:rPr>
      </w:pPr>
      <w:r w:rsidRPr="00973792">
        <w:rPr>
          <w:rFonts w:ascii="Arial" w:hAnsi="Arial" w:cs="Arial"/>
          <w:sz w:val="22"/>
          <w:szCs w:val="22"/>
        </w:rPr>
        <w:t xml:space="preserve">El porcentaje que se aplicará por concepto de penas convencionales será de </w:t>
      </w:r>
      <w:bookmarkStart w:id="42" w:name="_Hlk44479615"/>
      <w:r w:rsidR="00EC3C46">
        <w:rPr>
          <w:rFonts w:ascii="Arial" w:hAnsi="Arial" w:cs="Arial"/>
          <w:b/>
          <w:sz w:val="36"/>
          <w:szCs w:val="36"/>
        </w:rPr>
        <w:t>64</w:t>
      </w:r>
      <w:r w:rsidR="00EC3C46" w:rsidRPr="001011BC">
        <w:rPr>
          <w:rFonts w:ascii="Arial" w:hAnsi="Arial" w:cs="Arial"/>
          <w:sz w:val="22"/>
          <w:szCs w:val="22"/>
          <w:highlight w:val="lightGray"/>
        </w:rPr>
        <w:t xml:space="preserve"> </w:t>
      </w:r>
      <w:r w:rsidRPr="001011BC">
        <w:rPr>
          <w:rFonts w:ascii="Arial" w:hAnsi="Arial" w:cs="Arial"/>
          <w:sz w:val="22"/>
          <w:szCs w:val="22"/>
          <w:highlight w:val="lightGray"/>
        </w:rPr>
        <w:t>(Colocar % de penas)</w:t>
      </w:r>
      <w:bookmarkEnd w:id="42"/>
    </w:p>
    <w:bookmarkEnd w:id="41"/>
    <w:p w14:paraId="7379597A" w14:textId="77777777" w:rsidR="006A1260" w:rsidRPr="00973792" w:rsidRDefault="006A1260" w:rsidP="005B510A">
      <w:pPr>
        <w:jc w:val="both"/>
        <w:rPr>
          <w:rFonts w:ascii="Arial" w:hAnsi="Arial" w:cs="Arial"/>
          <w:sz w:val="22"/>
          <w:szCs w:val="22"/>
        </w:rPr>
      </w:pPr>
    </w:p>
    <w:p w14:paraId="779E1304" w14:textId="77777777" w:rsidR="005B510A" w:rsidRPr="00973792" w:rsidRDefault="005B510A" w:rsidP="005B510A">
      <w:pPr>
        <w:jc w:val="both"/>
        <w:rPr>
          <w:rFonts w:ascii="Arial" w:hAnsi="Arial" w:cs="Arial"/>
          <w:sz w:val="22"/>
          <w:szCs w:val="22"/>
        </w:rPr>
      </w:pPr>
      <w:r w:rsidRPr="00973792">
        <w:rPr>
          <w:rFonts w:ascii="Arial" w:hAnsi="Arial" w:cs="Arial"/>
          <w:b/>
          <w:sz w:val="22"/>
          <w:szCs w:val="22"/>
        </w:rPr>
        <w:t xml:space="preserve">“LA DEPENDENCIA O ENTIDAD” </w:t>
      </w:r>
      <w:r w:rsidRPr="00973792">
        <w:rPr>
          <w:rFonts w:ascii="Arial" w:hAnsi="Arial" w:cs="Arial"/>
          <w:sz w:val="22"/>
          <w:szCs w:val="22"/>
        </w:rPr>
        <w:t xml:space="preserve">podrá aplicar a </w:t>
      </w:r>
      <w:r w:rsidRPr="00973792">
        <w:rPr>
          <w:rFonts w:ascii="Arial" w:hAnsi="Arial" w:cs="Arial"/>
          <w:b/>
          <w:sz w:val="22"/>
          <w:szCs w:val="22"/>
        </w:rPr>
        <w:t>“EL CONTRATISTA”</w:t>
      </w:r>
      <w:r w:rsidRPr="00973792">
        <w:rPr>
          <w:rFonts w:ascii="Arial" w:hAnsi="Arial" w:cs="Arial"/>
          <w:sz w:val="22"/>
          <w:szCs w:val="22"/>
        </w:rPr>
        <w:t xml:space="preserve"> las penas convencionales y sanciones derivadas de las estipulaciones contenidas en el clausulado de este contrato, mediante deducciones al importe de las estimaciones autorizadas a </w:t>
      </w:r>
      <w:r w:rsidRPr="00973792">
        <w:rPr>
          <w:rFonts w:ascii="Arial" w:hAnsi="Arial" w:cs="Arial"/>
          <w:b/>
          <w:sz w:val="22"/>
          <w:szCs w:val="22"/>
        </w:rPr>
        <w:t xml:space="preserve">“EL </w:t>
      </w:r>
      <w:r w:rsidRPr="00973792">
        <w:rPr>
          <w:rFonts w:ascii="Arial" w:hAnsi="Arial" w:cs="Arial"/>
          <w:b/>
          <w:sz w:val="22"/>
          <w:szCs w:val="22"/>
        </w:rPr>
        <w:lastRenderedPageBreak/>
        <w:t xml:space="preserve">CONTRATISTA” </w:t>
      </w:r>
      <w:r w:rsidRPr="00973792">
        <w:rPr>
          <w:rFonts w:ascii="Arial" w:hAnsi="Arial" w:cs="Arial"/>
          <w:sz w:val="22"/>
          <w:szCs w:val="22"/>
        </w:rPr>
        <w:t xml:space="preserve">correspondientes a este contrato o a cualquier otro convenio pactado por </w:t>
      </w:r>
      <w:r w:rsidRPr="00973792">
        <w:rPr>
          <w:rFonts w:ascii="Arial" w:hAnsi="Arial" w:cs="Arial"/>
          <w:b/>
          <w:sz w:val="22"/>
          <w:szCs w:val="22"/>
        </w:rPr>
        <w:t>“LAS PARTES”</w:t>
      </w:r>
      <w:r w:rsidRPr="00973792">
        <w:rPr>
          <w:rFonts w:ascii="Arial" w:hAnsi="Arial" w:cs="Arial"/>
          <w:sz w:val="22"/>
          <w:szCs w:val="22"/>
        </w:rPr>
        <w:t>.</w:t>
      </w:r>
    </w:p>
    <w:p w14:paraId="064C7366" w14:textId="77777777" w:rsidR="005B510A" w:rsidRPr="00973792" w:rsidRDefault="005B510A" w:rsidP="005B510A">
      <w:pPr>
        <w:jc w:val="both"/>
        <w:rPr>
          <w:rFonts w:ascii="Arial" w:hAnsi="Arial" w:cs="Arial"/>
          <w:sz w:val="22"/>
          <w:szCs w:val="22"/>
        </w:rPr>
      </w:pPr>
    </w:p>
    <w:p w14:paraId="3DF3B5BE" w14:textId="77777777"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Para determinar la aplicación de las sanciones estipuladas, no se tomará en cuenta las demoras motivadas por caso fortuito o fuerza mayor debidamente acreditadas por </w:t>
      </w:r>
      <w:r w:rsidRPr="00973792">
        <w:rPr>
          <w:rFonts w:ascii="Arial" w:hAnsi="Arial" w:cs="Arial"/>
          <w:b/>
          <w:sz w:val="22"/>
          <w:szCs w:val="22"/>
        </w:rPr>
        <w:t>"EL CONTRATISTA".</w:t>
      </w:r>
    </w:p>
    <w:p w14:paraId="499021E0" w14:textId="77777777" w:rsidR="005B510A" w:rsidRPr="00973792" w:rsidRDefault="005B510A" w:rsidP="005B510A">
      <w:pPr>
        <w:jc w:val="both"/>
        <w:rPr>
          <w:rFonts w:ascii="Arial" w:hAnsi="Arial" w:cs="Arial"/>
          <w:sz w:val="22"/>
          <w:szCs w:val="22"/>
        </w:rPr>
      </w:pPr>
    </w:p>
    <w:p w14:paraId="39705EC6" w14:textId="3F3233F4" w:rsidR="005B510A" w:rsidRPr="00973792" w:rsidRDefault="005B510A" w:rsidP="005B510A">
      <w:pPr>
        <w:jc w:val="both"/>
        <w:rPr>
          <w:rFonts w:ascii="Arial" w:hAnsi="Arial" w:cs="Arial"/>
          <w:sz w:val="22"/>
          <w:szCs w:val="22"/>
        </w:rPr>
      </w:pPr>
      <w:r w:rsidRPr="00973792">
        <w:rPr>
          <w:rFonts w:ascii="Arial" w:hAnsi="Arial" w:cs="Arial"/>
          <w:sz w:val="22"/>
          <w:szCs w:val="22"/>
        </w:rPr>
        <w:t>Estas penas, en ningún caso podrán ser superiores, en su conjunto, al monto de la garantía de cumplimiento.</w:t>
      </w:r>
    </w:p>
    <w:p w14:paraId="26F0A7F3" w14:textId="77777777" w:rsidR="005B510A" w:rsidRPr="00973792" w:rsidRDefault="005B510A" w:rsidP="005B510A">
      <w:pPr>
        <w:jc w:val="both"/>
        <w:rPr>
          <w:rFonts w:ascii="Arial" w:hAnsi="Arial" w:cs="Arial"/>
          <w:sz w:val="22"/>
          <w:szCs w:val="22"/>
        </w:rPr>
      </w:pPr>
    </w:p>
    <w:p w14:paraId="7967DCD5" w14:textId="511EE018"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Independientemente de la aplicación de las penas convencionales señaladas anteriormente, cuando no se haya llegado al límite de la fianza de cumplimiento,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podrá optar entre exigir el cumplimiento del contrato o la rescisión del mismo.</w:t>
      </w:r>
    </w:p>
    <w:p w14:paraId="208FC321" w14:textId="77777777" w:rsidR="005B510A" w:rsidRPr="00973792" w:rsidRDefault="005B510A" w:rsidP="005B510A">
      <w:pPr>
        <w:jc w:val="both"/>
        <w:rPr>
          <w:rFonts w:ascii="Arial" w:hAnsi="Arial" w:cs="Arial"/>
          <w:sz w:val="22"/>
          <w:szCs w:val="22"/>
        </w:rPr>
      </w:pPr>
    </w:p>
    <w:p w14:paraId="463D8442" w14:textId="26E18FB2"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Las cantidades que resulten de la aplicación de las penas convencionales que se impongan a </w:t>
      </w:r>
      <w:r w:rsidRPr="00973792">
        <w:rPr>
          <w:rFonts w:ascii="Arial" w:hAnsi="Arial" w:cs="Arial"/>
          <w:b/>
          <w:sz w:val="22"/>
          <w:szCs w:val="22"/>
        </w:rPr>
        <w:t>"EL CONTRATISTA"</w:t>
      </w:r>
      <w:r w:rsidRPr="00973792">
        <w:rPr>
          <w:rFonts w:ascii="Arial" w:hAnsi="Arial" w:cs="Arial"/>
          <w:sz w:val="22"/>
          <w:szCs w:val="22"/>
        </w:rPr>
        <w:t xml:space="preserve"> se harán efectivas con cargo a las cantidades que le hayan sido retenidas, </w:t>
      </w:r>
      <w:proofErr w:type="gramStart"/>
      <w:r w:rsidRPr="00973792">
        <w:rPr>
          <w:rFonts w:ascii="Arial" w:hAnsi="Arial" w:cs="Arial"/>
          <w:sz w:val="22"/>
          <w:szCs w:val="22"/>
        </w:rPr>
        <w:t>aplicando</w:t>
      </w:r>
      <w:proofErr w:type="gramEnd"/>
      <w:r w:rsidRPr="00973792">
        <w:rPr>
          <w:rFonts w:ascii="Arial" w:hAnsi="Arial" w:cs="Arial"/>
          <w:sz w:val="22"/>
          <w:szCs w:val="22"/>
        </w:rPr>
        <w:t xml:space="preserve"> además, si da lugar a ello, la fianza de· cumplimiento, conforme a lo estipulado en la CL</w:t>
      </w:r>
      <w:r w:rsidR="00FE48B0" w:rsidRPr="00973792">
        <w:rPr>
          <w:rFonts w:ascii="Arial" w:hAnsi="Arial" w:cs="Arial"/>
          <w:sz w:val="22"/>
          <w:szCs w:val="22"/>
        </w:rPr>
        <w:t>Á</w:t>
      </w:r>
      <w:r w:rsidRPr="00973792">
        <w:rPr>
          <w:rFonts w:ascii="Arial" w:hAnsi="Arial" w:cs="Arial"/>
          <w:sz w:val="22"/>
          <w:szCs w:val="22"/>
        </w:rPr>
        <w:t>USULA DÉCIMA NOVENA.</w:t>
      </w:r>
    </w:p>
    <w:p w14:paraId="1AAA2619" w14:textId="3FB33703" w:rsidR="00ED511A" w:rsidRPr="00973792" w:rsidRDefault="00ED511A" w:rsidP="00C41C90">
      <w:pPr>
        <w:ind w:right="51"/>
        <w:jc w:val="both"/>
        <w:rPr>
          <w:rFonts w:ascii="Arial" w:hAnsi="Arial" w:cs="Arial"/>
          <w:sz w:val="22"/>
          <w:szCs w:val="22"/>
        </w:rPr>
      </w:pPr>
    </w:p>
    <w:p w14:paraId="59524B39" w14:textId="7B5221DD" w:rsidR="005B510A" w:rsidRPr="00973792" w:rsidRDefault="005B510A" w:rsidP="00C41C90">
      <w:pPr>
        <w:ind w:right="51"/>
        <w:jc w:val="both"/>
        <w:rPr>
          <w:rFonts w:ascii="Arial" w:hAnsi="Arial" w:cs="Arial"/>
          <w:b/>
          <w:bCs/>
          <w:sz w:val="22"/>
          <w:szCs w:val="22"/>
        </w:rPr>
      </w:pPr>
      <w:r w:rsidRPr="00973792">
        <w:rPr>
          <w:rFonts w:ascii="Arial" w:hAnsi="Arial" w:cs="Arial"/>
          <w:b/>
          <w:bCs/>
          <w:sz w:val="22"/>
          <w:szCs w:val="22"/>
          <w:highlight w:val="yellow"/>
        </w:rPr>
        <w:t>DÉCIMA OCTAVA. SUSPENSIÓN TEMPORAL Y TERMINACIÓN ANTICIPADA DEL CONTRATO</w:t>
      </w:r>
    </w:p>
    <w:p w14:paraId="49F530E1" w14:textId="4957D169" w:rsidR="00ED511A" w:rsidRPr="00973792" w:rsidRDefault="00ED511A" w:rsidP="00C41C90">
      <w:pPr>
        <w:ind w:right="51"/>
        <w:jc w:val="both"/>
        <w:rPr>
          <w:rFonts w:ascii="Arial" w:hAnsi="Arial" w:cs="Arial"/>
          <w:sz w:val="22"/>
          <w:szCs w:val="22"/>
        </w:rPr>
      </w:pPr>
    </w:p>
    <w:p w14:paraId="0D182D8A" w14:textId="1AC6AD5A" w:rsidR="005B510A" w:rsidRPr="00973792" w:rsidRDefault="005B510A" w:rsidP="005B510A">
      <w:pPr>
        <w:jc w:val="both"/>
        <w:rPr>
          <w:rFonts w:ascii="Arial" w:hAnsi="Arial" w:cs="Arial"/>
          <w:sz w:val="22"/>
          <w:szCs w:val="22"/>
        </w:rPr>
      </w:pP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podrá por sí misma, o en atención a la solicitud justificada de</w:t>
      </w:r>
      <w:r w:rsidR="00CB0ABF" w:rsidRPr="00973792">
        <w:rPr>
          <w:rFonts w:ascii="Arial" w:hAnsi="Arial" w:cs="Arial"/>
          <w:sz w:val="22"/>
          <w:szCs w:val="22"/>
        </w:rPr>
        <w:t xml:space="preserve"> </w:t>
      </w:r>
      <w:r w:rsidR="00CB0ABF" w:rsidRPr="00973792">
        <w:rPr>
          <w:rFonts w:ascii="Arial" w:hAnsi="Arial" w:cs="Arial"/>
          <w:b/>
          <w:sz w:val="22"/>
          <w:szCs w:val="22"/>
        </w:rPr>
        <w:t>“EL CONTRATISTA”</w:t>
      </w:r>
      <w:r w:rsidRPr="00973792">
        <w:rPr>
          <w:rFonts w:ascii="Arial" w:hAnsi="Arial" w:cs="Arial"/>
          <w:sz w:val="22"/>
          <w:szCs w:val="22"/>
        </w:rPr>
        <w:t xml:space="preserve">, suspender temporalmente, en todo o en parte y en cualquier momento, </w:t>
      </w:r>
      <w:r w:rsidR="002B6C48" w:rsidRPr="00973792">
        <w:rPr>
          <w:rFonts w:ascii="Arial" w:hAnsi="Arial" w:cs="Arial"/>
          <w:sz w:val="22"/>
          <w:szCs w:val="22"/>
        </w:rPr>
        <w:t>los trabajos</w:t>
      </w:r>
      <w:r w:rsidRPr="00973792">
        <w:rPr>
          <w:rFonts w:ascii="Arial" w:hAnsi="Arial" w:cs="Arial"/>
          <w:sz w:val="22"/>
          <w:szCs w:val="22"/>
        </w:rPr>
        <w:t xml:space="preserve"> contratadas, sin que ello implique su terminación definitiva, determinando la temporalidad de la suspensión, la que no podrá prorrogarse o ser indefinida.</w:t>
      </w:r>
    </w:p>
    <w:p w14:paraId="7397D14F" w14:textId="77777777" w:rsidR="005B510A" w:rsidRPr="00973792" w:rsidRDefault="005B510A" w:rsidP="005B510A">
      <w:pPr>
        <w:jc w:val="both"/>
        <w:rPr>
          <w:rFonts w:ascii="Arial" w:hAnsi="Arial" w:cs="Arial"/>
          <w:sz w:val="22"/>
          <w:szCs w:val="22"/>
        </w:rPr>
      </w:pPr>
    </w:p>
    <w:p w14:paraId="2245BD29" w14:textId="1CF7D3F6"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Cuando ocurra la suspensión, el servidor público designado por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la notificará por escrito a </w:t>
      </w:r>
      <w:r w:rsidRPr="00973792">
        <w:rPr>
          <w:rFonts w:ascii="Arial" w:hAnsi="Arial" w:cs="Arial"/>
          <w:b/>
          <w:sz w:val="22"/>
          <w:szCs w:val="22"/>
        </w:rPr>
        <w:t>"EL CONTRATISTA"</w:t>
      </w:r>
      <w:r w:rsidRPr="00973792">
        <w:rPr>
          <w:rFonts w:ascii="Arial" w:hAnsi="Arial" w:cs="Arial"/>
          <w:sz w:val="22"/>
          <w:szCs w:val="22"/>
        </w:rPr>
        <w:t xml:space="preserve">, señalando las causas que la motivan, la fecha de su inicio y de la probable reanudación de </w:t>
      </w:r>
      <w:r w:rsidR="002B6C48" w:rsidRPr="00973792">
        <w:rPr>
          <w:rFonts w:ascii="Arial" w:hAnsi="Arial" w:cs="Arial"/>
          <w:sz w:val="22"/>
          <w:szCs w:val="22"/>
        </w:rPr>
        <w:t>los trabajos</w:t>
      </w:r>
      <w:r w:rsidRPr="00973792">
        <w:rPr>
          <w:rFonts w:ascii="Arial" w:hAnsi="Arial" w:cs="Arial"/>
          <w:sz w:val="22"/>
          <w:szCs w:val="22"/>
        </w:rPr>
        <w:t>, así como las acciones que debe considerar en lo relativo a su personal, maquinaria y equipo de construcción.</w:t>
      </w:r>
    </w:p>
    <w:p w14:paraId="6876924D" w14:textId="77777777" w:rsidR="005B510A" w:rsidRPr="00973792" w:rsidRDefault="005B510A" w:rsidP="005B510A">
      <w:pPr>
        <w:jc w:val="both"/>
        <w:rPr>
          <w:rFonts w:ascii="Arial" w:hAnsi="Arial" w:cs="Arial"/>
          <w:sz w:val="22"/>
          <w:szCs w:val="22"/>
        </w:rPr>
      </w:pPr>
    </w:p>
    <w:p w14:paraId="27D78DF5" w14:textId="7AC3A6F3"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La fecha de terminación se prorrogará en igual proporción al periodo que comprenda la suspensión en consecuencia, </w:t>
      </w:r>
      <w:r w:rsidR="004D48B7" w:rsidRPr="00973792">
        <w:rPr>
          <w:rFonts w:ascii="Arial" w:hAnsi="Arial" w:cs="Arial"/>
          <w:sz w:val="22"/>
          <w:szCs w:val="22"/>
        </w:rPr>
        <w:t xml:space="preserve">sin modificar </w:t>
      </w:r>
      <w:proofErr w:type="gramStart"/>
      <w:r w:rsidR="004D48B7" w:rsidRPr="00973792">
        <w:rPr>
          <w:rFonts w:ascii="Arial" w:hAnsi="Arial" w:cs="Arial"/>
          <w:sz w:val="22"/>
          <w:szCs w:val="22"/>
        </w:rPr>
        <w:t xml:space="preserve">el </w:t>
      </w:r>
      <w:r w:rsidRPr="00973792">
        <w:rPr>
          <w:rFonts w:ascii="Arial" w:hAnsi="Arial" w:cs="Arial"/>
          <w:sz w:val="22"/>
          <w:szCs w:val="22"/>
        </w:rPr>
        <w:t xml:space="preserve"> Plazo</w:t>
      </w:r>
      <w:proofErr w:type="gramEnd"/>
      <w:r w:rsidRPr="00973792">
        <w:rPr>
          <w:rFonts w:ascii="Arial" w:hAnsi="Arial" w:cs="Arial"/>
          <w:sz w:val="22"/>
          <w:szCs w:val="22"/>
        </w:rPr>
        <w:t xml:space="preserve"> de Ejecución convenido, formalizándola mediante acta circunstanciada de suspensión, la que contendrá como mínimo los requisitos establecidos por el artículo 147 </w:t>
      </w:r>
      <w:r w:rsidR="00C75CD3" w:rsidRPr="00973792">
        <w:rPr>
          <w:rFonts w:ascii="Arial" w:hAnsi="Arial" w:cs="Arial"/>
          <w:sz w:val="22"/>
          <w:szCs w:val="22"/>
        </w:rPr>
        <w:t xml:space="preserve">del </w:t>
      </w:r>
      <w:r w:rsidR="00893863" w:rsidRPr="00973792">
        <w:rPr>
          <w:rFonts w:ascii="Arial" w:hAnsi="Arial" w:cs="Arial"/>
          <w:b/>
          <w:bCs/>
          <w:sz w:val="22"/>
          <w:szCs w:val="22"/>
        </w:rPr>
        <w:t>“</w:t>
      </w:r>
      <w:r w:rsidR="00C75CD3" w:rsidRPr="00973792">
        <w:rPr>
          <w:rFonts w:ascii="Arial" w:hAnsi="Arial" w:cs="Arial"/>
          <w:b/>
          <w:bCs/>
          <w:sz w:val="22"/>
          <w:szCs w:val="22"/>
        </w:rPr>
        <w:t>RLOPSRM</w:t>
      </w:r>
      <w:r w:rsidR="00893863" w:rsidRPr="00973792">
        <w:rPr>
          <w:rFonts w:ascii="Arial" w:hAnsi="Arial" w:cs="Arial"/>
          <w:b/>
          <w:bCs/>
          <w:sz w:val="22"/>
          <w:szCs w:val="22"/>
        </w:rPr>
        <w:t>”</w:t>
      </w:r>
      <w:r w:rsidRPr="00973792">
        <w:rPr>
          <w:rFonts w:ascii="Arial" w:hAnsi="Arial" w:cs="Arial"/>
          <w:sz w:val="22"/>
          <w:szCs w:val="22"/>
        </w:rPr>
        <w:t>.</w:t>
      </w:r>
    </w:p>
    <w:p w14:paraId="136DBEC2" w14:textId="77777777" w:rsidR="005B510A" w:rsidRPr="00973792" w:rsidRDefault="005B510A" w:rsidP="005B510A">
      <w:pPr>
        <w:jc w:val="both"/>
        <w:rPr>
          <w:rFonts w:ascii="Arial" w:hAnsi="Arial" w:cs="Arial"/>
          <w:sz w:val="22"/>
          <w:szCs w:val="22"/>
        </w:rPr>
      </w:pPr>
    </w:p>
    <w:p w14:paraId="743BC847" w14:textId="1F6B20E5"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Cuando la suspensión se derive de un Caso Fortuito o Fuerza Mayor, no existirá ninguna responsabilidad para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y </w:t>
      </w:r>
      <w:r w:rsidRPr="00973792">
        <w:rPr>
          <w:rFonts w:ascii="Arial" w:hAnsi="Arial" w:cs="Arial"/>
          <w:b/>
          <w:sz w:val="22"/>
          <w:szCs w:val="22"/>
        </w:rPr>
        <w:t>"EL CONTRATISTA"</w:t>
      </w:r>
      <w:r w:rsidRPr="00973792">
        <w:rPr>
          <w:rFonts w:ascii="Arial" w:hAnsi="Arial" w:cs="Arial"/>
          <w:sz w:val="22"/>
          <w:szCs w:val="22"/>
        </w:rPr>
        <w:t xml:space="preserve">, debiendo únicamente suscribir un convenio donde se reconozca el plazo de suspensión y las fechas de inicio y terminación de </w:t>
      </w:r>
      <w:r w:rsidR="002B6C48" w:rsidRPr="00973792">
        <w:rPr>
          <w:rFonts w:ascii="Arial" w:hAnsi="Arial" w:cs="Arial"/>
          <w:sz w:val="22"/>
          <w:szCs w:val="22"/>
        </w:rPr>
        <w:t>los trabajos</w:t>
      </w:r>
      <w:r w:rsidRPr="00973792">
        <w:rPr>
          <w:rFonts w:ascii="Arial" w:hAnsi="Arial" w:cs="Arial"/>
          <w:sz w:val="22"/>
          <w:szCs w:val="22"/>
        </w:rPr>
        <w:t xml:space="preserve">, sin modificar el Plazo de Ejecución establecido en este Contrato. Sin embargo, cuando </w:t>
      </w:r>
      <w:r w:rsidR="002B6C48" w:rsidRPr="00973792">
        <w:rPr>
          <w:rFonts w:ascii="Arial" w:hAnsi="Arial" w:cs="Arial"/>
          <w:sz w:val="22"/>
          <w:szCs w:val="22"/>
        </w:rPr>
        <w:t>los trabajos</w:t>
      </w:r>
      <w:r w:rsidRPr="00973792">
        <w:rPr>
          <w:rFonts w:ascii="Arial" w:hAnsi="Arial" w:cs="Arial"/>
          <w:sz w:val="22"/>
          <w:szCs w:val="22"/>
        </w:rPr>
        <w:t xml:space="preserve"> resulten dañados o destruidos y éstos requieran ser rehabilitados o repuestos, deberán reconocerse y pagarse mediante la celebración de un convenio en los términos del artículo 59 de la </w:t>
      </w:r>
      <w:r w:rsidRPr="00973792">
        <w:rPr>
          <w:rFonts w:ascii="Arial" w:hAnsi="Arial" w:cs="Arial"/>
          <w:b/>
          <w:sz w:val="22"/>
          <w:szCs w:val="22"/>
        </w:rPr>
        <w:t>“LOPSRM”</w:t>
      </w:r>
      <w:r w:rsidRPr="00973792">
        <w:rPr>
          <w:rFonts w:ascii="Arial" w:hAnsi="Arial" w:cs="Arial"/>
          <w:sz w:val="22"/>
          <w:szCs w:val="22"/>
        </w:rPr>
        <w:t xml:space="preserve">, siempre que no se celebre el convenio para corregir deficiencias o incumplimientos anteriores, imputables a </w:t>
      </w:r>
      <w:r w:rsidRPr="00973792">
        <w:rPr>
          <w:rFonts w:ascii="Arial" w:hAnsi="Arial" w:cs="Arial"/>
          <w:b/>
          <w:sz w:val="22"/>
          <w:szCs w:val="22"/>
        </w:rPr>
        <w:t>"EL CONTRATISTA"</w:t>
      </w:r>
      <w:r w:rsidRPr="00973792">
        <w:rPr>
          <w:rFonts w:ascii="Arial" w:hAnsi="Arial" w:cs="Arial"/>
          <w:sz w:val="22"/>
          <w:szCs w:val="22"/>
        </w:rPr>
        <w:t>.</w:t>
      </w:r>
    </w:p>
    <w:p w14:paraId="347F47A7" w14:textId="77777777" w:rsidR="005B510A" w:rsidRPr="00973792" w:rsidRDefault="005B510A" w:rsidP="005B510A">
      <w:pPr>
        <w:jc w:val="both"/>
        <w:rPr>
          <w:rFonts w:ascii="Arial" w:hAnsi="Arial" w:cs="Arial"/>
          <w:sz w:val="22"/>
          <w:szCs w:val="22"/>
        </w:rPr>
      </w:pPr>
    </w:p>
    <w:p w14:paraId="11EC8EE3" w14:textId="381BE5BC"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No será motivo de suspensión de </w:t>
      </w:r>
      <w:r w:rsidR="002B6C48" w:rsidRPr="00973792">
        <w:rPr>
          <w:rFonts w:ascii="Arial" w:hAnsi="Arial" w:cs="Arial"/>
          <w:sz w:val="22"/>
          <w:szCs w:val="22"/>
        </w:rPr>
        <w:t>los trabajos</w:t>
      </w:r>
      <w:r w:rsidRPr="00973792">
        <w:rPr>
          <w:rFonts w:ascii="Arial" w:hAnsi="Arial" w:cs="Arial"/>
          <w:sz w:val="22"/>
          <w:szCs w:val="22"/>
        </w:rPr>
        <w:t xml:space="preserve">, el suministro deficiente de </w:t>
      </w:r>
      <w:r w:rsidR="00CB0ABF" w:rsidRPr="00973792">
        <w:rPr>
          <w:rFonts w:ascii="Arial" w:hAnsi="Arial" w:cs="Arial"/>
          <w:b/>
          <w:sz w:val="22"/>
          <w:szCs w:val="22"/>
        </w:rPr>
        <w:t>“EL CONTRATISTA”</w:t>
      </w:r>
      <w:r w:rsidR="001C67C2" w:rsidRPr="00973792">
        <w:rPr>
          <w:rFonts w:ascii="Arial" w:hAnsi="Arial" w:cs="Arial"/>
          <w:sz w:val="22"/>
          <w:szCs w:val="22"/>
        </w:rPr>
        <w:t xml:space="preserve"> </w:t>
      </w:r>
      <w:r w:rsidRPr="00973792">
        <w:rPr>
          <w:rFonts w:ascii="Arial" w:hAnsi="Arial" w:cs="Arial"/>
          <w:sz w:val="22"/>
          <w:szCs w:val="22"/>
        </w:rPr>
        <w:t xml:space="preserve">de materiales y equipos de instalación permanente, cuando dicho suministro sea responsabilidad de </w:t>
      </w:r>
      <w:r w:rsidRPr="00973792">
        <w:rPr>
          <w:rFonts w:ascii="Arial" w:hAnsi="Arial" w:cs="Arial"/>
          <w:b/>
          <w:sz w:val="22"/>
          <w:szCs w:val="22"/>
        </w:rPr>
        <w:t>"EL CONTRATISTA"</w:t>
      </w:r>
      <w:r w:rsidRPr="00973792">
        <w:rPr>
          <w:rFonts w:ascii="Arial" w:hAnsi="Arial" w:cs="Arial"/>
          <w:sz w:val="22"/>
          <w:szCs w:val="22"/>
        </w:rPr>
        <w:t xml:space="preserve"> y no exista Caso Fortuito o Fuerza Mayor.</w:t>
      </w:r>
    </w:p>
    <w:p w14:paraId="3B325D4D" w14:textId="77777777"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 </w:t>
      </w:r>
    </w:p>
    <w:p w14:paraId="16322DB7" w14:textId="0DB5EF58" w:rsidR="005B510A" w:rsidRPr="00973792" w:rsidRDefault="005B510A" w:rsidP="005B510A">
      <w:pPr>
        <w:jc w:val="both"/>
        <w:rPr>
          <w:rFonts w:ascii="Arial" w:hAnsi="Arial" w:cs="Arial"/>
          <w:sz w:val="22"/>
          <w:szCs w:val="22"/>
        </w:rPr>
      </w:pPr>
      <w:r w:rsidRPr="00973792">
        <w:rPr>
          <w:rFonts w:ascii="Arial" w:hAnsi="Arial" w:cs="Arial"/>
          <w:sz w:val="22"/>
          <w:szCs w:val="22"/>
        </w:rPr>
        <w:lastRenderedPageBreak/>
        <w:t xml:space="preserve">En el caso de que no sea posible determinar la temporalidad de la suspensión de </w:t>
      </w:r>
      <w:r w:rsidR="002B6C48" w:rsidRPr="00973792">
        <w:rPr>
          <w:rFonts w:ascii="Arial" w:hAnsi="Arial" w:cs="Arial"/>
          <w:sz w:val="22"/>
          <w:szCs w:val="22"/>
        </w:rPr>
        <w:t>los trabajos</w:t>
      </w:r>
      <w:r w:rsidRPr="00973792">
        <w:rPr>
          <w:rFonts w:ascii="Arial" w:hAnsi="Arial" w:cs="Arial"/>
          <w:sz w:val="22"/>
          <w:szCs w:val="22"/>
        </w:rPr>
        <w:t xml:space="preserve">,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podrá dar por terminado anticipadamente este Contrato.</w:t>
      </w:r>
    </w:p>
    <w:p w14:paraId="1E1077AF" w14:textId="77777777" w:rsidR="005B510A" w:rsidRPr="00973792" w:rsidRDefault="005B510A" w:rsidP="005B510A">
      <w:pPr>
        <w:jc w:val="both"/>
        <w:rPr>
          <w:rFonts w:ascii="Arial" w:hAnsi="Arial" w:cs="Arial"/>
          <w:sz w:val="22"/>
          <w:szCs w:val="22"/>
        </w:rPr>
      </w:pPr>
    </w:p>
    <w:p w14:paraId="0C1C92FC" w14:textId="30A88EEA" w:rsidR="001F3060" w:rsidRPr="00973792" w:rsidRDefault="001F3060" w:rsidP="005B510A">
      <w:pPr>
        <w:jc w:val="both"/>
        <w:rPr>
          <w:rFonts w:ascii="Arial" w:hAnsi="Arial" w:cs="Arial"/>
          <w:sz w:val="22"/>
          <w:szCs w:val="22"/>
        </w:rPr>
      </w:pPr>
      <w:r w:rsidRPr="00973792">
        <w:rPr>
          <w:rFonts w:ascii="Arial" w:hAnsi="Arial" w:cs="Arial"/>
          <w:sz w:val="22"/>
          <w:szCs w:val="22"/>
        </w:rPr>
        <w:t xml:space="preserve">Cuando se determine la suspensión de los trabajos por causas imputables a </w:t>
      </w:r>
      <w:r w:rsidR="004D48B7" w:rsidRPr="00973792">
        <w:rPr>
          <w:rFonts w:ascii="Arial" w:hAnsi="Arial" w:cs="Arial"/>
          <w:b/>
          <w:sz w:val="22"/>
          <w:szCs w:val="22"/>
        </w:rPr>
        <w:t>“LA DEPENDENCIA O ENTIDAD”</w:t>
      </w:r>
      <w:r w:rsidRPr="00973792">
        <w:rPr>
          <w:rFonts w:ascii="Arial" w:hAnsi="Arial" w:cs="Arial"/>
          <w:sz w:val="22"/>
          <w:szCs w:val="22"/>
        </w:rPr>
        <w:t>, ésta pagará los trabajos ejecutados, así como los gastos no recuperables, siempre que éstos sean razonables, estén debidamente comprobados y se relacionen directamente con el contrato de que se trate;</w:t>
      </w:r>
    </w:p>
    <w:p w14:paraId="00BBC693" w14:textId="77777777" w:rsidR="001F3060" w:rsidRPr="00973792" w:rsidRDefault="001F3060" w:rsidP="005B510A">
      <w:pPr>
        <w:jc w:val="both"/>
        <w:rPr>
          <w:rFonts w:ascii="Arial" w:hAnsi="Arial" w:cs="Arial"/>
          <w:sz w:val="22"/>
          <w:szCs w:val="22"/>
        </w:rPr>
      </w:pPr>
    </w:p>
    <w:p w14:paraId="78CC42DF" w14:textId="77777777" w:rsidR="005B510A" w:rsidRPr="00973792" w:rsidRDefault="005B510A" w:rsidP="005B510A">
      <w:pPr>
        <w:jc w:val="both"/>
        <w:rPr>
          <w:rFonts w:ascii="Arial" w:hAnsi="Arial" w:cs="Arial"/>
          <w:sz w:val="22"/>
          <w:szCs w:val="22"/>
        </w:rPr>
      </w:pPr>
      <w:r w:rsidRPr="00973792">
        <w:rPr>
          <w:rFonts w:ascii="Arial" w:hAnsi="Arial" w:cs="Arial"/>
          <w:sz w:val="22"/>
          <w:szCs w:val="22"/>
        </w:rPr>
        <w:t>El presente Contrato podrá continuar produciendo todos sus efectos legales, una vez que haya desaparecido la causa que motivó dicha suspensión y la misma haya sido levantada.</w:t>
      </w:r>
    </w:p>
    <w:p w14:paraId="4F2E5E18" w14:textId="77777777" w:rsidR="005B510A" w:rsidRPr="00973792" w:rsidRDefault="005B510A" w:rsidP="005B510A">
      <w:pPr>
        <w:jc w:val="both"/>
        <w:rPr>
          <w:rFonts w:ascii="Arial" w:hAnsi="Arial" w:cs="Arial"/>
          <w:sz w:val="22"/>
          <w:szCs w:val="22"/>
        </w:rPr>
      </w:pPr>
    </w:p>
    <w:p w14:paraId="40DCACF0" w14:textId="0C5FC831" w:rsidR="005B510A" w:rsidRPr="00973792" w:rsidRDefault="005B510A" w:rsidP="005B510A">
      <w:pPr>
        <w:jc w:val="both"/>
        <w:rPr>
          <w:rFonts w:ascii="Arial" w:hAnsi="Arial" w:cs="Arial"/>
          <w:sz w:val="22"/>
          <w:szCs w:val="22"/>
        </w:rPr>
      </w:pP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w:t>
      </w:r>
      <w:r w:rsidR="00EC3C46">
        <w:rPr>
          <w:rFonts w:ascii="Arial" w:hAnsi="Arial" w:cs="Arial"/>
          <w:sz w:val="22"/>
          <w:szCs w:val="22"/>
        </w:rPr>
        <w:t xml:space="preserve"> </w:t>
      </w:r>
      <w:bookmarkStart w:id="43" w:name="_Hlk44479681"/>
      <w:bookmarkStart w:id="44" w:name="_Hlk44541782"/>
      <w:r w:rsidR="00EC3C46">
        <w:rPr>
          <w:rFonts w:ascii="Arial" w:hAnsi="Arial" w:cs="Arial"/>
          <w:b/>
          <w:sz w:val="36"/>
          <w:szCs w:val="36"/>
        </w:rPr>
        <w:t>65</w:t>
      </w:r>
      <w:r w:rsidRPr="00973792">
        <w:rPr>
          <w:rFonts w:ascii="Arial" w:hAnsi="Arial" w:cs="Arial"/>
          <w:sz w:val="22"/>
          <w:szCs w:val="22"/>
        </w:rPr>
        <w:t xml:space="preserve"> </w:t>
      </w:r>
      <w:r w:rsidRPr="00973792">
        <w:rPr>
          <w:rFonts w:ascii="Arial" w:hAnsi="Arial" w:cs="Arial"/>
          <w:sz w:val="22"/>
          <w:szCs w:val="22"/>
          <w:highlight w:val="magenta"/>
        </w:rPr>
        <w:t>Secretaría de la Función Pública</w:t>
      </w:r>
      <w:r w:rsidRPr="001011BC">
        <w:rPr>
          <w:rFonts w:ascii="Arial" w:hAnsi="Arial" w:cs="Arial"/>
          <w:sz w:val="22"/>
          <w:szCs w:val="22"/>
          <w:highlight w:val="magenta"/>
        </w:rPr>
        <w:t>, o por resolución de autoridad judicial competente, o bien, no sea posible determinar la temporalidad de la suspensión</w:t>
      </w:r>
      <w:r w:rsidRPr="00973792">
        <w:rPr>
          <w:rFonts w:ascii="Arial" w:hAnsi="Arial" w:cs="Arial"/>
          <w:sz w:val="22"/>
          <w:szCs w:val="22"/>
        </w:rPr>
        <w:t>.</w:t>
      </w:r>
      <w:bookmarkEnd w:id="43"/>
    </w:p>
    <w:bookmarkEnd w:id="44"/>
    <w:p w14:paraId="6CE35471" w14:textId="77777777" w:rsidR="005B510A" w:rsidRPr="00973792" w:rsidRDefault="005B510A" w:rsidP="005B510A">
      <w:pPr>
        <w:jc w:val="both"/>
        <w:rPr>
          <w:rFonts w:ascii="Arial" w:hAnsi="Arial" w:cs="Arial"/>
          <w:sz w:val="22"/>
          <w:szCs w:val="22"/>
        </w:rPr>
      </w:pPr>
    </w:p>
    <w:p w14:paraId="08F8CD98" w14:textId="566FB7A7" w:rsidR="001F3060" w:rsidRPr="00973792" w:rsidRDefault="001F3060" w:rsidP="001F3060">
      <w:pPr>
        <w:jc w:val="both"/>
        <w:rPr>
          <w:rFonts w:ascii="Arial" w:hAnsi="Arial" w:cs="Arial"/>
          <w:sz w:val="22"/>
          <w:szCs w:val="22"/>
        </w:rPr>
      </w:pPr>
      <w:r w:rsidRPr="00973792">
        <w:rPr>
          <w:rFonts w:ascii="Arial" w:hAnsi="Arial" w:cs="Arial"/>
          <w:sz w:val="22"/>
          <w:szCs w:val="22"/>
        </w:rPr>
        <w:t xml:space="preserve">En estos supuestos, </w:t>
      </w:r>
      <w:r w:rsidR="00CB0ABF" w:rsidRPr="00973792">
        <w:rPr>
          <w:rFonts w:ascii="Arial" w:hAnsi="Arial" w:cs="Arial"/>
          <w:b/>
          <w:sz w:val="22"/>
          <w:szCs w:val="22"/>
        </w:rPr>
        <w:t>“LA DEPENDENCIA O ENTIDAD”</w:t>
      </w:r>
      <w:r w:rsidR="001C67C2" w:rsidRPr="00973792">
        <w:rPr>
          <w:rFonts w:ascii="Arial" w:hAnsi="Arial" w:cs="Arial"/>
          <w:sz w:val="22"/>
          <w:szCs w:val="22"/>
        </w:rPr>
        <w:t xml:space="preserve"> </w:t>
      </w:r>
      <w:r w:rsidRPr="00973792">
        <w:rPr>
          <w:rFonts w:ascii="Arial" w:hAnsi="Arial" w:cs="Arial"/>
          <w:sz w:val="22"/>
          <w:szCs w:val="22"/>
        </w:rPr>
        <w:t xml:space="preserve">pagará los trabajos ejecutados, reembolsará a </w:t>
      </w:r>
      <w:r w:rsidR="00CB0ABF" w:rsidRPr="00973792">
        <w:rPr>
          <w:rFonts w:ascii="Arial" w:hAnsi="Arial" w:cs="Arial"/>
          <w:b/>
          <w:sz w:val="22"/>
          <w:szCs w:val="22"/>
        </w:rPr>
        <w:t>“EL CONTRATISTA”</w:t>
      </w:r>
      <w:r w:rsidR="001C67C2" w:rsidRPr="00973792">
        <w:rPr>
          <w:rFonts w:ascii="Arial" w:hAnsi="Arial" w:cs="Arial"/>
          <w:sz w:val="22"/>
          <w:szCs w:val="22"/>
        </w:rPr>
        <w:t xml:space="preserve"> </w:t>
      </w:r>
      <w:r w:rsidRPr="00973792">
        <w:rPr>
          <w:rFonts w:ascii="Arial" w:hAnsi="Arial" w:cs="Arial"/>
          <w:sz w:val="22"/>
          <w:szCs w:val="22"/>
        </w:rPr>
        <w:t>los gastos no recuperables en que haya incurrido, siempre que éstos sean razonables, estén debidamente comprobados y se relacionen directamente con la operación correspondiente.</w:t>
      </w:r>
    </w:p>
    <w:p w14:paraId="77C2D881" w14:textId="77777777" w:rsidR="001F3060" w:rsidRPr="00973792" w:rsidRDefault="001F3060" w:rsidP="005B510A">
      <w:pPr>
        <w:jc w:val="both"/>
        <w:rPr>
          <w:rFonts w:ascii="Arial" w:hAnsi="Arial" w:cs="Arial"/>
          <w:sz w:val="22"/>
          <w:szCs w:val="22"/>
        </w:rPr>
      </w:pPr>
    </w:p>
    <w:p w14:paraId="682B6A69" w14:textId="7AABFC99"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Cuando por caso fortuito o fuerza mayor se imposibilite la continuación de los trabajos, </w:t>
      </w:r>
      <w:r w:rsidRPr="00973792">
        <w:rPr>
          <w:rFonts w:ascii="Arial" w:hAnsi="Arial" w:cs="Arial"/>
          <w:b/>
          <w:sz w:val="22"/>
          <w:szCs w:val="22"/>
        </w:rPr>
        <w:t>"EL CONTRATISTA"</w:t>
      </w:r>
      <w:r w:rsidRPr="00973792">
        <w:rPr>
          <w:rFonts w:ascii="Arial" w:hAnsi="Arial" w:cs="Arial"/>
          <w:sz w:val="22"/>
          <w:szCs w:val="22"/>
        </w:rPr>
        <w:t xml:space="preserve"> podrá optar por no ejecutarlos. En este supuesto, si opta por la terminación anticipada del contrato, deberá solicitarla a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quien determinará lo conducente dentro de los quince días naturales siguientes a la presentación del escrito respectivo, en caso de negativa, será necesario que </w:t>
      </w:r>
      <w:r w:rsidR="00CB0ABF" w:rsidRPr="00973792">
        <w:rPr>
          <w:rFonts w:ascii="Arial" w:hAnsi="Arial" w:cs="Arial"/>
          <w:b/>
          <w:sz w:val="22"/>
          <w:szCs w:val="22"/>
        </w:rPr>
        <w:t>“EL CONTRATISTA”</w:t>
      </w:r>
      <w:r w:rsidR="00B85F5D" w:rsidRPr="00973792">
        <w:rPr>
          <w:rFonts w:ascii="Arial" w:hAnsi="Arial" w:cs="Arial"/>
          <w:b/>
          <w:sz w:val="22"/>
          <w:szCs w:val="22"/>
        </w:rPr>
        <w:t xml:space="preserve"> </w:t>
      </w:r>
      <w:r w:rsidRPr="00973792">
        <w:rPr>
          <w:rFonts w:ascii="Arial" w:hAnsi="Arial" w:cs="Arial"/>
          <w:sz w:val="22"/>
          <w:szCs w:val="22"/>
        </w:rPr>
        <w:t>obtenga de la autoridad judicial la declaratoria correspondiente.</w:t>
      </w:r>
    </w:p>
    <w:p w14:paraId="649E259E" w14:textId="77777777" w:rsidR="005B510A" w:rsidRPr="00973792" w:rsidRDefault="005B510A" w:rsidP="005B510A">
      <w:pPr>
        <w:jc w:val="both"/>
        <w:rPr>
          <w:rFonts w:ascii="Arial" w:hAnsi="Arial" w:cs="Arial"/>
          <w:sz w:val="22"/>
          <w:szCs w:val="22"/>
        </w:rPr>
      </w:pPr>
    </w:p>
    <w:p w14:paraId="221618AF" w14:textId="33922758"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En el evento de que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no produzca contestación a la solicitud de </w:t>
      </w:r>
      <w:r w:rsidRPr="00973792">
        <w:rPr>
          <w:rFonts w:ascii="Arial" w:hAnsi="Arial" w:cs="Arial"/>
          <w:b/>
          <w:sz w:val="22"/>
          <w:szCs w:val="22"/>
        </w:rPr>
        <w:t>"EL CONTRATISTA"</w:t>
      </w:r>
      <w:r w:rsidRPr="00973792">
        <w:rPr>
          <w:rFonts w:ascii="Arial" w:hAnsi="Arial" w:cs="Arial"/>
          <w:sz w:val="22"/>
          <w:szCs w:val="22"/>
        </w:rPr>
        <w:t xml:space="preserve"> dentro del plazo señalado, se tendrá por aceptada la petición de este último.</w:t>
      </w:r>
    </w:p>
    <w:p w14:paraId="44BDB5D5" w14:textId="77777777" w:rsidR="005B510A" w:rsidRPr="00973792" w:rsidRDefault="005B510A" w:rsidP="005B510A">
      <w:pPr>
        <w:jc w:val="both"/>
        <w:rPr>
          <w:rFonts w:ascii="Arial" w:hAnsi="Arial" w:cs="Arial"/>
          <w:sz w:val="22"/>
          <w:szCs w:val="22"/>
        </w:rPr>
      </w:pPr>
    </w:p>
    <w:p w14:paraId="3CF5986D" w14:textId="663EAE9C"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Una vez. comunicada la terminación anticipada del contrato,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procederá a tomar posesión de los trabajos ejecutados para hacerse cargo del inmueble y de las instalaciones respectivas, y en su caso, proceder a suspender los trabajos, levantando  con  o  sin  la comparecencia de </w:t>
      </w:r>
      <w:r w:rsidRPr="00973792">
        <w:rPr>
          <w:rFonts w:ascii="Arial" w:hAnsi="Arial" w:cs="Arial"/>
          <w:b/>
          <w:sz w:val="22"/>
          <w:szCs w:val="22"/>
        </w:rPr>
        <w:t>"EL CONTRATISTA"</w:t>
      </w:r>
      <w:r w:rsidRPr="00973792">
        <w:rPr>
          <w:rFonts w:ascii="Arial" w:hAnsi="Arial" w:cs="Arial"/>
          <w:sz w:val="22"/>
          <w:szCs w:val="22"/>
        </w:rPr>
        <w:t xml:space="preserve">, acta circunstanciada del estado en que  se  encuentren  los mismos, quedando obligado </w:t>
      </w:r>
      <w:r w:rsidRPr="00973792">
        <w:rPr>
          <w:rFonts w:ascii="Arial" w:hAnsi="Arial" w:cs="Arial"/>
          <w:b/>
          <w:sz w:val="22"/>
          <w:szCs w:val="22"/>
        </w:rPr>
        <w:t>"EL CONTRATISTA"</w:t>
      </w:r>
      <w:r w:rsidRPr="00973792">
        <w:rPr>
          <w:rFonts w:ascii="Arial" w:hAnsi="Arial" w:cs="Arial"/>
          <w:sz w:val="22"/>
          <w:szCs w:val="22"/>
        </w:rPr>
        <w:t xml:space="preserve"> a devolver a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en un plazo de diez días naturales contados  a partir del inicio del procedimiento  respectivo,  toda  la documentación que ésta le hubiere entregado para la realización  de los trabajos.</w:t>
      </w:r>
    </w:p>
    <w:p w14:paraId="0B99B454" w14:textId="77777777" w:rsidR="001F3060" w:rsidRPr="00973792" w:rsidRDefault="001F3060" w:rsidP="005B510A">
      <w:pPr>
        <w:jc w:val="both"/>
        <w:rPr>
          <w:rFonts w:ascii="Arial" w:hAnsi="Arial" w:cs="Arial"/>
          <w:sz w:val="22"/>
          <w:szCs w:val="22"/>
        </w:rPr>
      </w:pPr>
    </w:p>
    <w:p w14:paraId="13F90FE6" w14:textId="1A6F6649" w:rsidR="001F3060" w:rsidRPr="00973792" w:rsidRDefault="001F3060" w:rsidP="001F3060">
      <w:pPr>
        <w:jc w:val="both"/>
        <w:rPr>
          <w:rFonts w:ascii="Arial" w:hAnsi="Arial" w:cs="Arial"/>
          <w:sz w:val="22"/>
          <w:szCs w:val="22"/>
        </w:rPr>
      </w:pPr>
      <w:r w:rsidRPr="00973792">
        <w:rPr>
          <w:rFonts w:ascii="Arial" w:hAnsi="Arial" w:cs="Arial"/>
          <w:sz w:val="22"/>
          <w:szCs w:val="22"/>
        </w:rPr>
        <w:t xml:space="preserve">En todos los casos de terminación anticipada de los contratos se deberán realizar las anotaciones correspondientes en la Bitácora, debiendo </w:t>
      </w:r>
      <w:r w:rsidR="00CB0ABF" w:rsidRPr="00973792">
        <w:rPr>
          <w:rFonts w:ascii="Arial" w:hAnsi="Arial" w:cs="Arial"/>
          <w:b/>
          <w:sz w:val="22"/>
          <w:szCs w:val="22"/>
        </w:rPr>
        <w:t>“LA DEPENDENCIA O ENTIDAD”</w:t>
      </w:r>
      <w:r w:rsidR="00B85F5D" w:rsidRPr="00973792">
        <w:rPr>
          <w:rFonts w:ascii="Arial" w:hAnsi="Arial" w:cs="Arial"/>
          <w:b/>
          <w:sz w:val="22"/>
          <w:szCs w:val="22"/>
        </w:rPr>
        <w:t xml:space="preserve"> </w:t>
      </w:r>
      <w:r w:rsidRPr="00973792">
        <w:rPr>
          <w:rFonts w:ascii="Arial" w:hAnsi="Arial" w:cs="Arial"/>
          <w:sz w:val="22"/>
          <w:szCs w:val="22"/>
        </w:rPr>
        <w:t xml:space="preserve">levantar un acta circunstanciada de conformidad con lo señalado en el artículo 151 </w:t>
      </w:r>
      <w:r w:rsidR="00C41299" w:rsidRPr="00973792">
        <w:rPr>
          <w:rFonts w:ascii="Arial" w:hAnsi="Arial" w:cs="Arial"/>
          <w:sz w:val="22"/>
          <w:szCs w:val="22"/>
        </w:rPr>
        <w:t xml:space="preserve">del </w:t>
      </w:r>
      <w:r w:rsidR="00893863" w:rsidRPr="00973792">
        <w:rPr>
          <w:rFonts w:ascii="Arial" w:hAnsi="Arial" w:cs="Arial"/>
          <w:b/>
          <w:bCs/>
          <w:sz w:val="22"/>
          <w:szCs w:val="22"/>
        </w:rPr>
        <w:t>“</w:t>
      </w:r>
      <w:r w:rsidRPr="00973792">
        <w:rPr>
          <w:rFonts w:ascii="Arial" w:hAnsi="Arial" w:cs="Arial"/>
          <w:b/>
          <w:sz w:val="22"/>
          <w:szCs w:val="22"/>
        </w:rPr>
        <w:t>RLOPSRM</w:t>
      </w:r>
      <w:r w:rsidR="00893863" w:rsidRPr="00973792">
        <w:rPr>
          <w:rFonts w:ascii="Arial" w:hAnsi="Arial" w:cs="Arial"/>
          <w:b/>
          <w:sz w:val="22"/>
          <w:szCs w:val="22"/>
        </w:rPr>
        <w:t>”</w:t>
      </w:r>
      <w:r w:rsidRPr="00973792">
        <w:rPr>
          <w:rFonts w:ascii="Arial" w:hAnsi="Arial" w:cs="Arial"/>
          <w:b/>
          <w:sz w:val="22"/>
          <w:szCs w:val="22"/>
        </w:rPr>
        <w:t>.</w:t>
      </w:r>
    </w:p>
    <w:p w14:paraId="54E3AD04" w14:textId="77777777" w:rsidR="001F3060" w:rsidRPr="00973792" w:rsidRDefault="001F3060" w:rsidP="001F3060">
      <w:pPr>
        <w:jc w:val="both"/>
        <w:rPr>
          <w:rFonts w:ascii="Arial" w:hAnsi="Arial" w:cs="Arial"/>
          <w:sz w:val="22"/>
          <w:szCs w:val="22"/>
        </w:rPr>
      </w:pPr>
    </w:p>
    <w:p w14:paraId="3D7150B7" w14:textId="48434EBE" w:rsidR="001F3060" w:rsidRPr="00973792" w:rsidRDefault="001F3060" w:rsidP="001F3060">
      <w:pPr>
        <w:jc w:val="both"/>
        <w:rPr>
          <w:rFonts w:ascii="Arial" w:hAnsi="Arial" w:cs="Arial"/>
          <w:sz w:val="22"/>
          <w:szCs w:val="22"/>
        </w:rPr>
      </w:pPr>
      <w:r w:rsidRPr="00973792">
        <w:rPr>
          <w:rFonts w:ascii="Arial" w:hAnsi="Arial" w:cs="Arial"/>
          <w:sz w:val="22"/>
          <w:szCs w:val="22"/>
        </w:rPr>
        <w:lastRenderedPageBreak/>
        <w:t xml:space="preserve">Para la elaboración del finiquito de los trabajos que se derive de la terminación anticipada del contrato deberán observarse las reglas que se establecen en la Sección IX “DEL FINIQUITO Y </w:t>
      </w:r>
      <w:r w:rsidR="005A3193" w:rsidRPr="00973792">
        <w:rPr>
          <w:rFonts w:ascii="Arial" w:hAnsi="Arial" w:cs="Arial"/>
          <w:sz w:val="22"/>
          <w:szCs w:val="22"/>
        </w:rPr>
        <w:t>TERMINACIÓN</w:t>
      </w:r>
      <w:r w:rsidRPr="00973792">
        <w:rPr>
          <w:rFonts w:ascii="Arial" w:hAnsi="Arial" w:cs="Arial"/>
          <w:sz w:val="22"/>
          <w:szCs w:val="22"/>
        </w:rPr>
        <w:t xml:space="preserve"> DE OBRA</w:t>
      </w:r>
      <w:r w:rsidR="000C3E69" w:rsidRPr="00973792">
        <w:rPr>
          <w:rFonts w:ascii="Arial" w:hAnsi="Arial" w:cs="Arial"/>
          <w:sz w:val="22"/>
          <w:szCs w:val="22"/>
        </w:rPr>
        <w:t xml:space="preserve"> </w:t>
      </w:r>
      <w:r w:rsidR="005A3193" w:rsidRPr="00973792">
        <w:rPr>
          <w:rFonts w:ascii="Arial" w:hAnsi="Arial" w:cs="Arial"/>
          <w:sz w:val="22"/>
          <w:szCs w:val="22"/>
        </w:rPr>
        <w:t>DEL</w:t>
      </w:r>
      <w:r w:rsidR="00C75CD3" w:rsidRPr="00973792">
        <w:rPr>
          <w:rFonts w:ascii="Arial" w:hAnsi="Arial" w:cs="Arial"/>
          <w:sz w:val="22"/>
          <w:szCs w:val="22"/>
        </w:rPr>
        <w:t xml:space="preserve"> </w:t>
      </w:r>
      <w:r w:rsidR="00C75CD3" w:rsidRPr="00973792">
        <w:rPr>
          <w:rFonts w:ascii="Arial" w:hAnsi="Arial" w:cs="Arial"/>
          <w:b/>
          <w:bCs/>
          <w:sz w:val="22"/>
          <w:szCs w:val="22"/>
        </w:rPr>
        <w:t>RLOPSRM</w:t>
      </w:r>
      <w:r w:rsidR="005A3193" w:rsidRPr="00973792">
        <w:rPr>
          <w:rFonts w:ascii="Arial" w:hAnsi="Arial" w:cs="Arial"/>
          <w:b/>
          <w:bCs/>
          <w:sz w:val="22"/>
          <w:szCs w:val="22"/>
        </w:rPr>
        <w:t>”</w:t>
      </w:r>
      <w:r w:rsidRPr="00973792">
        <w:rPr>
          <w:rFonts w:ascii="Arial" w:hAnsi="Arial" w:cs="Arial"/>
          <w:sz w:val="22"/>
          <w:szCs w:val="22"/>
        </w:rPr>
        <w:t>, debiéndose establecer el periodo de su determinación en el acta circunstanciada correspondiente.</w:t>
      </w:r>
    </w:p>
    <w:p w14:paraId="4BF3F617" w14:textId="77777777" w:rsidR="001F3060" w:rsidRPr="00973792" w:rsidRDefault="001F3060" w:rsidP="00C41C90">
      <w:pPr>
        <w:ind w:right="51"/>
        <w:jc w:val="both"/>
        <w:rPr>
          <w:rFonts w:ascii="Arial" w:hAnsi="Arial" w:cs="Arial"/>
          <w:b/>
          <w:bCs/>
          <w:sz w:val="22"/>
          <w:szCs w:val="22"/>
        </w:rPr>
      </w:pPr>
    </w:p>
    <w:p w14:paraId="490983F5" w14:textId="754B71BA" w:rsidR="005B510A" w:rsidRPr="00973792" w:rsidRDefault="005B510A" w:rsidP="00C41C90">
      <w:pPr>
        <w:ind w:right="51"/>
        <w:jc w:val="both"/>
        <w:rPr>
          <w:rFonts w:ascii="Arial" w:hAnsi="Arial" w:cs="Arial"/>
          <w:b/>
          <w:bCs/>
          <w:sz w:val="22"/>
          <w:szCs w:val="22"/>
        </w:rPr>
      </w:pPr>
      <w:r w:rsidRPr="00973792">
        <w:rPr>
          <w:rFonts w:ascii="Arial" w:hAnsi="Arial" w:cs="Arial"/>
          <w:b/>
          <w:bCs/>
          <w:sz w:val="22"/>
          <w:szCs w:val="22"/>
          <w:highlight w:val="yellow"/>
        </w:rPr>
        <w:t xml:space="preserve">DÉCIMA NOVENA. CAUSAS DE INCUMPLIMIENTO Y RESCISIÓN </w:t>
      </w:r>
      <w:r w:rsidR="005A3193" w:rsidRPr="00973792">
        <w:rPr>
          <w:rFonts w:ascii="Arial" w:hAnsi="Arial" w:cs="Arial"/>
          <w:b/>
          <w:bCs/>
          <w:sz w:val="22"/>
          <w:szCs w:val="22"/>
          <w:highlight w:val="yellow"/>
        </w:rPr>
        <w:t>ADMINISTRATIVA</w:t>
      </w:r>
      <w:r w:rsidRPr="00973792">
        <w:rPr>
          <w:rFonts w:ascii="Arial" w:hAnsi="Arial" w:cs="Arial"/>
          <w:b/>
          <w:bCs/>
          <w:sz w:val="22"/>
          <w:szCs w:val="22"/>
          <w:highlight w:val="yellow"/>
        </w:rPr>
        <w:t xml:space="preserve"> DEL CONTRATO</w:t>
      </w:r>
    </w:p>
    <w:p w14:paraId="490AED82" w14:textId="43467482" w:rsidR="00ED511A" w:rsidRPr="00973792" w:rsidRDefault="00ED511A" w:rsidP="00C41C90">
      <w:pPr>
        <w:ind w:right="51"/>
        <w:jc w:val="both"/>
        <w:rPr>
          <w:rFonts w:ascii="Arial" w:hAnsi="Arial" w:cs="Arial"/>
          <w:sz w:val="22"/>
          <w:szCs w:val="22"/>
        </w:rPr>
      </w:pPr>
    </w:p>
    <w:p w14:paraId="14524F12" w14:textId="391631CE" w:rsidR="005B510A" w:rsidRPr="00973792" w:rsidRDefault="005B510A" w:rsidP="005B510A">
      <w:pPr>
        <w:jc w:val="both"/>
        <w:rPr>
          <w:rFonts w:ascii="Arial" w:hAnsi="Arial" w:cs="Arial"/>
          <w:sz w:val="22"/>
          <w:szCs w:val="22"/>
        </w:rPr>
      </w:pP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procederá a iniciar el procedimiento de rescisión administrativa cuando </w:t>
      </w:r>
      <w:r w:rsidRPr="00973792">
        <w:rPr>
          <w:rFonts w:ascii="Arial" w:hAnsi="Arial" w:cs="Arial"/>
          <w:b/>
          <w:sz w:val="22"/>
          <w:szCs w:val="22"/>
        </w:rPr>
        <w:t>“EL CONTRATISTA”</w:t>
      </w:r>
      <w:r w:rsidRPr="00973792">
        <w:rPr>
          <w:rFonts w:ascii="Arial" w:hAnsi="Arial" w:cs="Arial"/>
          <w:sz w:val="22"/>
          <w:szCs w:val="22"/>
        </w:rPr>
        <w:t xml:space="preserve"> incurra en alguna de las siguientes causas, siempre y cuando las mismas sean directamente imputables a </w:t>
      </w:r>
      <w:r w:rsidRPr="00973792">
        <w:rPr>
          <w:rFonts w:ascii="Arial" w:hAnsi="Arial" w:cs="Arial"/>
          <w:b/>
          <w:sz w:val="22"/>
          <w:szCs w:val="22"/>
        </w:rPr>
        <w:t>“EL CONTRATISTA”</w:t>
      </w:r>
      <w:r w:rsidRPr="00973792">
        <w:rPr>
          <w:rFonts w:ascii="Arial" w:hAnsi="Arial" w:cs="Arial"/>
          <w:sz w:val="22"/>
          <w:szCs w:val="22"/>
        </w:rPr>
        <w:t>:</w:t>
      </w:r>
    </w:p>
    <w:p w14:paraId="34B018DE" w14:textId="77777777" w:rsidR="005B510A" w:rsidRPr="00973792" w:rsidRDefault="005B510A" w:rsidP="005B510A">
      <w:pPr>
        <w:jc w:val="both"/>
        <w:rPr>
          <w:rFonts w:ascii="Arial" w:hAnsi="Arial" w:cs="Arial"/>
          <w:sz w:val="22"/>
          <w:szCs w:val="22"/>
        </w:rPr>
      </w:pPr>
    </w:p>
    <w:p w14:paraId="62B6C062" w14:textId="36526739" w:rsidR="005B510A" w:rsidRPr="00973792" w:rsidRDefault="005B510A" w:rsidP="005B510A">
      <w:pPr>
        <w:pStyle w:val="Prrafodelista"/>
        <w:widowControl w:val="0"/>
        <w:numPr>
          <w:ilvl w:val="0"/>
          <w:numId w:val="18"/>
        </w:numPr>
        <w:autoSpaceDE w:val="0"/>
        <w:autoSpaceDN w:val="0"/>
        <w:jc w:val="both"/>
        <w:rPr>
          <w:rFonts w:ascii="Arial" w:hAnsi="Arial" w:cs="Arial"/>
          <w:sz w:val="22"/>
          <w:szCs w:val="22"/>
        </w:rPr>
      </w:pPr>
      <w:r w:rsidRPr="00973792">
        <w:rPr>
          <w:rFonts w:ascii="Arial" w:hAnsi="Arial" w:cs="Arial"/>
          <w:sz w:val="22"/>
          <w:szCs w:val="22"/>
        </w:rPr>
        <w:t xml:space="preserve">Si </w:t>
      </w:r>
      <w:r w:rsidRPr="00973792">
        <w:rPr>
          <w:rFonts w:ascii="Arial" w:hAnsi="Arial" w:cs="Arial"/>
          <w:b/>
          <w:sz w:val="22"/>
          <w:szCs w:val="22"/>
        </w:rPr>
        <w:t>“EL CONTRATISTA”</w:t>
      </w:r>
      <w:r w:rsidRPr="00973792">
        <w:rPr>
          <w:rFonts w:ascii="Arial" w:hAnsi="Arial" w:cs="Arial"/>
          <w:sz w:val="22"/>
          <w:szCs w:val="22"/>
        </w:rPr>
        <w:t xml:space="preserve">, no inicia los trabajos objeto de este Contrato dentro de los 15 (quince) </w:t>
      </w:r>
      <w:r w:rsidR="00C41299" w:rsidRPr="00973792">
        <w:rPr>
          <w:rFonts w:ascii="Arial" w:hAnsi="Arial" w:cs="Arial"/>
          <w:sz w:val="22"/>
          <w:szCs w:val="22"/>
        </w:rPr>
        <w:t>d</w:t>
      </w:r>
      <w:r w:rsidRPr="00973792">
        <w:rPr>
          <w:rFonts w:ascii="Arial" w:hAnsi="Arial" w:cs="Arial"/>
          <w:sz w:val="22"/>
          <w:szCs w:val="22"/>
        </w:rPr>
        <w:t xml:space="preserve">ías siguientes a la fecha convenida, sin causa justificada, conforme a la </w:t>
      </w:r>
      <w:r w:rsidRPr="00973792">
        <w:rPr>
          <w:rFonts w:ascii="Arial" w:hAnsi="Arial" w:cs="Arial"/>
          <w:b/>
          <w:sz w:val="22"/>
          <w:szCs w:val="22"/>
        </w:rPr>
        <w:t>“LOPSRM”</w:t>
      </w:r>
      <w:r w:rsidRPr="00973792">
        <w:rPr>
          <w:rFonts w:ascii="Arial" w:hAnsi="Arial" w:cs="Arial"/>
          <w:sz w:val="22"/>
          <w:szCs w:val="22"/>
        </w:rPr>
        <w:t xml:space="preserve"> y su </w:t>
      </w:r>
      <w:r w:rsidR="00C5333B" w:rsidRPr="00973792">
        <w:rPr>
          <w:rFonts w:ascii="Arial" w:hAnsi="Arial" w:cs="Arial"/>
          <w:sz w:val="22"/>
          <w:szCs w:val="22"/>
        </w:rPr>
        <w:t>R</w:t>
      </w:r>
      <w:r w:rsidRPr="00973792">
        <w:rPr>
          <w:rFonts w:ascii="Arial" w:hAnsi="Arial" w:cs="Arial"/>
          <w:sz w:val="22"/>
          <w:szCs w:val="22"/>
        </w:rPr>
        <w:t>eglamento;</w:t>
      </w:r>
    </w:p>
    <w:p w14:paraId="17FF513C" w14:textId="77777777" w:rsidR="005B510A" w:rsidRPr="00973792" w:rsidRDefault="005B510A" w:rsidP="005B510A">
      <w:pPr>
        <w:pStyle w:val="Prrafodelista"/>
        <w:ind w:left="720"/>
        <w:jc w:val="both"/>
        <w:rPr>
          <w:rFonts w:ascii="Arial" w:hAnsi="Arial" w:cs="Arial"/>
          <w:sz w:val="22"/>
          <w:szCs w:val="22"/>
        </w:rPr>
      </w:pPr>
    </w:p>
    <w:p w14:paraId="38DC3846" w14:textId="54256858" w:rsidR="005B510A" w:rsidRPr="00973792" w:rsidRDefault="005B510A" w:rsidP="005B510A">
      <w:pPr>
        <w:pStyle w:val="Prrafodelista"/>
        <w:widowControl w:val="0"/>
        <w:numPr>
          <w:ilvl w:val="0"/>
          <w:numId w:val="18"/>
        </w:numPr>
        <w:autoSpaceDE w:val="0"/>
        <w:autoSpaceDN w:val="0"/>
        <w:jc w:val="both"/>
        <w:rPr>
          <w:rFonts w:ascii="Arial" w:hAnsi="Arial" w:cs="Arial"/>
          <w:sz w:val="22"/>
          <w:szCs w:val="22"/>
        </w:rPr>
      </w:pPr>
      <w:r w:rsidRPr="00973792">
        <w:rPr>
          <w:rFonts w:ascii="Arial" w:hAnsi="Arial" w:cs="Arial"/>
          <w:sz w:val="22"/>
          <w:szCs w:val="22"/>
        </w:rPr>
        <w:t xml:space="preserve">Si interrumpe injustificadamente la ejecución de </w:t>
      </w:r>
      <w:r w:rsidR="002B6C48" w:rsidRPr="00973792">
        <w:rPr>
          <w:rFonts w:ascii="Arial" w:hAnsi="Arial" w:cs="Arial"/>
          <w:sz w:val="22"/>
          <w:szCs w:val="22"/>
        </w:rPr>
        <w:t>los trabajos</w:t>
      </w:r>
      <w:r w:rsidRPr="00973792">
        <w:rPr>
          <w:rFonts w:ascii="Arial" w:hAnsi="Arial" w:cs="Arial"/>
          <w:sz w:val="22"/>
          <w:szCs w:val="22"/>
        </w:rPr>
        <w:t xml:space="preserve"> o se niega a reparar o reponer alguna parte de ellos, que hubiere sido detectada como defectuosa por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o por sus representantes;</w:t>
      </w:r>
    </w:p>
    <w:p w14:paraId="7367A839" w14:textId="77777777" w:rsidR="005B510A" w:rsidRPr="00973792" w:rsidRDefault="005B510A" w:rsidP="005B510A">
      <w:pPr>
        <w:jc w:val="both"/>
        <w:rPr>
          <w:rFonts w:ascii="Arial" w:hAnsi="Arial" w:cs="Arial"/>
          <w:sz w:val="22"/>
          <w:szCs w:val="22"/>
        </w:rPr>
      </w:pPr>
    </w:p>
    <w:p w14:paraId="6AAD87E5" w14:textId="183D6274" w:rsidR="005B510A" w:rsidRPr="00973792" w:rsidRDefault="005B510A" w:rsidP="005B510A">
      <w:pPr>
        <w:pStyle w:val="Prrafodelista"/>
        <w:widowControl w:val="0"/>
        <w:numPr>
          <w:ilvl w:val="0"/>
          <w:numId w:val="18"/>
        </w:numPr>
        <w:autoSpaceDE w:val="0"/>
        <w:autoSpaceDN w:val="0"/>
        <w:jc w:val="both"/>
        <w:rPr>
          <w:rFonts w:ascii="Arial" w:hAnsi="Arial" w:cs="Arial"/>
          <w:sz w:val="22"/>
          <w:szCs w:val="22"/>
        </w:rPr>
      </w:pPr>
      <w:r w:rsidRPr="00973792">
        <w:rPr>
          <w:rFonts w:ascii="Arial" w:hAnsi="Arial" w:cs="Arial"/>
          <w:sz w:val="22"/>
          <w:szCs w:val="22"/>
        </w:rPr>
        <w:t xml:space="preserve">Si no ejecuta </w:t>
      </w:r>
      <w:r w:rsidR="002B6C48" w:rsidRPr="00973792">
        <w:rPr>
          <w:rFonts w:ascii="Arial" w:hAnsi="Arial" w:cs="Arial"/>
          <w:sz w:val="22"/>
          <w:szCs w:val="22"/>
        </w:rPr>
        <w:t>los trabajos</w:t>
      </w:r>
      <w:r w:rsidRPr="00973792">
        <w:rPr>
          <w:rFonts w:ascii="Arial" w:hAnsi="Arial" w:cs="Arial"/>
          <w:sz w:val="22"/>
          <w:szCs w:val="22"/>
        </w:rPr>
        <w:t xml:space="preserve"> de conformidad con lo estipulado en este Contrato y sus anexos o sin motivo justificado no acata las órdenes dadas por el residente de obra o por el supervisor, en el caso de que estas últimas no hayan sido objetadas justificadamente;</w:t>
      </w:r>
    </w:p>
    <w:p w14:paraId="1E433954" w14:textId="77777777" w:rsidR="005B510A" w:rsidRPr="00973792" w:rsidRDefault="005B510A" w:rsidP="005B510A">
      <w:pPr>
        <w:jc w:val="both"/>
        <w:rPr>
          <w:rFonts w:ascii="Arial" w:hAnsi="Arial" w:cs="Arial"/>
          <w:sz w:val="22"/>
          <w:szCs w:val="22"/>
        </w:rPr>
      </w:pPr>
    </w:p>
    <w:p w14:paraId="13FB1CE4" w14:textId="41EEF729" w:rsidR="005B510A" w:rsidRPr="00973792" w:rsidRDefault="005B510A" w:rsidP="005B510A">
      <w:pPr>
        <w:pStyle w:val="Prrafodelista"/>
        <w:widowControl w:val="0"/>
        <w:numPr>
          <w:ilvl w:val="0"/>
          <w:numId w:val="18"/>
        </w:numPr>
        <w:autoSpaceDE w:val="0"/>
        <w:autoSpaceDN w:val="0"/>
        <w:jc w:val="both"/>
        <w:rPr>
          <w:rFonts w:ascii="Arial" w:hAnsi="Arial" w:cs="Arial"/>
          <w:sz w:val="22"/>
          <w:szCs w:val="22"/>
        </w:rPr>
      </w:pPr>
      <w:r w:rsidRPr="00973792">
        <w:rPr>
          <w:rFonts w:ascii="Arial" w:hAnsi="Arial" w:cs="Arial"/>
          <w:sz w:val="22"/>
          <w:szCs w:val="22"/>
        </w:rPr>
        <w:t xml:space="preserve">Si no da cumplimiento al programa vigente de ejecución de </w:t>
      </w:r>
      <w:r w:rsidR="002B6C48" w:rsidRPr="00973792">
        <w:rPr>
          <w:rFonts w:ascii="Arial" w:hAnsi="Arial" w:cs="Arial"/>
          <w:sz w:val="22"/>
          <w:szCs w:val="22"/>
        </w:rPr>
        <w:t>los trabajos</w:t>
      </w:r>
      <w:r w:rsidRPr="00973792">
        <w:rPr>
          <w:rFonts w:ascii="Arial" w:hAnsi="Arial" w:cs="Arial"/>
          <w:sz w:val="22"/>
          <w:szCs w:val="22"/>
        </w:rPr>
        <w:t xml:space="preserve"> por falta de materiales, trabajadores o equipo y maquinaria de construcción, y que a juicio de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el atraso pueda dificultar la terminación satisfactoria de </w:t>
      </w:r>
      <w:r w:rsidR="002B6C48" w:rsidRPr="00973792">
        <w:rPr>
          <w:rFonts w:ascii="Arial" w:hAnsi="Arial" w:cs="Arial"/>
          <w:sz w:val="22"/>
          <w:szCs w:val="22"/>
        </w:rPr>
        <w:t>los trabajos</w:t>
      </w:r>
      <w:r w:rsidRPr="00973792">
        <w:rPr>
          <w:rFonts w:ascii="Arial" w:hAnsi="Arial" w:cs="Arial"/>
          <w:sz w:val="22"/>
          <w:szCs w:val="22"/>
        </w:rPr>
        <w:t xml:space="preserve"> en el Plazo de Ejecución estipulado en este Contrato.</w:t>
      </w:r>
    </w:p>
    <w:p w14:paraId="23901459" w14:textId="77777777" w:rsidR="005B510A" w:rsidRPr="00973792" w:rsidRDefault="005B510A" w:rsidP="005B510A">
      <w:pPr>
        <w:pStyle w:val="Prrafodelista"/>
        <w:ind w:left="720"/>
        <w:jc w:val="both"/>
        <w:rPr>
          <w:rFonts w:ascii="Arial" w:hAnsi="Arial" w:cs="Arial"/>
          <w:sz w:val="22"/>
          <w:szCs w:val="22"/>
        </w:rPr>
      </w:pPr>
    </w:p>
    <w:p w14:paraId="696952AD" w14:textId="0678E109" w:rsidR="005B510A" w:rsidRPr="00973792" w:rsidRDefault="005B510A" w:rsidP="005B510A">
      <w:pPr>
        <w:ind w:left="708"/>
        <w:jc w:val="both"/>
        <w:rPr>
          <w:rFonts w:ascii="Arial" w:hAnsi="Arial" w:cs="Arial"/>
          <w:sz w:val="22"/>
          <w:szCs w:val="22"/>
        </w:rPr>
      </w:pPr>
      <w:r w:rsidRPr="00973792">
        <w:rPr>
          <w:rFonts w:ascii="Arial" w:hAnsi="Arial" w:cs="Arial"/>
          <w:sz w:val="22"/>
          <w:szCs w:val="22"/>
        </w:rPr>
        <w:t xml:space="preserve">No implicará retraso en el programa de ejecución del proyecto ejecutivo y de </w:t>
      </w:r>
      <w:r w:rsidR="002B6C48" w:rsidRPr="00973792">
        <w:rPr>
          <w:rFonts w:ascii="Arial" w:hAnsi="Arial" w:cs="Arial"/>
          <w:sz w:val="22"/>
          <w:szCs w:val="22"/>
        </w:rPr>
        <w:t>los trabajos</w:t>
      </w:r>
      <w:r w:rsidRPr="00973792">
        <w:rPr>
          <w:rFonts w:ascii="Arial" w:hAnsi="Arial" w:cs="Arial"/>
          <w:sz w:val="22"/>
          <w:szCs w:val="22"/>
        </w:rPr>
        <w:t xml:space="preserve"> y, por tanto no se considerará como incumplimiento de este Contrato y causa de su rescisión administrativa, cuando el atraso tenga lugar por falta de información referente a planos, especificaciones o normas de calidad, de entrega física de las áreas de trabajo y de entrega oportuna de materiales y equipos de instalación permanente, de licencias y permisos que deba proporcionar o suministrar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así como cuando ésta hubiere ordenado la suspensión de </w:t>
      </w:r>
      <w:r w:rsidR="002B6C48" w:rsidRPr="00973792">
        <w:rPr>
          <w:rFonts w:ascii="Arial" w:hAnsi="Arial" w:cs="Arial"/>
          <w:sz w:val="22"/>
          <w:szCs w:val="22"/>
        </w:rPr>
        <w:t>los trabajos</w:t>
      </w:r>
      <w:r w:rsidRPr="00973792">
        <w:rPr>
          <w:rFonts w:ascii="Arial" w:hAnsi="Arial" w:cs="Arial"/>
          <w:sz w:val="22"/>
          <w:szCs w:val="22"/>
        </w:rPr>
        <w:t xml:space="preserve">; ni por el atraso de </w:t>
      </w:r>
      <w:r w:rsidR="002B6C48" w:rsidRPr="00973792">
        <w:rPr>
          <w:rFonts w:ascii="Arial" w:hAnsi="Arial" w:cs="Arial"/>
          <w:sz w:val="22"/>
          <w:szCs w:val="22"/>
        </w:rPr>
        <w:t>los trabajos</w:t>
      </w:r>
      <w:r w:rsidRPr="00973792">
        <w:rPr>
          <w:rFonts w:ascii="Arial" w:hAnsi="Arial" w:cs="Arial"/>
          <w:sz w:val="22"/>
          <w:szCs w:val="22"/>
        </w:rPr>
        <w:t xml:space="preserve"> que tenga lugar por falta de pago de ministraciones;</w:t>
      </w:r>
    </w:p>
    <w:p w14:paraId="0895A778" w14:textId="77777777" w:rsidR="005B510A" w:rsidRPr="00973792" w:rsidRDefault="005B510A" w:rsidP="005B510A">
      <w:pPr>
        <w:pStyle w:val="Prrafodelista"/>
        <w:ind w:left="720"/>
        <w:jc w:val="both"/>
        <w:rPr>
          <w:rFonts w:ascii="Arial" w:hAnsi="Arial" w:cs="Arial"/>
          <w:sz w:val="22"/>
          <w:szCs w:val="22"/>
        </w:rPr>
      </w:pPr>
    </w:p>
    <w:p w14:paraId="70465A4B" w14:textId="39EB9536" w:rsidR="005B510A" w:rsidRPr="00973792" w:rsidRDefault="00CF5B24" w:rsidP="005B510A">
      <w:pPr>
        <w:pStyle w:val="Prrafodelista"/>
        <w:widowControl w:val="0"/>
        <w:numPr>
          <w:ilvl w:val="0"/>
          <w:numId w:val="18"/>
        </w:numPr>
        <w:autoSpaceDE w:val="0"/>
        <w:autoSpaceDN w:val="0"/>
        <w:jc w:val="both"/>
        <w:rPr>
          <w:rFonts w:ascii="Arial" w:hAnsi="Arial" w:cs="Arial"/>
          <w:sz w:val="22"/>
          <w:szCs w:val="22"/>
        </w:rPr>
      </w:pPr>
      <w:r w:rsidRPr="00973792">
        <w:rPr>
          <w:rFonts w:ascii="Arial" w:hAnsi="Arial" w:cs="Arial"/>
          <w:sz w:val="22"/>
          <w:szCs w:val="22"/>
        </w:rPr>
        <w:t>S</w:t>
      </w:r>
      <w:r w:rsidR="005B510A" w:rsidRPr="00973792">
        <w:rPr>
          <w:rFonts w:ascii="Arial" w:hAnsi="Arial" w:cs="Arial"/>
          <w:sz w:val="22"/>
          <w:szCs w:val="22"/>
        </w:rPr>
        <w:t>i es declarado o sujeto a concurso mercantil o alguna figura análoga;</w:t>
      </w:r>
    </w:p>
    <w:p w14:paraId="5602D5D2" w14:textId="77777777" w:rsidR="005B510A" w:rsidRPr="00973792" w:rsidRDefault="005B510A" w:rsidP="005B510A">
      <w:pPr>
        <w:pStyle w:val="Prrafodelista"/>
        <w:ind w:left="720"/>
        <w:jc w:val="both"/>
        <w:rPr>
          <w:rFonts w:ascii="Arial" w:hAnsi="Arial" w:cs="Arial"/>
          <w:sz w:val="22"/>
          <w:szCs w:val="22"/>
        </w:rPr>
      </w:pPr>
    </w:p>
    <w:p w14:paraId="45D1CCC1" w14:textId="1DC3F7D6" w:rsidR="005B510A" w:rsidRPr="00973792" w:rsidRDefault="005B510A" w:rsidP="005B510A">
      <w:pPr>
        <w:pStyle w:val="Prrafodelista"/>
        <w:widowControl w:val="0"/>
        <w:numPr>
          <w:ilvl w:val="0"/>
          <w:numId w:val="18"/>
        </w:numPr>
        <w:autoSpaceDE w:val="0"/>
        <w:autoSpaceDN w:val="0"/>
        <w:jc w:val="both"/>
        <w:rPr>
          <w:rFonts w:ascii="Arial" w:hAnsi="Arial" w:cs="Arial"/>
          <w:sz w:val="22"/>
          <w:szCs w:val="22"/>
        </w:rPr>
      </w:pPr>
      <w:r w:rsidRPr="00973792">
        <w:rPr>
          <w:rFonts w:ascii="Arial" w:hAnsi="Arial" w:cs="Arial"/>
          <w:sz w:val="22"/>
          <w:szCs w:val="22"/>
        </w:rPr>
        <w:t xml:space="preserve">Si subcontrata partes de </w:t>
      </w:r>
      <w:r w:rsidR="002B6C48" w:rsidRPr="00973792">
        <w:rPr>
          <w:rFonts w:ascii="Arial" w:hAnsi="Arial" w:cs="Arial"/>
          <w:sz w:val="22"/>
          <w:szCs w:val="22"/>
        </w:rPr>
        <w:t>los trabajos</w:t>
      </w:r>
      <w:r w:rsidRPr="00973792">
        <w:rPr>
          <w:rFonts w:ascii="Arial" w:hAnsi="Arial" w:cs="Arial"/>
          <w:sz w:val="22"/>
          <w:szCs w:val="22"/>
        </w:rPr>
        <w:t xml:space="preserve"> objeto de este Contrato, sin contar con la autorización por escrito de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p>
    <w:p w14:paraId="1CA8DE6F" w14:textId="77777777" w:rsidR="005B510A" w:rsidRPr="00973792" w:rsidRDefault="005B510A" w:rsidP="005B510A">
      <w:pPr>
        <w:pStyle w:val="Prrafodelista"/>
        <w:rPr>
          <w:rFonts w:ascii="Arial" w:hAnsi="Arial" w:cs="Arial"/>
          <w:sz w:val="22"/>
          <w:szCs w:val="22"/>
        </w:rPr>
      </w:pPr>
    </w:p>
    <w:p w14:paraId="156A0565" w14:textId="76A06110" w:rsidR="005B510A" w:rsidRPr="00973792" w:rsidRDefault="005B510A" w:rsidP="005B510A">
      <w:pPr>
        <w:pStyle w:val="Prrafodelista"/>
        <w:widowControl w:val="0"/>
        <w:numPr>
          <w:ilvl w:val="0"/>
          <w:numId w:val="18"/>
        </w:numPr>
        <w:autoSpaceDE w:val="0"/>
        <w:autoSpaceDN w:val="0"/>
        <w:jc w:val="both"/>
        <w:rPr>
          <w:rFonts w:ascii="Arial" w:hAnsi="Arial" w:cs="Arial"/>
          <w:sz w:val="22"/>
          <w:szCs w:val="22"/>
        </w:rPr>
      </w:pPr>
      <w:r w:rsidRPr="00973792">
        <w:rPr>
          <w:rFonts w:ascii="Arial" w:hAnsi="Arial" w:cs="Arial"/>
          <w:sz w:val="22"/>
          <w:szCs w:val="22"/>
        </w:rPr>
        <w:t xml:space="preserve">Si </w:t>
      </w:r>
      <w:r w:rsidRPr="00973792">
        <w:rPr>
          <w:rFonts w:ascii="Arial" w:hAnsi="Arial" w:cs="Arial"/>
          <w:b/>
          <w:sz w:val="22"/>
          <w:szCs w:val="22"/>
        </w:rPr>
        <w:t>“EL CONTRATISTA”</w:t>
      </w:r>
      <w:r w:rsidRPr="00973792">
        <w:rPr>
          <w:rFonts w:ascii="Arial" w:hAnsi="Arial" w:cs="Arial"/>
          <w:sz w:val="22"/>
          <w:szCs w:val="22"/>
        </w:rPr>
        <w:t xml:space="preserve"> cede en forma total o parcial a favor de tercero sus derechos de cobro por </w:t>
      </w:r>
      <w:r w:rsidR="002B6C48" w:rsidRPr="00973792">
        <w:rPr>
          <w:rFonts w:ascii="Arial" w:hAnsi="Arial" w:cs="Arial"/>
          <w:sz w:val="22"/>
          <w:szCs w:val="22"/>
        </w:rPr>
        <w:t>los trabajos</w:t>
      </w:r>
      <w:r w:rsidRPr="00973792">
        <w:rPr>
          <w:rFonts w:ascii="Arial" w:hAnsi="Arial" w:cs="Arial"/>
          <w:sz w:val="22"/>
          <w:szCs w:val="22"/>
        </w:rPr>
        <w:t xml:space="preserve"> ejecutadas, sin contar con la autorización por escrito de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w:t>
      </w:r>
    </w:p>
    <w:p w14:paraId="1F5DA898" w14:textId="77777777" w:rsidR="005B510A" w:rsidRPr="00973792" w:rsidRDefault="005B510A" w:rsidP="005B510A">
      <w:pPr>
        <w:pStyle w:val="Prrafodelista"/>
        <w:rPr>
          <w:rFonts w:ascii="Arial" w:hAnsi="Arial" w:cs="Arial"/>
          <w:sz w:val="22"/>
          <w:szCs w:val="22"/>
        </w:rPr>
      </w:pPr>
    </w:p>
    <w:p w14:paraId="67198BD5" w14:textId="20F1548C" w:rsidR="005B510A" w:rsidRPr="00973792" w:rsidRDefault="005B510A" w:rsidP="005B510A">
      <w:pPr>
        <w:pStyle w:val="Prrafodelista"/>
        <w:widowControl w:val="0"/>
        <w:numPr>
          <w:ilvl w:val="0"/>
          <w:numId w:val="18"/>
        </w:numPr>
        <w:autoSpaceDE w:val="0"/>
        <w:autoSpaceDN w:val="0"/>
        <w:jc w:val="both"/>
        <w:rPr>
          <w:rFonts w:ascii="Arial" w:hAnsi="Arial" w:cs="Arial"/>
          <w:sz w:val="22"/>
          <w:szCs w:val="22"/>
        </w:rPr>
      </w:pPr>
      <w:r w:rsidRPr="00973792">
        <w:rPr>
          <w:rFonts w:ascii="Arial" w:hAnsi="Arial" w:cs="Arial"/>
          <w:sz w:val="22"/>
          <w:szCs w:val="22"/>
        </w:rPr>
        <w:t xml:space="preserve">Si </w:t>
      </w:r>
      <w:r w:rsidRPr="00973792">
        <w:rPr>
          <w:rFonts w:ascii="Arial" w:hAnsi="Arial" w:cs="Arial"/>
          <w:b/>
          <w:sz w:val="22"/>
          <w:szCs w:val="22"/>
        </w:rPr>
        <w:t>“EL CONTRATISTA”</w:t>
      </w:r>
      <w:r w:rsidRPr="00973792">
        <w:rPr>
          <w:rFonts w:ascii="Arial" w:hAnsi="Arial" w:cs="Arial"/>
          <w:sz w:val="22"/>
          <w:szCs w:val="22"/>
        </w:rPr>
        <w:t xml:space="preserve"> no da a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o a las dependencias que tengan facultad de intervenir, las facilidades y datos necesarios para la inspección, vigilancia y supervisión de los materiales y </w:t>
      </w:r>
      <w:r w:rsidR="002B6C48" w:rsidRPr="00973792">
        <w:rPr>
          <w:rFonts w:ascii="Arial" w:hAnsi="Arial" w:cs="Arial"/>
          <w:sz w:val="22"/>
          <w:szCs w:val="22"/>
        </w:rPr>
        <w:t>los trabajos</w:t>
      </w:r>
      <w:r w:rsidRPr="00973792">
        <w:rPr>
          <w:rFonts w:ascii="Arial" w:hAnsi="Arial" w:cs="Arial"/>
          <w:sz w:val="22"/>
          <w:szCs w:val="22"/>
        </w:rPr>
        <w:t>;</w:t>
      </w:r>
    </w:p>
    <w:p w14:paraId="5A16688F" w14:textId="77777777" w:rsidR="005B510A" w:rsidRPr="00973792" w:rsidRDefault="005B510A" w:rsidP="005B510A">
      <w:pPr>
        <w:pStyle w:val="Prrafodelista"/>
        <w:rPr>
          <w:rFonts w:ascii="Arial" w:hAnsi="Arial" w:cs="Arial"/>
          <w:sz w:val="22"/>
          <w:szCs w:val="22"/>
        </w:rPr>
      </w:pPr>
    </w:p>
    <w:p w14:paraId="28B60B4B" w14:textId="77777777" w:rsidR="005B510A" w:rsidRPr="00973792" w:rsidRDefault="005B510A" w:rsidP="005B510A">
      <w:pPr>
        <w:pStyle w:val="Prrafodelista"/>
        <w:widowControl w:val="0"/>
        <w:numPr>
          <w:ilvl w:val="0"/>
          <w:numId w:val="18"/>
        </w:numPr>
        <w:autoSpaceDE w:val="0"/>
        <w:autoSpaceDN w:val="0"/>
        <w:jc w:val="both"/>
        <w:rPr>
          <w:rFonts w:ascii="Arial" w:hAnsi="Arial" w:cs="Arial"/>
          <w:sz w:val="22"/>
          <w:szCs w:val="22"/>
        </w:rPr>
      </w:pPr>
      <w:r w:rsidRPr="00973792">
        <w:rPr>
          <w:rFonts w:ascii="Arial" w:hAnsi="Arial" w:cs="Arial"/>
          <w:sz w:val="22"/>
          <w:szCs w:val="22"/>
        </w:rPr>
        <w:t>Si siendo extranjero, invoca la protección de su gobierno en relación con este Contrato;</w:t>
      </w:r>
    </w:p>
    <w:p w14:paraId="7331DC6B" w14:textId="77777777" w:rsidR="00CF5B24" w:rsidRPr="00973792" w:rsidRDefault="00CF5B24" w:rsidP="008D5C01">
      <w:pPr>
        <w:pStyle w:val="Prrafodelista"/>
        <w:rPr>
          <w:rFonts w:ascii="Arial" w:hAnsi="Arial" w:cs="Arial"/>
          <w:sz w:val="22"/>
          <w:szCs w:val="22"/>
        </w:rPr>
      </w:pPr>
    </w:p>
    <w:p w14:paraId="7D8BB1D3" w14:textId="3752EA1B" w:rsidR="00CF5B24" w:rsidRPr="00973792" w:rsidRDefault="00CF5B24" w:rsidP="005B510A">
      <w:pPr>
        <w:pStyle w:val="Prrafodelista"/>
        <w:widowControl w:val="0"/>
        <w:numPr>
          <w:ilvl w:val="0"/>
          <w:numId w:val="18"/>
        </w:numPr>
        <w:autoSpaceDE w:val="0"/>
        <w:autoSpaceDN w:val="0"/>
        <w:jc w:val="both"/>
        <w:rPr>
          <w:rFonts w:ascii="Arial" w:hAnsi="Arial" w:cs="Arial"/>
          <w:sz w:val="22"/>
          <w:szCs w:val="22"/>
        </w:rPr>
      </w:pPr>
      <w:r w:rsidRPr="00973792">
        <w:rPr>
          <w:rFonts w:ascii="Arial" w:hAnsi="Arial" w:cs="Arial"/>
          <w:sz w:val="22"/>
          <w:szCs w:val="22"/>
        </w:rPr>
        <w:t>Que cambie su nacionalidad por otra en el caso que haya sido establecido como requisito tener una nacionalidad determinada;</w:t>
      </w:r>
    </w:p>
    <w:p w14:paraId="6ADC11D0" w14:textId="77777777" w:rsidR="005B510A" w:rsidRPr="00973792" w:rsidRDefault="005B510A" w:rsidP="005B510A">
      <w:pPr>
        <w:pStyle w:val="Prrafodelista"/>
        <w:rPr>
          <w:rFonts w:ascii="Arial" w:hAnsi="Arial" w:cs="Arial"/>
          <w:sz w:val="22"/>
          <w:szCs w:val="22"/>
        </w:rPr>
      </w:pPr>
    </w:p>
    <w:p w14:paraId="17A4430A" w14:textId="2DAE3321" w:rsidR="005B510A" w:rsidRPr="00973792" w:rsidRDefault="005B510A" w:rsidP="005B510A">
      <w:pPr>
        <w:pStyle w:val="Prrafodelista"/>
        <w:widowControl w:val="0"/>
        <w:numPr>
          <w:ilvl w:val="0"/>
          <w:numId w:val="18"/>
        </w:numPr>
        <w:autoSpaceDE w:val="0"/>
        <w:autoSpaceDN w:val="0"/>
        <w:jc w:val="both"/>
        <w:rPr>
          <w:rFonts w:ascii="Arial" w:hAnsi="Arial" w:cs="Arial"/>
          <w:sz w:val="22"/>
          <w:szCs w:val="22"/>
        </w:rPr>
      </w:pPr>
      <w:r w:rsidRPr="00973792">
        <w:rPr>
          <w:rFonts w:ascii="Arial" w:hAnsi="Arial" w:cs="Arial"/>
          <w:sz w:val="22"/>
          <w:szCs w:val="22"/>
        </w:rPr>
        <w:t xml:space="preserve">Si </w:t>
      </w:r>
      <w:r w:rsidRPr="00973792">
        <w:rPr>
          <w:rFonts w:ascii="Arial" w:hAnsi="Arial" w:cs="Arial"/>
          <w:b/>
          <w:sz w:val="22"/>
          <w:szCs w:val="22"/>
        </w:rPr>
        <w:t>“EL CONTRATISTA”</w:t>
      </w:r>
      <w:r w:rsidRPr="00973792">
        <w:rPr>
          <w:rFonts w:ascii="Arial" w:hAnsi="Arial" w:cs="Arial"/>
          <w:sz w:val="22"/>
          <w:szCs w:val="22"/>
        </w:rPr>
        <w:t xml:space="preserve"> incumple con el compromiso adquirido con la firma del presente Contrato relativo a la reserva y confidencialidad de la información o documentación proporcionada por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para la ejecución de </w:t>
      </w:r>
      <w:r w:rsidR="002B6C48" w:rsidRPr="00973792">
        <w:rPr>
          <w:rFonts w:ascii="Arial" w:hAnsi="Arial" w:cs="Arial"/>
          <w:sz w:val="22"/>
          <w:szCs w:val="22"/>
        </w:rPr>
        <w:t>los trabajos</w:t>
      </w:r>
      <w:r w:rsidRPr="00973792">
        <w:rPr>
          <w:rFonts w:ascii="Arial" w:hAnsi="Arial" w:cs="Arial"/>
          <w:sz w:val="22"/>
          <w:szCs w:val="22"/>
        </w:rPr>
        <w:t>; y</w:t>
      </w:r>
    </w:p>
    <w:p w14:paraId="13AC8E75" w14:textId="77777777" w:rsidR="005B510A" w:rsidRPr="00973792" w:rsidRDefault="005B510A" w:rsidP="005B510A">
      <w:pPr>
        <w:pStyle w:val="Prrafodelista"/>
        <w:rPr>
          <w:rFonts w:ascii="Arial" w:hAnsi="Arial" w:cs="Arial"/>
          <w:sz w:val="22"/>
          <w:szCs w:val="22"/>
        </w:rPr>
      </w:pPr>
    </w:p>
    <w:p w14:paraId="5DE1DE57" w14:textId="35A3C1A3" w:rsidR="005B510A" w:rsidRPr="00973792" w:rsidRDefault="005B510A" w:rsidP="005B510A">
      <w:pPr>
        <w:pStyle w:val="Prrafodelista"/>
        <w:widowControl w:val="0"/>
        <w:numPr>
          <w:ilvl w:val="0"/>
          <w:numId w:val="18"/>
        </w:numPr>
        <w:autoSpaceDE w:val="0"/>
        <w:autoSpaceDN w:val="0"/>
        <w:jc w:val="both"/>
        <w:rPr>
          <w:rFonts w:ascii="Arial" w:hAnsi="Arial" w:cs="Arial"/>
          <w:sz w:val="22"/>
          <w:szCs w:val="22"/>
        </w:rPr>
      </w:pPr>
      <w:r w:rsidRPr="00973792">
        <w:rPr>
          <w:rFonts w:ascii="Arial" w:hAnsi="Arial" w:cs="Arial"/>
          <w:sz w:val="22"/>
          <w:szCs w:val="22"/>
        </w:rPr>
        <w:t xml:space="preserve">En general, por el incumplimiento por parte de </w:t>
      </w:r>
      <w:r w:rsidRPr="00973792">
        <w:rPr>
          <w:rFonts w:ascii="Arial" w:hAnsi="Arial" w:cs="Arial"/>
          <w:b/>
          <w:sz w:val="22"/>
          <w:szCs w:val="22"/>
        </w:rPr>
        <w:t>”EL CONTRATISTA”</w:t>
      </w:r>
      <w:r w:rsidRPr="00973792">
        <w:rPr>
          <w:rFonts w:ascii="Arial" w:hAnsi="Arial" w:cs="Arial"/>
          <w:sz w:val="22"/>
          <w:szCs w:val="22"/>
        </w:rPr>
        <w:t xml:space="preserve"> a cualquiera de las obligaciones derivadas de este contrato y sus anexos, la contravención a las disposiciones, lineamientos, bases, procedimientos y requisitos que establecen la </w:t>
      </w:r>
      <w:r w:rsidRPr="00973792">
        <w:rPr>
          <w:rFonts w:ascii="Arial" w:hAnsi="Arial" w:cs="Arial"/>
          <w:b/>
          <w:sz w:val="22"/>
          <w:szCs w:val="22"/>
        </w:rPr>
        <w:t>“LOPSRM”</w:t>
      </w:r>
      <w:r w:rsidRPr="00973792">
        <w:rPr>
          <w:rFonts w:ascii="Arial" w:hAnsi="Arial" w:cs="Arial"/>
          <w:sz w:val="22"/>
          <w:szCs w:val="22"/>
        </w:rPr>
        <w:t xml:space="preserve">, su Reglamento y la Legislación Aplicable sobre la materia que pongan en riesgo el desarrollo en tiempo y forma del proyecto y dicho incumplimiento no haya sido subsanado por </w:t>
      </w:r>
      <w:r w:rsidRPr="00973792">
        <w:rPr>
          <w:rFonts w:ascii="Arial" w:hAnsi="Arial" w:cs="Arial"/>
          <w:b/>
          <w:sz w:val="22"/>
          <w:szCs w:val="22"/>
        </w:rPr>
        <w:t>“EL CONTRATISTA”</w:t>
      </w:r>
      <w:r w:rsidRPr="00973792">
        <w:rPr>
          <w:rFonts w:ascii="Arial" w:hAnsi="Arial" w:cs="Arial"/>
          <w:sz w:val="22"/>
          <w:szCs w:val="22"/>
        </w:rPr>
        <w:t xml:space="preserve"> en el plazo establecido por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para tal efecto, atendiendo a la complejidad, magnitud y características del evento.</w:t>
      </w:r>
    </w:p>
    <w:p w14:paraId="3D1BA684" w14:textId="77777777" w:rsidR="005B510A" w:rsidRPr="00973792" w:rsidRDefault="005B510A" w:rsidP="005B510A">
      <w:pPr>
        <w:jc w:val="both"/>
        <w:rPr>
          <w:rFonts w:ascii="Arial" w:hAnsi="Arial" w:cs="Arial"/>
          <w:sz w:val="22"/>
          <w:szCs w:val="22"/>
        </w:rPr>
      </w:pPr>
    </w:p>
    <w:p w14:paraId="68CFF9E8" w14:textId="7EDBFBA6" w:rsidR="005B510A" w:rsidRPr="00973792" w:rsidRDefault="005B510A" w:rsidP="005B510A">
      <w:pPr>
        <w:jc w:val="both"/>
        <w:rPr>
          <w:rFonts w:ascii="Arial" w:hAnsi="Arial" w:cs="Arial"/>
          <w:sz w:val="22"/>
          <w:szCs w:val="22"/>
        </w:rPr>
      </w:pP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podrá, previo cumplimiento de las formalidades establecidas en el Artículo 61 de la </w:t>
      </w:r>
      <w:r w:rsidRPr="00973792">
        <w:rPr>
          <w:rFonts w:ascii="Arial" w:hAnsi="Arial" w:cs="Arial"/>
          <w:b/>
          <w:sz w:val="22"/>
          <w:szCs w:val="22"/>
        </w:rPr>
        <w:t>“LOPSRM”</w:t>
      </w:r>
      <w:r w:rsidRPr="00973792">
        <w:rPr>
          <w:rFonts w:ascii="Arial" w:hAnsi="Arial" w:cs="Arial"/>
          <w:sz w:val="22"/>
          <w:szCs w:val="22"/>
        </w:rPr>
        <w:t xml:space="preserve"> y en los casos señalados con anterioridad, rescindir administrativamente este Contrato.</w:t>
      </w:r>
    </w:p>
    <w:p w14:paraId="0DB31EF6" w14:textId="77777777" w:rsidR="005B510A" w:rsidRPr="00973792" w:rsidRDefault="005B510A" w:rsidP="005B510A">
      <w:pPr>
        <w:jc w:val="both"/>
        <w:rPr>
          <w:rFonts w:ascii="Arial" w:hAnsi="Arial" w:cs="Arial"/>
          <w:sz w:val="22"/>
          <w:szCs w:val="22"/>
        </w:rPr>
      </w:pPr>
    </w:p>
    <w:p w14:paraId="2BB78980" w14:textId="000877B9"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En caso de que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rescinda el presente Contrato, procederá a hacer efectiva la garantía otorgada por </w:t>
      </w:r>
      <w:r w:rsidRPr="00973792">
        <w:rPr>
          <w:rFonts w:ascii="Arial" w:hAnsi="Arial" w:cs="Arial"/>
          <w:b/>
          <w:sz w:val="22"/>
          <w:szCs w:val="22"/>
        </w:rPr>
        <w:t>“EL CONTRATISTA”</w:t>
      </w:r>
      <w:r w:rsidRPr="00973792">
        <w:rPr>
          <w:rFonts w:ascii="Arial" w:hAnsi="Arial" w:cs="Arial"/>
          <w:sz w:val="22"/>
          <w:szCs w:val="22"/>
        </w:rPr>
        <w:t xml:space="preserve"> para el cumplimiento del mismo, así como la Garantía de Anticipos, total o parcialmente, según proceda, en el caso de que los anticipos no se encuentren totalmente amortizados, a partir de la fecha en que se haya notificado a </w:t>
      </w:r>
      <w:r w:rsidRPr="00973792">
        <w:rPr>
          <w:rFonts w:ascii="Arial" w:hAnsi="Arial" w:cs="Arial"/>
          <w:b/>
          <w:sz w:val="22"/>
          <w:szCs w:val="22"/>
        </w:rPr>
        <w:t>“EL CONTRATISTA</w:t>
      </w:r>
      <w:r w:rsidRPr="00973792">
        <w:rPr>
          <w:rFonts w:ascii="Arial" w:hAnsi="Arial" w:cs="Arial"/>
          <w:sz w:val="22"/>
          <w:szCs w:val="22"/>
        </w:rPr>
        <w:t>” la resolución de la rescisión administrativa del Contrato.</w:t>
      </w:r>
    </w:p>
    <w:p w14:paraId="3B22CDF0" w14:textId="77777777" w:rsidR="005B510A" w:rsidRPr="00973792" w:rsidRDefault="005B510A" w:rsidP="005B510A">
      <w:pPr>
        <w:jc w:val="both"/>
        <w:rPr>
          <w:rFonts w:ascii="Arial" w:hAnsi="Arial" w:cs="Arial"/>
          <w:sz w:val="22"/>
          <w:szCs w:val="22"/>
        </w:rPr>
      </w:pPr>
    </w:p>
    <w:p w14:paraId="4143533E" w14:textId="6D80FC32"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Una vez notificado el oficio de rescisión administrativa de este Contrato por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procederá a tomar inmediatamente posesión de </w:t>
      </w:r>
      <w:r w:rsidR="002B6C48" w:rsidRPr="00973792">
        <w:rPr>
          <w:rFonts w:ascii="Arial" w:hAnsi="Arial" w:cs="Arial"/>
          <w:sz w:val="22"/>
          <w:szCs w:val="22"/>
        </w:rPr>
        <w:t>los trabajos</w:t>
      </w:r>
      <w:r w:rsidRPr="00973792">
        <w:rPr>
          <w:rFonts w:ascii="Arial" w:hAnsi="Arial" w:cs="Arial"/>
          <w:sz w:val="22"/>
          <w:szCs w:val="22"/>
        </w:rPr>
        <w:t xml:space="preserve"> ejecutad</w:t>
      </w:r>
      <w:r w:rsidR="00CF5B24" w:rsidRPr="00973792">
        <w:rPr>
          <w:rFonts w:ascii="Arial" w:hAnsi="Arial" w:cs="Arial"/>
          <w:sz w:val="22"/>
          <w:szCs w:val="22"/>
        </w:rPr>
        <w:t>a</w:t>
      </w:r>
      <w:r w:rsidRPr="00973792">
        <w:rPr>
          <w:rFonts w:ascii="Arial" w:hAnsi="Arial" w:cs="Arial"/>
          <w:sz w:val="22"/>
          <w:szCs w:val="22"/>
        </w:rPr>
        <w:t xml:space="preserve">s para hacerse cargo del inmueble y de las instalaciones respectivas y en su caso, levantando, con la comparecencia de </w:t>
      </w:r>
      <w:r w:rsidR="00B85F5D" w:rsidRPr="00973792">
        <w:rPr>
          <w:rFonts w:ascii="Arial" w:hAnsi="Arial" w:cs="Arial"/>
          <w:b/>
          <w:sz w:val="22"/>
          <w:szCs w:val="22"/>
        </w:rPr>
        <w:t>“</w:t>
      </w:r>
      <w:r w:rsidRPr="00973792">
        <w:rPr>
          <w:rFonts w:ascii="Arial" w:hAnsi="Arial" w:cs="Arial"/>
          <w:b/>
          <w:sz w:val="22"/>
          <w:szCs w:val="22"/>
        </w:rPr>
        <w:t>EL CONTRATISTA”</w:t>
      </w:r>
      <w:r w:rsidRPr="00973792">
        <w:rPr>
          <w:rFonts w:ascii="Arial" w:hAnsi="Arial" w:cs="Arial"/>
          <w:sz w:val="22"/>
          <w:szCs w:val="22"/>
        </w:rPr>
        <w:t xml:space="preserve">, acta circunstanciada del estado en que se encuentren </w:t>
      </w:r>
      <w:r w:rsidR="002B6C48" w:rsidRPr="00973792">
        <w:rPr>
          <w:rFonts w:ascii="Arial" w:hAnsi="Arial" w:cs="Arial"/>
          <w:sz w:val="22"/>
          <w:szCs w:val="22"/>
        </w:rPr>
        <w:t>los trabajos</w:t>
      </w:r>
      <w:r w:rsidRPr="00973792">
        <w:rPr>
          <w:rFonts w:ascii="Arial" w:hAnsi="Arial" w:cs="Arial"/>
          <w:sz w:val="22"/>
          <w:szCs w:val="22"/>
        </w:rPr>
        <w:t>.</w:t>
      </w:r>
    </w:p>
    <w:p w14:paraId="4EDD504F" w14:textId="77777777" w:rsidR="005B510A" w:rsidRPr="00973792" w:rsidRDefault="005B510A" w:rsidP="005B510A">
      <w:pPr>
        <w:jc w:val="both"/>
        <w:rPr>
          <w:rFonts w:ascii="Arial" w:hAnsi="Arial" w:cs="Arial"/>
          <w:sz w:val="22"/>
          <w:szCs w:val="22"/>
        </w:rPr>
      </w:pPr>
    </w:p>
    <w:p w14:paraId="1B5EB7ED" w14:textId="61DE0AE3"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No </w:t>
      </w:r>
      <w:r w:rsidR="00B85F5D" w:rsidRPr="00973792">
        <w:rPr>
          <w:rFonts w:ascii="Arial" w:hAnsi="Arial" w:cs="Arial"/>
          <w:sz w:val="22"/>
          <w:szCs w:val="22"/>
        </w:rPr>
        <w:t>obstante,</w:t>
      </w:r>
      <w:r w:rsidRPr="00973792">
        <w:rPr>
          <w:rFonts w:ascii="Arial" w:hAnsi="Arial" w:cs="Arial"/>
          <w:sz w:val="22"/>
          <w:szCs w:val="22"/>
        </w:rPr>
        <w:t xml:space="preserve"> lo anterior, una vez iniciado el procedimiento de rescisión administrativa del Contrato,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podrá, en caso de considerarlo conveniente, suspender el trámite, del procedimiento de rescisión, cuando se hubiere, iniciado un procedimiento de conciliación. En caso de que se determine no rescindir el Contrato,</w:t>
      </w:r>
      <w:r w:rsidRPr="00973792">
        <w:rPr>
          <w:rFonts w:ascii="Arial" w:hAnsi="Arial" w:cs="Arial"/>
          <w:b/>
          <w:sz w:val="22"/>
          <w:szCs w:val="22"/>
        </w:rPr>
        <w:t xml:space="preserve"> “LA DEPENDENCIA </w:t>
      </w:r>
      <w:r w:rsidR="007D46B3" w:rsidRPr="00973792">
        <w:rPr>
          <w:rFonts w:ascii="Arial" w:hAnsi="Arial" w:cs="Arial"/>
          <w:b/>
          <w:sz w:val="22"/>
          <w:szCs w:val="22"/>
        </w:rPr>
        <w:t>O</w:t>
      </w:r>
      <w:r w:rsidRPr="00973792">
        <w:rPr>
          <w:rFonts w:ascii="Arial" w:hAnsi="Arial" w:cs="Arial"/>
          <w:b/>
          <w:sz w:val="22"/>
          <w:szCs w:val="22"/>
        </w:rPr>
        <w:t xml:space="preserve"> ENTIDAD” </w:t>
      </w:r>
      <w:r w:rsidRPr="00973792">
        <w:rPr>
          <w:rFonts w:ascii="Arial" w:hAnsi="Arial" w:cs="Arial"/>
          <w:sz w:val="22"/>
          <w:szCs w:val="22"/>
        </w:rPr>
        <w:t xml:space="preserve">y </w:t>
      </w:r>
      <w:r w:rsidRPr="00973792">
        <w:rPr>
          <w:rFonts w:ascii="Arial" w:hAnsi="Arial" w:cs="Arial"/>
          <w:b/>
          <w:sz w:val="22"/>
          <w:szCs w:val="22"/>
        </w:rPr>
        <w:t xml:space="preserve">“EL CONTRATISTA” </w:t>
      </w:r>
      <w:r w:rsidRPr="00973792">
        <w:rPr>
          <w:rFonts w:ascii="Arial" w:hAnsi="Arial" w:cs="Arial"/>
          <w:sz w:val="22"/>
          <w:szCs w:val="22"/>
        </w:rPr>
        <w:t xml:space="preserve">reprogramarán la ejecución de </w:t>
      </w:r>
      <w:r w:rsidR="002B6C48" w:rsidRPr="00973792">
        <w:rPr>
          <w:rFonts w:ascii="Arial" w:hAnsi="Arial" w:cs="Arial"/>
          <w:sz w:val="22"/>
          <w:szCs w:val="22"/>
        </w:rPr>
        <w:t>los trabajos</w:t>
      </w:r>
      <w:r w:rsidRPr="00973792">
        <w:rPr>
          <w:rFonts w:ascii="Arial" w:hAnsi="Arial" w:cs="Arial"/>
          <w:sz w:val="22"/>
          <w:szCs w:val="22"/>
        </w:rPr>
        <w:t xml:space="preserve"> una vez que se haya notificado la resolución correspondiente a </w:t>
      </w:r>
      <w:r w:rsidRPr="00973792">
        <w:rPr>
          <w:rFonts w:ascii="Arial" w:hAnsi="Arial" w:cs="Arial"/>
          <w:b/>
          <w:sz w:val="22"/>
          <w:szCs w:val="22"/>
        </w:rPr>
        <w:t>“EL CONTRATISTA”</w:t>
      </w:r>
      <w:r w:rsidRPr="00973792">
        <w:rPr>
          <w:rFonts w:ascii="Arial" w:hAnsi="Arial" w:cs="Arial"/>
          <w:sz w:val="22"/>
          <w:szCs w:val="22"/>
        </w:rPr>
        <w:t>.</w:t>
      </w:r>
    </w:p>
    <w:p w14:paraId="1BC2AEAE" w14:textId="77777777" w:rsidR="005B510A" w:rsidRPr="00973792" w:rsidRDefault="005B510A" w:rsidP="005B510A">
      <w:pPr>
        <w:jc w:val="both"/>
        <w:rPr>
          <w:rFonts w:ascii="Arial" w:hAnsi="Arial" w:cs="Arial"/>
          <w:sz w:val="22"/>
          <w:szCs w:val="22"/>
        </w:rPr>
      </w:pPr>
    </w:p>
    <w:p w14:paraId="16B409CD" w14:textId="0B07EF99"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Asimismo, </w:t>
      </w:r>
      <w:r w:rsidRPr="00973792">
        <w:rPr>
          <w:rFonts w:ascii="Arial" w:hAnsi="Arial" w:cs="Arial"/>
          <w:b/>
          <w:sz w:val="22"/>
          <w:szCs w:val="22"/>
        </w:rPr>
        <w:t>“EL CONTRATISTA”</w:t>
      </w:r>
      <w:r w:rsidRPr="00973792">
        <w:rPr>
          <w:rFonts w:ascii="Arial" w:hAnsi="Arial" w:cs="Arial"/>
          <w:sz w:val="22"/>
          <w:szCs w:val="22"/>
        </w:rPr>
        <w:t xml:space="preserve"> estará obligado a devolver a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en, un término de </w:t>
      </w:r>
      <w:r w:rsidR="00CF5B24" w:rsidRPr="00973792">
        <w:rPr>
          <w:rFonts w:ascii="Arial" w:hAnsi="Arial" w:cs="Arial"/>
          <w:sz w:val="22"/>
          <w:szCs w:val="22"/>
        </w:rPr>
        <w:t xml:space="preserve">10 </w:t>
      </w:r>
      <w:r w:rsidR="001F3060" w:rsidRPr="00973792">
        <w:rPr>
          <w:rFonts w:ascii="Arial" w:hAnsi="Arial" w:cs="Arial"/>
          <w:sz w:val="22"/>
          <w:szCs w:val="22"/>
        </w:rPr>
        <w:t>d</w:t>
      </w:r>
      <w:r w:rsidRPr="00973792">
        <w:rPr>
          <w:rFonts w:ascii="Arial" w:hAnsi="Arial" w:cs="Arial"/>
          <w:sz w:val="22"/>
          <w:szCs w:val="22"/>
        </w:rPr>
        <w:t>ías</w:t>
      </w:r>
      <w:r w:rsidR="00CF5B24" w:rsidRPr="00973792">
        <w:rPr>
          <w:rFonts w:ascii="Arial" w:hAnsi="Arial" w:cs="Arial"/>
          <w:sz w:val="22"/>
          <w:szCs w:val="22"/>
        </w:rPr>
        <w:t xml:space="preserve"> naturales</w:t>
      </w:r>
      <w:r w:rsidRPr="00973792">
        <w:rPr>
          <w:rFonts w:ascii="Arial" w:hAnsi="Arial" w:cs="Arial"/>
          <w:sz w:val="22"/>
          <w:szCs w:val="22"/>
        </w:rPr>
        <w:t xml:space="preserve">, siguientes a la fecha de la notificación por escrito, del oficio de rescisión administrativa de este Contrato, toda la documentación que esta le hubiere entregado para realización de </w:t>
      </w:r>
      <w:r w:rsidR="002B6C48" w:rsidRPr="00973792">
        <w:rPr>
          <w:rFonts w:ascii="Arial" w:hAnsi="Arial" w:cs="Arial"/>
          <w:sz w:val="22"/>
          <w:szCs w:val="22"/>
        </w:rPr>
        <w:t>los trabajos</w:t>
      </w:r>
      <w:r w:rsidRPr="00973792">
        <w:rPr>
          <w:rFonts w:ascii="Arial" w:hAnsi="Arial" w:cs="Arial"/>
          <w:sz w:val="22"/>
          <w:szCs w:val="22"/>
        </w:rPr>
        <w:t>.</w:t>
      </w:r>
    </w:p>
    <w:p w14:paraId="13E8C6FB" w14:textId="77777777" w:rsidR="005B510A" w:rsidRPr="00973792" w:rsidRDefault="005B510A" w:rsidP="005B510A">
      <w:pPr>
        <w:jc w:val="both"/>
        <w:rPr>
          <w:rFonts w:ascii="Arial" w:hAnsi="Arial" w:cs="Arial"/>
          <w:sz w:val="22"/>
          <w:szCs w:val="22"/>
        </w:rPr>
      </w:pPr>
    </w:p>
    <w:p w14:paraId="642645ED" w14:textId="67DF9ABB"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Emitida la resolución de rescisión administrativa de este Contrato y notificada que sea a </w:t>
      </w:r>
      <w:r w:rsidRPr="00973792">
        <w:rPr>
          <w:rFonts w:ascii="Arial" w:hAnsi="Arial" w:cs="Arial"/>
          <w:b/>
          <w:sz w:val="22"/>
          <w:szCs w:val="22"/>
        </w:rPr>
        <w:t xml:space="preserve">“EL CONTRATISTA”, “LA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precautoriamente y desde el inicio de la misma, se abstendrá de cubrir los importes resultantes de </w:t>
      </w:r>
      <w:r w:rsidR="002B6C48" w:rsidRPr="00973792">
        <w:rPr>
          <w:rFonts w:ascii="Arial" w:hAnsi="Arial" w:cs="Arial"/>
          <w:sz w:val="22"/>
          <w:szCs w:val="22"/>
        </w:rPr>
        <w:t>los trabajos</w:t>
      </w:r>
      <w:r w:rsidRPr="00973792">
        <w:rPr>
          <w:rFonts w:ascii="Arial" w:hAnsi="Arial" w:cs="Arial"/>
          <w:sz w:val="22"/>
          <w:szCs w:val="22"/>
        </w:rPr>
        <w:t xml:space="preserve"> ejecutadas aún no </w:t>
      </w:r>
      <w:r w:rsidRPr="00973792">
        <w:rPr>
          <w:rFonts w:ascii="Arial" w:hAnsi="Arial" w:cs="Arial"/>
          <w:sz w:val="22"/>
          <w:szCs w:val="22"/>
        </w:rPr>
        <w:lastRenderedPageBreak/>
        <w:t>liquidados, hasta que se otorgue el finiquito que proceda, lo que deberá efectuarse dentro de los</w:t>
      </w:r>
      <w:r w:rsidR="001F3060" w:rsidRPr="00973792">
        <w:rPr>
          <w:rFonts w:ascii="Arial" w:hAnsi="Arial" w:cs="Arial"/>
          <w:sz w:val="22"/>
          <w:szCs w:val="22"/>
        </w:rPr>
        <w:t xml:space="preserve"> treinta d</w:t>
      </w:r>
      <w:r w:rsidRPr="00973792">
        <w:rPr>
          <w:rFonts w:ascii="Arial" w:hAnsi="Arial" w:cs="Arial"/>
          <w:sz w:val="22"/>
          <w:szCs w:val="22"/>
        </w:rPr>
        <w:t xml:space="preserve">ías </w:t>
      </w:r>
      <w:r w:rsidR="00E322FB" w:rsidRPr="00973792">
        <w:rPr>
          <w:rFonts w:ascii="Arial" w:hAnsi="Arial" w:cs="Arial"/>
          <w:sz w:val="22"/>
          <w:szCs w:val="22"/>
        </w:rPr>
        <w:t xml:space="preserve">naturales </w:t>
      </w:r>
      <w:r w:rsidRPr="00973792">
        <w:rPr>
          <w:rFonts w:ascii="Arial" w:hAnsi="Arial" w:cs="Arial"/>
          <w:sz w:val="22"/>
          <w:szCs w:val="22"/>
        </w:rPr>
        <w:t xml:space="preserve">siguientes a la fecha de la notificación por escrito de la resolución de rescisión administrativa </w:t>
      </w:r>
      <w:r w:rsidR="001F3060" w:rsidRPr="00973792">
        <w:rPr>
          <w:rFonts w:ascii="Arial" w:hAnsi="Arial" w:cs="Arial"/>
          <w:sz w:val="22"/>
          <w:szCs w:val="22"/>
        </w:rPr>
        <w:t>para</w:t>
      </w:r>
      <w:r w:rsidRPr="00973792">
        <w:rPr>
          <w:rFonts w:ascii="Arial" w:hAnsi="Arial" w:cs="Arial"/>
          <w:sz w:val="22"/>
          <w:szCs w:val="22"/>
        </w:rPr>
        <w:t xml:space="preserve"> proceder a hacer efectivas las garantías. En el finiquito deberá preverse el sobre costo de </w:t>
      </w:r>
      <w:r w:rsidR="002B6C48" w:rsidRPr="00973792">
        <w:rPr>
          <w:rFonts w:ascii="Arial" w:hAnsi="Arial" w:cs="Arial"/>
          <w:sz w:val="22"/>
          <w:szCs w:val="22"/>
        </w:rPr>
        <w:t>los trabajos</w:t>
      </w:r>
      <w:r w:rsidRPr="00973792">
        <w:rPr>
          <w:rFonts w:ascii="Arial" w:hAnsi="Arial" w:cs="Arial"/>
          <w:sz w:val="22"/>
          <w:szCs w:val="22"/>
        </w:rPr>
        <w:t xml:space="preserve"> aún no ejecutados que se encuentren atrasados conforme al programa de trabajo, así como lo relativo a la recuperación de los materiales y equipos que, en su caso, le hayan sido entregados a </w:t>
      </w:r>
      <w:r w:rsidRPr="00973792">
        <w:rPr>
          <w:rFonts w:ascii="Arial" w:hAnsi="Arial" w:cs="Arial"/>
          <w:b/>
          <w:sz w:val="22"/>
          <w:szCs w:val="22"/>
        </w:rPr>
        <w:t>“EL CONTRATISTA”.</w:t>
      </w:r>
    </w:p>
    <w:p w14:paraId="2B557E86" w14:textId="77777777" w:rsidR="005B510A" w:rsidRPr="00973792" w:rsidRDefault="005B510A" w:rsidP="005B510A">
      <w:pPr>
        <w:jc w:val="both"/>
        <w:rPr>
          <w:rFonts w:ascii="Arial" w:hAnsi="Arial" w:cs="Arial"/>
          <w:sz w:val="22"/>
          <w:szCs w:val="22"/>
        </w:rPr>
      </w:pPr>
    </w:p>
    <w:p w14:paraId="09E3A3F7" w14:textId="155F1396"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En el finiquito,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podrá optar entre aplicar las penas convencionales o el sobre costo derivado de completar </w:t>
      </w:r>
      <w:r w:rsidR="002B6C48" w:rsidRPr="00973792">
        <w:rPr>
          <w:rFonts w:ascii="Arial" w:hAnsi="Arial" w:cs="Arial"/>
          <w:sz w:val="22"/>
          <w:szCs w:val="22"/>
        </w:rPr>
        <w:t>los trabajos</w:t>
      </w:r>
      <w:r w:rsidRPr="00973792">
        <w:rPr>
          <w:rFonts w:ascii="Arial" w:hAnsi="Arial" w:cs="Arial"/>
          <w:sz w:val="22"/>
          <w:szCs w:val="22"/>
        </w:rPr>
        <w:t xml:space="preserve"> que resulte de la rescisión. La opción que se adopte atenderá a la que depare menor perjuicio a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debiendo fundamentar y motivar las causas de la aplicación de una u otra opción.</w:t>
      </w:r>
    </w:p>
    <w:p w14:paraId="7D15E091" w14:textId="77777777" w:rsidR="005B510A" w:rsidRPr="00973792" w:rsidRDefault="005B510A" w:rsidP="005B510A">
      <w:pPr>
        <w:jc w:val="both"/>
        <w:rPr>
          <w:rFonts w:ascii="Arial" w:hAnsi="Arial" w:cs="Arial"/>
          <w:sz w:val="22"/>
          <w:szCs w:val="22"/>
        </w:rPr>
      </w:pPr>
    </w:p>
    <w:p w14:paraId="4B551076" w14:textId="5FDF21FA"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El sobre costo de </w:t>
      </w:r>
      <w:r w:rsidR="002B6C48" w:rsidRPr="00973792">
        <w:rPr>
          <w:rFonts w:ascii="Arial" w:hAnsi="Arial" w:cs="Arial"/>
          <w:sz w:val="22"/>
          <w:szCs w:val="22"/>
        </w:rPr>
        <w:t>los trabajos</w:t>
      </w:r>
      <w:r w:rsidRPr="00973792">
        <w:rPr>
          <w:rFonts w:ascii="Arial" w:hAnsi="Arial" w:cs="Arial"/>
          <w:sz w:val="22"/>
          <w:szCs w:val="22"/>
        </w:rPr>
        <w:t xml:space="preserve"> será determinado por </w:t>
      </w:r>
      <w:r w:rsidRPr="00973792">
        <w:rPr>
          <w:rFonts w:ascii="Arial" w:hAnsi="Arial" w:cs="Arial"/>
          <w:b/>
          <w:sz w:val="22"/>
          <w:szCs w:val="22"/>
        </w:rPr>
        <w:t xml:space="preserve">“LA DEPENDENCIA </w:t>
      </w:r>
      <w:r w:rsidR="007D46B3" w:rsidRPr="00973792">
        <w:rPr>
          <w:rFonts w:ascii="Arial" w:hAnsi="Arial" w:cs="Arial"/>
          <w:b/>
          <w:sz w:val="22"/>
          <w:szCs w:val="22"/>
        </w:rPr>
        <w:t>O</w:t>
      </w:r>
      <w:r w:rsidRPr="00973792">
        <w:rPr>
          <w:rFonts w:ascii="Arial" w:hAnsi="Arial" w:cs="Arial"/>
          <w:b/>
          <w:sz w:val="22"/>
          <w:szCs w:val="22"/>
        </w:rPr>
        <w:t xml:space="preserve"> ENTIDAD”</w:t>
      </w:r>
      <w:r w:rsidRPr="00973792">
        <w:rPr>
          <w:rFonts w:ascii="Arial" w:hAnsi="Arial" w:cs="Arial"/>
          <w:sz w:val="22"/>
          <w:szCs w:val="22"/>
        </w:rPr>
        <w:t xml:space="preserve"> de conformidad con lo establecido en </w:t>
      </w:r>
      <w:r w:rsidR="001F3060" w:rsidRPr="00973792">
        <w:rPr>
          <w:rFonts w:ascii="Arial" w:hAnsi="Arial" w:cs="Arial"/>
          <w:sz w:val="22"/>
          <w:szCs w:val="22"/>
        </w:rPr>
        <w:t>los</w:t>
      </w:r>
      <w:r w:rsidRPr="00973792">
        <w:rPr>
          <w:rFonts w:ascii="Arial" w:hAnsi="Arial" w:cs="Arial"/>
          <w:sz w:val="22"/>
          <w:szCs w:val="22"/>
        </w:rPr>
        <w:t xml:space="preserve"> artículo</w:t>
      </w:r>
      <w:r w:rsidR="001F3060" w:rsidRPr="00973792">
        <w:rPr>
          <w:rFonts w:ascii="Arial" w:hAnsi="Arial" w:cs="Arial"/>
          <w:sz w:val="22"/>
          <w:szCs w:val="22"/>
        </w:rPr>
        <w:t>s</w:t>
      </w:r>
      <w:r w:rsidRPr="00973792">
        <w:rPr>
          <w:rFonts w:ascii="Arial" w:hAnsi="Arial" w:cs="Arial"/>
          <w:sz w:val="22"/>
          <w:szCs w:val="22"/>
        </w:rPr>
        <w:t xml:space="preserve"> </w:t>
      </w:r>
      <w:r w:rsidR="00C37CE9" w:rsidRPr="00973792">
        <w:rPr>
          <w:rFonts w:ascii="Arial" w:hAnsi="Arial" w:cs="Arial"/>
          <w:sz w:val="22"/>
          <w:szCs w:val="22"/>
        </w:rPr>
        <w:t xml:space="preserve">62 fracción II de la </w:t>
      </w:r>
      <w:r w:rsidR="005A3193" w:rsidRPr="00973792">
        <w:rPr>
          <w:rFonts w:ascii="Arial" w:hAnsi="Arial" w:cs="Arial"/>
          <w:b/>
          <w:bCs/>
          <w:sz w:val="22"/>
          <w:szCs w:val="22"/>
        </w:rPr>
        <w:t>“</w:t>
      </w:r>
      <w:r w:rsidR="00C37CE9" w:rsidRPr="00973792">
        <w:rPr>
          <w:rFonts w:ascii="Arial" w:hAnsi="Arial" w:cs="Arial"/>
          <w:b/>
          <w:bCs/>
          <w:sz w:val="22"/>
          <w:szCs w:val="22"/>
        </w:rPr>
        <w:t>LOPSRM</w:t>
      </w:r>
      <w:r w:rsidR="005A3193" w:rsidRPr="00973792">
        <w:rPr>
          <w:rFonts w:ascii="Arial" w:hAnsi="Arial" w:cs="Arial"/>
          <w:b/>
          <w:bCs/>
          <w:sz w:val="22"/>
          <w:szCs w:val="22"/>
        </w:rPr>
        <w:t>”</w:t>
      </w:r>
      <w:r w:rsidR="00C37CE9" w:rsidRPr="00973792">
        <w:rPr>
          <w:rFonts w:ascii="Arial" w:hAnsi="Arial" w:cs="Arial"/>
          <w:sz w:val="22"/>
          <w:szCs w:val="22"/>
        </w:rPr>
        <w:t xml:space="preserve"> y </w:t>
      </w:r>
      <w:r w:rsidR="001F3060" w:rsidRPr="00973792">
        <w:rPr>
          <w:rFonts w:ascii="Arial" w:hAnsi="Arial" w:cs="Arial"/>
          <w:sz w:val="22"/>
          <w:szCs w:val="22"/>
        </w:rPr>
        <w:t>16</w:t>
      </w:r>
      <w:r w:rsidR="001A15F6" w:rsidRPr="00973792">
        <w:rPr>
          <w:rFonts w:ascii="Arial" w:hAnsi="Arial" w:cs="Arial"/>
          <w:sz w:val="22"/>
          <w:szCs w:val="22"/>
        </w:rPr>
        <w:t>2</w:t>
      </w:r>
      <w:r w:rsidR="001F3060" w:rsidRPr="00973792">
        <w:rPr>
          <w:rFonts w:ascii="Arial" w:hAnsi="Arial" w:cs="Arial"/>
          <w:sz w:val="22"/>
          <w:szCs w:val="22"/>
        </w:rPr>
        <w:t xml:space="preserve"> y </w:t>
      </w:r>
      <w:r w:rsidRPr="00973792">
        <w:rPr>
          <w:rFonts w:ascii="Arial" w:hAnsi="Arial" w:cs="Arial"/>
          <w:sz w:val="22"/>
          <w:szCs w:val="22"/>
        </w:rPr>
        <w:t xml:space="preserve">163 </w:t>
      </w:r>
      <w:r w:rsidR="00C75CD3" w:rsidRPr="00973792">
        <w:rPr>
          <w:rFonts w:ascii="Arial" w:hAnsi="Arial" w:cs="Arial"/>
          <w:sz w:val="22"/>
          <w:szCs w:val="22"/>
        </w:rPr>
        <w:t>de</w:t>
      </w:r>
      <w:r w:rsidR="00C5333B" w:rsidRPr="00973792">
        <w:rPr>
          <w:rFonts w:ascii="Arial" w:hAnsi="Arial" w:cs="Arial"/>
          <w:sz w:val="22"/>
          <w:szCs w:val="22"/>
        </w:rPr>
        <w:t xml:space="preserve"> su</w:t>
      </w:r>
      <w:r w:rsidR="00C75CD3" w:rsidRPr="00973792">
        <w:rPr>
          <w:rFonts w:ascii="Arial" w:hAnsi="Arial" w:cs="Arial"/>
          <w:sz w:val="22"/>
          <w:szCs w:val="22"/>
        </w:rPr>
        <w:t xml:space="preserve"> </w:t>
      </w:r>
      <w:r w:rsidR="00C5333B" w:rsidRPr="00985938">
        <w:rPr>
          <w:rFonts w:ascii="Arial" w:hAnsi="Arial" w:cs="Arial"/>
          <w:sz w:val="22"/>
          <w:szCs w:val="22"/>
        </w:rPr>
        <w:t>Reglamento</w:t>
      </w:r>
      <w:r w:rsidRPr="00973792">
        <w:rPr>
          <w:rFonts w:ascii="Arial" w:hAnsi="Arial" w:cs="Arial"/>
          <w:sz w:val="22"/>
          <w:szCs w:val="22"/>
        </w:rPr>
        <w:t>.</w:t>
      </w:r>
    </w:p>
    <w:p w14:paraId="00F088BB" w14:textId="34D9FDD0" w:rsidR="00ED511A" w:rsidRPr="00973792" w:rsidRDefault="00ED511A" w:rsidP="00C41C90">
      <w:pPr>
        <w:ind w:right="51"/>
        <w:jc w:val="both"/>
        <w:rPr>
          <w:rFonts w:ascii="Arial" w:hAnsi="Arial" w:cs="Arial"/>
          <w:sz w:val="22"/>
          <w:szCs w:val="22"/>
        </w:rPr>
      </w:pPr>
    </w:p>
    <w:p w14:paraId="29EAD71A" w14:textId="15726364" w:rsidR="005B510A" w:rsidRPr="00973792" w:rsidRDefault="005B510A" w:rsidP="00C41C90">
      <w:pPr>
        <w:ind w:right="51"/>
        <w:jc w:val="both"/>
        <w:rPr>
          <w:rFonts w:ascii="Arial" w:hAnsi="Arial" w:cs="Arial"/>
          <w:b/>
          <w:bCs/>
          <w:sz w:val="22"/>
          <w:szCs w:val="22"/>
        </w:rPr>
      </w:pPr>
      <w:r w:rsidRPr="00973792">
        <w:rPr>
          <w:rFonts w:ascii="Arial" w:hAnsi="Arial" w:cs="Arial"/>
          <w:b/>
          <w:bCs/>
          <w:sz w:val="22"/>
          <w:szCs w:val="22"/>
          <w:highlight w:val="yellow"/>
        </w:rPr>
        <w:t>VIGÉSIMA. DE LA VIGILANCIA, CONTROL Y SUPERVISIÓN DE LOS TRABAJOS.</w:t>
      </w:r>
    </w:p>
    <w:p w14:paraId="4C731CE0" w14:textId="77777777" w:rsidR="005B510A" w:rsidRPr="00973792" w:rsidRDefault="005B510A" w:rsidP="005B510A">
      <w:pPr>
        <w:jc w:val="both"/>
        <w:rPr>
          <w:rFonts w:ascii="Arial" w:hAnsi="Arial" w:cs="Arial"/>
          <w:b/>
          <w:sz w:val="22"/>
          <w:szCs w:val="22"/>
        </w:rPr>
      </w:pPr>
    </w:p>
    <w:p w14:paraId="3D424BF3" w14:textId="0B4D76D1" w:rsidR="001F3060" w:rsidRPr="00973792" w:rsidRDefault="005B510A" w:rsidP="001F3060">
      <w:pPr>
        <w:jc w:val="both"/>
        <w:rPr>
          <w:rFonts w:ascii="Arial" w:hAnsi="Arial" w:cs="Arial"/>
          <w:sz w:val="22"/>
          <w:szCs w:val="22"/>
        </w:rPr>
      </w:pPr>
      <w:r w:rsidRPr="00973792">
        <w:rPr>
          <w:rFonts w:ascii="Arial" w:hAnsi="Arial" w:cs="Arial"/>
          <w:b/>
          <w:sz w:val="22"/>
          <w:szCs w:val="22"/>
        </w:rPr>
        <w:t xml:space="preserve">“LA DEPENDENCIA </w:t>
      </w:r>
      <w:r w:rsidR="007D46B3" w:rsidRPr="00973792">
        <w:rPr>
          <w:rFonts w:ascii="Arial" w:hAnsi="Arial" w:cs="Arial"/>
          <w:b/>
          <w:sz w:val="22"/>
          <w:szCs w:val="22"/>
        </w:rPr>
        <w:t xml:space="preserve">O </w:t>
      </w:r>
      <w:r w:rsidRPr="00973792">
        <w:rPr>
          <w:rFonts w:ascii="Arial" w:hAnsi="Arial" w:cs="Arial"/>
          <w:b/>
          <w:sz w:val="22"/>
          <w:szCs w:val="22"/>
        </w:rPr>
        <w:t>ENTIDAD”</w:t>
      </w:r>
      <w:r w:rsidRPr="00973792">
        <w:rPr>
          <w:rFonts w:ascii="Arial" w:hAnsi="Arial" w:cs="Arial"/>
          <w:sz w:val="22"/>
          <w:szCs w:val="22"/>
        </w:rPr>
        <w:t>,</w:t>
      </w:r>
      <w:r w:rsidR="001F3060" w:rsidRPr="00973792">
        <w:rPr>
          <w:rFonts w:ascii="Arial" w:hAnsi="Arial" w:cs="Arial"/>
          <w:sz w:val="22"/>
          <w:szCs w:val="22"/>
        </w:rPr>
        <w:t xml:space="preserve"> por medio del Residente de Obra</w:t>
      </w:r>
      <w:r w:rsidR="008A4FFB" w:rsidRPr="00973792">
        <w:rPr>
          <w:rFonts w:ascii="Arial" w:hAnsi="Arial" w:cs="Arial"/>
          <w:sz w:val="22"/>
          <w:szCs w:val="22"/>
        </w:rPr>
        <w:t xml:space="preserve"> se</w:t>
      </w:r>
      <w:r w:rsidRPr="00973792">
        <w:rPr>
          <w:rFonts w:ascii="Arial" w:hAnsi="Arial" w:cs="Arial"/>
          <w:sz w:val="22"/>
          <w:szCs w:val="22"/>
        </w:rPr>
        <w:t xml:space="preserve"> vigilará, controlará y supervisará la debida ejecución de los trabajos en específico</w:t>
      </w:r>
      <w:r w:rsidR="008A4FFB" w:rsidRPr="00973792">
        <w:rPr>
          <w:rFonts w:ascii="Arial" w:hAnsi="Arial" w:cs="Arial"/>
          <w:sz w:val="22"/>
          <w:szCs w:val="22"/>
        </w:rPr>
        <w:t>:</w:t>
      </w:r>
      <w:r w:rsidRPr="00973792">
        <w:rPr>
          <w:rFonts w:ascii="Arial" w:hAnsi="Arial" w:cs="Arial"/>
          <w:sz w:val="22"/>
          <w:szCs w:val="22"/>
        </w:rPr>
        <w:t xml:space="preserve"> cuanto a la calidad requerida en los materiales y equipos de instalación permanente, proyectos de ingeniería y arquitectura, especificaciones generales y particulares de construcción, programas de ejecución convenidos, de utilización de mano de obra y de maquinaria y de suministro de materiales y equipo de instalación permanente, relación del equipo de construcción, procedimiento constructivo y presupuesto de obra</w:t>
      </w:r>
      <w:r w:rsidR="001F3060" w:rsidRPr="00973792">
        <w:rPr>
          <w:rFonts w:ascii="Arial" w:hAnsi="Arial" w:cs="Arial"/>
          <w:sz w:val="22"/>
          <w:szCs w:val="22"/>
        </w:rPr>
        <w:t>, debiéndose formular los informes correspondientes</w:t>
      </w:r>
    </w:p>
    <w:p w14:paraId="4C309B5F" w14:textId="5EC121C5" w:rsidR="00ED511A" w:rsidRPr="00973792" w:rsidRDefault="00ED511A" w:rsidP="00C41C90">
      <w:pPr>
        <w:ind w:right="51"/>
        <w:jc w:val="both"/>
        <w:rPr>
          <w:rFonts w:ascii="Arial" w:hAnsi="Arial" w:cs="Arial"/>
          <w:sz w:val="22"/>
          <w:szCs w:val="22"/>
        </w:rPr>
      </w:pPr>
    </w:p>
    <w:p w14:paraId="1DDC936E" w14:textId="323968B2" w:rsidR="005B510A" w:rsidRPr="00973792" w:rsidRDefault="005B510A" w:rsidP="00C41C90">
      <w:pPr>
        <w:ind w:right="51"/>
        <w:jc w:val="both"/>
        <w:rPr>
          <w:rFonts w:ascii="Arial" w:hAnsi="Arial" w:cs="Arial"/>
          <w:b/>
          <w:bCs/>
          <w:sz w:val="22"/>
          <w:szCs w:val="22"/>
        </w:rPr>
      </w:pPr>
      <w:r w:rsidRPr="00973792">
        <w:rPr>
          <w:rFonts w:ascii="Arial" w:hAnsi="Arial" w:cs="Arial"/>
          <w:b/>
          <w:bCs/>
          <w:sz w:val="22"/>
          <w:szCs w:val="22"/>
          <w:highlight w:val="yellow"/>
        </w:rPr>
        <w:t xml:space="preserve">VIGÉSIMA PRIMERA. DE </w:t>
      </w:r>
      <w:r w:rsidR="00C37CE9" w:rsidRPr="00973792">
        <w:rPr>
          <w:rFonts w:ascii="Arial" w:hAnsi="Arial" w:cs="Arial"/>
          <w:b/>
          <w:bCs/>
          <w:sz w:val="22"/>
          <w:szCs w:val="22"/>
          <w:highlight w:val="yellow"/>
        </w:rPr>
        <w:t xml:space="preserve">LA </w:t>
      </w:r>
      <w:r w:rsidRPr="00973792">
        <w:rPr>
          <w:rFonts w:ascii="Arial" w:hAnsi="Arial" w:cs="Arial"/>
          <w:b/>
          <w:bCs/>
          <w:sz w:val="22"/>
          <w:szCs w:val="22"/>
          <w:highlight w:val="yellow"/>
        </w:rPr>
        <w:t>BITÁCORA</w:t>
      </w:r>
    </w:p>
    <w:p w14:paraId="7189359F" w14:textId="77777777" w:rsidR="00C37CE9" w:rsidRPr="00973792" w:rsidRDefault="00C37CE9" w:rsidP="005B510A">
      <w:pPr>
        <w:tabs>
          <w:tab w:val="left" w:pos="1171"/>
        </w:tabs>
        <w:ind w:right="51"/>
        <w:jc w:val="both"/>
        <w:rPr>
          <w:rFonts w:ascii="Arial" w:hAnsi="Arial" w:cs="Arial"/>
          <w:sz w:val="22"/>
          <w:szCs w:val="22"/>
        </w:rPr>
      </w:pPr>
    </w:p>
    <w:p w14:paraId="37DAFBA4" w14:textId="2AB8785E" w:rsidR="00C37CE9" w:rsidRPr="00973792" w:rsidRDefault="00C37CE9" w:rsidP="00C37CE9">
      <w:pPr>
        <w:jc w:val="both"/>
        <w:rPr>
          <w:rFonts w:ascii="Arial" w:hAnsi="Arial" w:cs="Arial"/>
          <w:sz w:val="22"/>
          <w:szCs w:val="22"/>
        </w:rPr>
      </w:pPr>
      <w:bookmarkStart w:id="45" w:name="_Hlk41904931"/>
      <w:r w:rsidRPr="00973792">
        <w:rPr>
          <w:rFonts w:ascii="Arial" w:hAnsi="Arial" w:cs="Arial"/>
          <w:sz w:val="22"/>
          <w:szCs w:val="22"/>
        </w:rPr>
        <w:t xml:space="preserve">La Bitácora es el instrumento técnico que constituye el medio de comunicación entre </w:t>
      </w:r>
      <w:r w:rsidRPr="00973792">
        <w:rPr>
          <w:rFonts w:ascii="Arial" w:hAnsi="Arial" w:cs="Arial"/>
          <w:b/>
          <w:sz w:val="22"/>
          <w:szCs w:val="22"/>
        </w:rPr>
        <w:t>“LAS PARTES”</w:t>
      </w:r>
      <w:r w:rsidR="002E3D69" w:rsidRPr="00973792">
        <w:rPr>
          <w:rFonts w:ascii="Arial" w:hAnsi="Arial" w:cs="Arial"/>
          <w:b/>
          <w:sz w:val="22"/>
          <w:szCs w:val="22"/>
        </w:rPr>
        <w:t xml:space="preserve"> </w:t>
      </w:r>
      <w:r w:rsidRPr="00973792">
        <w:rPr>
          <w:rFonts w:ascii="Arial" w:hAnsi="Arial" w:cs="Arial"/>
          <w:sz w:val="22"/>
          <w:szCs w:val="22"/>
        </w:rPr>
        <w:t>que formalizan el presente Contrato, en el cual se registraran los asuntos y eventos importantes que se presenten durante la ejecución de los trabajos.</w:t>
      </w:r>
    </w:p>
    <w:bookmarkEnd w:id="45"/>
    <w:p w14:paraId="53060CE2" w14:textId="0205D028" w:rsidR="00ED511A" w:rsidRPr="00973792" w:rsidRDefault="005B510A" w:rsidP="005B510A">
      <w:pPr>
        <w:tabs>
          <w:tab w:val="left" w:pos="1171"/>
        </w:tabs>
        <w:ind w:right="51"/>
        <w:jc w:val="both"/>
        <w:rPr>
          <w:rFonts w:ascii="Arial" w:hAnsi="Arial" w:cs="Arial"/>
          <w:sz w:val="22"/>
          <w:szCs w:val="22"/>
        </w:rPr>
      </w:pPr>
      <w:r w:rsidRPr="00973792">
        <w:rPr>
          <w:rFonts w:ascii="Arial" w:hAnsi="Arial" w:cs="Arial"/>
          <w:sz w:val="22"/>
          <w:szCs w:val="22"/>
        </w:rPr>
        <w:tab/>
      </w:r>
    </w:p>
    <w:p w14:paraId="46674F4B" w14:textId="3CCAB899"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El uso de la Bitácora será obligatorio. Su elaboración, control y seguimiento se hará por medios remotos de comunicación electrónica, y deberá cumplirse con las condiciones y requisitos que establecen los artículos 122, 123, 124 y 125 </w:t>
      </w:r>
      <w:r w:rsidR="00C75CD3" w:rsidRPr="00973792">
        <w:rPr>
          <w:rFonts w:ascii="Arial" w:hAnsi="Arial" w:cs="Arial"/>
          <w:sz w:val="22"/>
          <w:szCs w:val="22"/>
        </w:rPr>
        <w:t xml:space="preserve">del </w:t>
      </w:r>
      <w:r w:rsidR="005A3193" w:rsidRPr="00973792">
        <w:rPr>
          <w:rFonts w:ascii="Arial" w:hAnsi="Arial" w:cs="Arial"/>
          <w:b/>
          <w:bCs/>
          <w:sz w:val="22"/>
          <w:szCs w:val="22"/>
        </w:rPr>
        <w:t>“</w:t>
      </w:r>
      <w:r w:rsidR="00C75CD3" w:rsidRPr="00973792">
        <w:rPr>
          <w:rFonts w:ascii="Arial" w:hAnsi="Arial" w:cs="Arial"/>
          <w:b/>
          <w:bCs/>
          <w:sz w:val="22"/>
          <w:szCs w:val="22"/>
        </w:rPr>
        <w:t>RLOPSRM</w:t>
      </w:r>
      <w:r w:rsidR="005A3193" w:rsidRPr="00973792">
        <w:rPr>
          <w:rFonts w:ascii="Arial" w:hAnsi="Arial" w:cs="Arial"/>
          <w:b/>
          <w:bCs/>
          <w:sz w:val="22"/>
          <w:szCs w:val="22"/>
        </w:rPr>
        <w:t>”</w:t>
      </w:r>
      <w:r w:rsidRPr="00973792">
        <w:rPr>
          <w:rFonts w:ascii="Arial" w:hAnsi="Arial" w:cs="Arial"/>
          <w:sz w:val="22"/>
          <w:szCs w:val="22"/>
        </w:rPr>
        <w:t>.</w:t>
      </w:r>
    </w:p>
    <w:p w14:paraId="0459BACE" w14:textId="77777777" w:rsidR="005B510A" w:rsidRPr="00973792" w:rsidRDefault="005B510A" w:rsidP="005B510A">
      <w:pPr>
        <w:jc w:val="both"/>
        <w:rPr>
          <w:rFonts w:ascii="Arial" w:hAnsi="Arial" w:cs="Arial"/>
          <w:sz w:val="22"/>
          <w:szCs w:val="22"/>
        </w:rPr>
      </w:pPr>
    </w:p>
    <w:p w14:paraId="491DE0D0" w14:textId="0A772D9B" w:rsidR="001F3060" w:rsidRPr="00973792" w:rsidRDefault="00DF64D2" w:rsidP="001F3060">
      <w:pPr>
        <w:jc w:val="both"/>
        <w:rPr>
          <w:rFonts w:ascii="Arial" w:hAnsi="Arial" w:cs="Arial"/>
          <w:sz w:val="22"/>
          <w:szCs w:val="22"/>
        </w:rPr>
      </w:pPr>
      <w:r w:rsidRPr="00973792">
        <w:rPr>
          <w:rFonts w:ascii="Arial" w:hAnsi="Arial" w:cs="Arial"/>
          <w:sz w:val="22"/>
          <w:szCs w:val="22"/>
        </w:rPr>
        <w:t>En caso de que</w:t>
      </w:r>
      <w:r w:rsidR="005B510A" w:rsidRPr="00973792">
        <w:rPr>
          <w:rFonts w:ascii="Arial" w:hAnsi="Arial" w:cs="Arial"/>
          <w:sz w:val="22"/>
          <w:szCs w:val="22"/>
        </w:rPr>
        <w:t xml:space="preserve"> no</w:t>
      </w:r>
      <w:r w:rsidR="001F3060" w:rsidRPr="00973792">
        <w:rPr>
          <w:rFonts w:ascii="Arial" w:hAnsi="Arial" w:cs="Arial"/>
          <w:sz w:val="22"/>
          <w:szCs w:val="22"/>
        </w:rPr>
        <w:t xml:space="preserve"> sea posible la implementación del uso de</w:t>
      </w:r>
      <w:r w:rsidR="005B510A" w:rsidRPr="00973792">
        <w:rPr>
          <w:rFonts w:ascii="Arial" w:hAnsi="Arial" w:cs="Arial"/>
          <w:sz w:val="22"/>
          <w:szCs w:val="22"/>
        </w:rPr>
        <w:t xml:space="preserve"> la Bitácora electrónica se abrirá y utilizará una Bitácora convencional</w:t>
      </w:r>
      <w:r w:rsidR="001F3060" w:rsidRPr="00973792">
        <w:rPr>
          <w:rFonts w:ascii="Arial" w:hAnsi="Arial" w:cs="Arial"/>
          <w:sz w:val="22"/>
          <w:szCs w:val="22"/>
        </w:rPr>
        <w:t>, previa solicitud y autorización de la Secretar</w:t>
      </w:r>
      <w:r w:rsidR="00790EBD" w:rsidRPr="00973792">
        <w:rPr>
          <w:rFonts w:ascii="Arial" w:hAnsi="Arial" w:cs="Arial"/>
          <w:sz w:val="22"/>
          <w:szCs w:val="22"/>
        </w:rPr>
        <w:t>í</w:t>
      </w:r>
      <w:r w:rsidR="001F3060" w:rsidRPr="00973792">
        <w:rPr>
          <w:rFonts w:ascii="Arial" w:hAnsi="Arial" w:cs="Arial"/>
          <w:sz w:val="22"/>
          <w:szCs w:val="22"/>
        </w:rPr>
        <w:t xml:space="preserve">a de la Función Pública, de acuerdo con los casos previsto en el segundo párrafo del artículo 122 del </w:t>
      </w:r>
      <w:bookmarkStart w:id="46" w:name="_Hlk41908597"/>
      <w:r w:rsidR="00785803" w:rsidRPr="00973792">
        <w:rPr>
          <w:rFonts w:ascii="Arial" w:hAnsi="Arial" w:cs="Arial"/>
          <w:b/>
          <w:sz w:val="22"/>
          <w:szCs w:val="22"/>
        </w:rPr>
        <w:t>“RLOPSRM”</w:t>
      </w:r>
      <w:bookmarkEnd w:id="46"/>
      <w:r w:rsidR="00785803" w:rsidRPr="00973792">
        <w:rPr>
          <w:rFonts w:ascii="Arial" w:hAnsi="Arial" w:cs="Arial"/>
          <w:sz w:val="22"/>
          <w:szCs w:val="22"/>
        </w:rPr>
        <w:t>.</w:t>
      </w:r>
    </w:p>
    <w:p w14:paraId="638590D9" w14:textId="77777777" w:rsidR="005B510A" w:rsidRPr="00973792" w:rsidRDefault="005B510A" w:rsidP="005B510A">
      <w:pPr>
        <w:jc w:val="both"/>
        <w:rPr>
          <w:rFonts w:ascii="Arial" w:hAnsi="Arial" w:cs="Arial"/>
          <w:sz w:val="22"/>
          <w:szCs w:val="22"/>
        </w:rPr>
      </w:pPr>
    </w:p>
    <w:p w14:paraId="1612AEAD" w14:textId="6D2BF187" w:rsidR="005B510A" w:rsidRPr="00973792" w:rsidRDefault="00C37CE9" w:rsidP="005B510A">
      <w:pPr>
        <w:jc w:val="both"/>
        <w:rPr>
          <w:rFonts w:ascii="Arial" w:hAnsi="Arial" w:cs="Arial"/>
          <w:sz w:val="22"/>
          <w:szCs w:val="22"/>
        </w:rPr>
      </w:pPr>
      <w:bookmarkStart w:id="47" w:name="_Hlk41908533"/>
      <w:r w:rsidRPr="00973792">
        <w:rPr>
          <w:rFonts w:ascii="Arial" w:hAnsi="Arial" w:cs="Arial"/>
          <w:bCs/>
          <w:sz w:val="22"/>
          <w:szCs w:val="22"/>
        </w:rPr>
        <w:t>En el caso de la Bitácora convencional</w:t>
      </w:r>
      <w:r w:rsidRPr="00973792">
        <w:rPr>
          <w:rFonts w:ascii="Arial" w:hAnsi="Arial" w:cs="Arial"/>
          <w:b/>
          <w:sz w:val="22"/>
          <w:szCs w:val="22"/>
        </w:rPr>
        <w:t xml:space="preserve"> </w:t>
      </w:r>
      <w:bookmarkEnd w:id="47"/>
      <w:r w:rsidR="005B510A" w:rsidRPr="00973792">
        <w:rPr>
          <w:rFonts w:ascii="Arial" w:hAnsi="Arial" w:cs="Arial"/>
          <w:b/>
          <w:sz w:val="22"/>
          <w:szCs w:val="22"/>
        </w:rPr>
        <w:t>“EL CONTRATISTA”</w:t>
      </w:r>
      <w:r w:rsidR="005B510A" w:rsidRPr="00973792">
        <w:rPr>
          <w:rFonts w:ascii="Arial" w:hAnsi="Arial" w:cs="Arial"/>
          <w:sz w:val="22"/>
          <w:szCs w:val="22"/>
        </w:rPr>
        <w:t xml:space="preserve"> deberá preparar y mantener actualizada una serie completa de registros y la Bitácora de </w:t>
      </w:r>
      <w:r w:rsidRPr="00973792">
        <w:rPr>
          <w:rFonts w:ascii="Arial" w:hAnsi="Arial" w:cs="Arial"/>
          <w:sz w:val="22"/>
          <w:szCs w:val="22"/>
        </w:rPr>
        <w:t>los trabajos</w:t>
      </w:r>
      <w:r w:rsidR="005B510A" w:rsidRPr="00973792">
        <w:rPr>
          <w:rFonts w:ascii="Arial" w:hAnsi="Arial" w:cs="Arial"/>
          <w:sz w:val="22"/>
          <w:szCs w:val="22"/>
        </w:rPr>
        <w:t xml:space="preserve">” que realice en términos del presente Contrato, los cuales deberán conservarse en el Sitio de </w:t>
      </w:r>
      <w:r w:rsidRPr="00973792">
        <w:rPr>
          <w:rFonts w:ascii="Arial" w:hAnsi="Arial" w:cs="Arial"/>
          <w:sz w:val="22"/>
          <w:szCs w:val="22"/>
        </w:rPr>
        <w:t>los trabajos</w:t>
      </w:r>
      <w:r w:rsidR="005B510A" w:rsidRPr="00973792">
        <w:rPr>
          <w:rFonts w:ascii="Arial" w:hAnsi="Arial" w:cs="Arial"/>
          <w:sz w:val="22"/>
          <w:szCs w:val="22"/>
        </w:rPr>
        <w:t xml:space="preserve">. Los registros deberán presentarse ante </w:t>
      </w:r>
      <w:r w:rsidR="005B510A" w:rsidRPr="00973792">
        <w:rPr>
          <w:rFonts w:ascii="Arial" w:hAnsi="Arial" w:cs="Arial"/>
          <w:b/>
          <w:sz w:val="22"/>
          <w:szCs w:val="22"/>
        </w:rPr>
        <w:t xml:space="preserve">“LA </w:t>
      </w:r>
      <w:r w:rsidR="007D46B3" w:rsidRPr="00973792">
        <w:rPr>
          <w:rFonts w:ascii="Arial" w:hAnsi="Arial" w:cs="Arial"/>
          <w:b/>
          <w:sz w:val="22"/>
          <w:szCs w:val="22"/>
        </w:rPr>
        <w:t>DEPENDENCIA O</w:t>
      </w:r>
      <w:r w:rsidR="005B510A" w:rsidRPr="00973792">
        <w:rPr>
          <w:rFonts w:ascii="Arial" w:hAnsi="Arial" w:cs="Arial"/>
          <w:b/>
          <w:sz w:val="22"/>
          <w:szCs w:val="22"/>
        </w:rPr>
        <w:t xml:space="preserve"> ENTIDAD”</w:t>
      </w:r>
      <w:r w:rsidR="005B510A" w:rsidRPr="00973792">
        <w:rPr>
          <w:rFonts w:ascii="Arial" w:hAnsi="Arial" w:cs="Arial"/>
          <w:sz w:val="22"/>
          <w:szCs w:val="22"/>
        </w:rPr>
        <w:t xml:space="preserve"> de forma mensual, hasta en tanto </w:t>
      </w:r>
      <w:r w:rsidR="005B510A" w:rsidRPr="00973792">
        <w:rPr>
          <w:rFonts w:ascii="Arial" w:hAnsi="Arial" w:cs="Arial"/>
          <w:b/>
          <w:sz w:val="22"/>
          <w:szCs w:val="22"/>
        </w:rPr>
        <w:t>“EL CONTRATISTA”</w:t>
      </w:r>
      <w:r w:rsidR="005B510A" w:rsidRPr="00973792">
        <w:rPr>
          <w:rFonts w:ascii="Arial" w:hAnsi="Arial" w:cs="Arial"/>
          <w:sz w:val="22"/>
          <w:szCs w:val="22"/>
        </w:rPr>
        <w:t xml:space="preserve"> haya concluido con </w:t>
      </w:r>
      <w:r w:rsidR="002B6C48" w:rsidRPr="00973792">
        <w:rPr>
          <w:rFonts w:ascii="Arial" w:hAnsi="Arial" w:cs="Arial"/>
          <w:sz w:val="22"/>
          <w:szCs w:val="22"/>
        </w:rPr>
        <w:t>los trabajos</w:t>
      </w:r>
      <w:r w:rsidR="005B510A" w:rsidRPr="00973792">
        <w:rPr>
          <w:rFonts w:ascii="Arial" w:hAnsi="Arial" w:cs="Arial"/>
          <w:sz w:val="22"/>
          <w:szCs w:val="22"/>
        </w:rPr>
        <w:t>.</w:t>
      </w:r>
    </w:p>
    <w:p w14:paraId="65C3CE27" w14:textId="77777777" w:rsidR="005B510A" w:rsidRPr="00973792" w:rsidRDefault="005B510A" w:rsidP="005B510A">
      <w:pPr>
        <w:jc w:val="both"/>
        <w:rPr>
          <w:rFonts w:ascii="Arial" w:hAnsi="Arial" w:cs="Arial"/>
          <w:sz w:val="22"/>
          <w:szCs w:val="22"/>
        </w:rPr>
      </w:pPr>
    </w:p>
    <w:p w14:paraId="23C8ADEC" w14:textId="7069B924"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Previo a la emisión de cualquier Acta de Recepción Física de </w:t>
      </w:r>
      <w:r w:rsidR="002B6C48" w:rsidRPr="00973792">
        <w:rPr>
          <w:rFonts w:ascii="Arial" w:hAnsi="Arial" w:cs="Arial"/>
          <w:sz w:val="22"/>
          <w:szCs w:val="22"/>
        </w:rPr>
        <w:t>los trabajos</w:t>
      </w:r>
      <w:r w:rsidRPr="00973792">
        <w:rPr>
          <w:rFonts w:ascii="Arial" w:hAnsi="Arial" w:cs="Arial"/>
          <w:sz w:val="22"/>
          <w:szCs w:val="22"/>
        </w:rPr>
        <w:t xml:space="preserve"> por parte de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w:t>
      </w:r>
      <w:r w:rsidRPr="00973792">
        <w:rPr>
          <w:rFonts w:ascii="Arial" w:hAnsi="Arial" w:cs="Arial"/>
          <w:b/>
          <w:sz w:val="22"/>
          <w:szCs w:val="22"/>
        </w:rPr>
        <w:t>“EL CONTRATISTA”</w:t>
      </w:r>
      <w:r w:rsidRPr="00973792">
        <w:rPr>
          <w:rFonts w:ascii="Arial" w:hAnsi="Arial" w:cs="Arial"/>
          <w:sz w:val="22"/>
          <w:szCs w:val="22"/>
        </w:rPr>
        <w:t xml:space="preserve"> deberá entregar a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copia de los planos</w:t>
      </w:r>
      <w:r w:rsidR="001F3060" w:rsidRPr="00973792">
        <w:rPr>
          <w:rFonts w:ascii="Arial" w:hAnsi="Arial" w:cs="Arial"/>
          <w:sz w:val="22"/>
          <w:szCs w:val="22"/>
        </w:rPr>
        <w:t xml:space="preserve"> Ejecutivos actualizados</w:t>
      </w:r>
      <w:r w:rsidRPr="00973792">
        <w:rPr>
          <w:rFonts w:ascii="Arial" w:hAnsi="Arial" w:cs="Arial"/>
          <w:sz w:val="22"/>
          <w:szCs w:val="22"/>
        </w:rPr>
        <w:t xml:space="preserve"> de </w:t>
      </w:r>
      <w:r w:rsidR="002B6C48" w:rsidRPr="00973792">
        <w:rPr>
          <w:rFonts w:ascii="Arial" w:hAnsi="Arial" w:cs="Arial"/>
          <w:sz w:val="22"/>
          <w:szCs w:val="22"/>
        </w:rPr>
        <w:t>los trabajos</w:t>
      </w:r>
      <w:r w:rsidR="00790EBD" w:rsidRPr="00973792">
        <w:rPr>
          <w:rFonts w:ascii="Arial" w:hAnsi="Arial" w:cs="Arial"/>
          <w:sz w:val="22"/>
          <w:szCs w:val="22"/>
        </w:rPr>
        <w:t>,</w:t>
      </w:r>
      <w:r w:rsidRPr="00973792">
        <w:rPr>
          <w:rFonts w:ascii="Arial" w:hAnsi="Arial" w:cs="Arial"/>
          <w:sz w:val="22"/>
          <w:szCs w:val="22"/>
        </w:rPr>
        <w:t xml:space="preserve"> así como </w:t>
      </w:r>
      <w:r w:rsidR="00FF4271" w:rsidRPr="00973792">
        <w:rPr>
          <w:rFonts w:ascii="Arial" w:hAnsi="Arial" w:cs="Arial"/>
          <w:sz w:val="22"/>
          <w:szCs w:val="22"/>
        </w:rPr>
        <w:t xml:space="preserve">en el caso de </w:t>
      </w:r>
      <w:r w:rsidR="00FF4271" w:rsidRPr="00973792">
        <w:rPr>
          <w:rFonts w:ascii="Arial" w:hAnsi="Arial" w:cs="Arial"/>
          <w:sz w:val="22"/>
          <w:szCs w:val="22"/>
        </w:rPr>
        <w:lastRenderedPageBreak/>
        <w:t xml:space="preserve">la bitácora convencional los </w:t>
      </w:r>
      <w:r w:rsidRPr="00973792">
        <w:rPr>
          <w:rFonts w:ascii="Arial" w:hAnsi="Arial" w:cs="Arial"/>
          <w:sz w:val="22"/>
          <w:szCs w:val="22"/>
        </w:rPr>
        <w:t xml:space="preserve">registros y Bitácoras, las cuales no deberán considerarse terminadas hasta en tanto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haya recibido dichos documentos.</w:t>
      </w:r>
    </w:p>
    <w:p w14:paraId="340F34BF" w14:textId="69D5FA3D" w:rsidR="005B510A" w:rsidRPr="00973792" w:rsidRDefault="005B510A" w:rsidP="005B510A">
      <w:pPr>
        <w:tabs>
          <w:tab w:val="left" w:pos="1171"/>
        </w:tabs>
        <w:ind w:right="51"/>
        <w:jc w:val="both"/>
        <w:rPr>
          <w:rFonts w:ascii="Arial" w:hAnsi="Arial" w:cs="Arial"/>
          <w:sz w:val="22"/>
          <w:szCs w:val="22"/>
        </w:rPr>
      </w:pPr>
    </w:p>
    <w:p w14:paraId="50EDD731" w14:textId="2231BA03" w:rsidR="005B510A" w:rsidRPr="00973792" w:rsidRDefault="005B510A" w:rsidP="005B510A">
      <w:pPr>
        <w:tabs>
          <w:tab w:val="left" w:pos="1171"/>
        </w:tabs>
        <w:ind w:right="51"/>
        <w:jc w:val="both"/>
        <w:rPr>
          <w:rFonts w:ascii="Arial" w:hAnsi="Arial" w:cs="Arial"/>
          <w:b/>
          <w:bCs/>
          <w:sz w:val="22"/>
          <w:szCs w:val="22"/>
        </w:rPr>
      </w:pPr>
      <w:r w:rsidRPr="00973792">
        <w:rPr>
          <w:rFonts w:ascii="Arial" w:hAnsi="Arial" w:cs="Arial"/>
          <w:b/>
          <w:bCs/>
          <w:sz w:val="22"/>
          <w:szCs w:val="22"/>
          <w:highlight w:val="yellow"/>
        </w:rPr>
        <w:t>VIGÉSIMA SEGUNDA. FINIQUITO Y TERMINACIÓN DEL CONTRATO</w:t>
      </w:r>
    </w:p>
    <w:p w14:paraId="04D7D743" w14:textId="68B9CA52" w:rsidR="00ED511A" w:rsidRPr="00973792" w:rsidRDefault="00ED511A" w:rsidP="00C41C90">
      <w:pPr>
        <w:ind w:right="51"/>
        <w:jc w:val="both"/>
        <w:rPr>
          <w:rFonts w:ascii="Arial" w:hAnsi="Arial" w:cs="Arial"/>
          <w:sz w:val="22"/>
          <w:szCs w:val="22"/>
        </w:rPr>
      </w:pPr>
    </w:p>
    <w:p w14:paraId="4E4A92E3" w14:textId="3DA850F4"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Para dar por terminados, parcial o totalmente, los derechos y obligaciones asumidas por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 </w:t>
      </w:r>
      <w:r w:rsidRPr="00973792">
        <w:rPr>
          <w:rFonts w:ascii="Arial" w:hAnsi="Arial" w:cs="Arial"/>
          <w:sz w:val="22"/>
          <w:szCs w:val="22"/>
        </w:rPr>
        <w:t xml:space="preserve">y </w:t>
      </w:r>
      <w:r w:rsidRPr="00973792">
        <w:rPr>
          <w:rFonts w:ascii="Arial" w:hAnsi="Arial" w:cs="Arial"/>
          <w:b/>
          <w:sz w:val="22"/>
          <w:szCs w:val="22"/>
        </w:rPr>
        <w:t>“EL CONTRATISTA”</w:t>
      </w:r>
      <w:r w:rsidRPr="00973792">
        <w:rPr>
          <w:rFonts w:ascii="Arial" w:hAnsi="Arial" w:cs="Arial"/>
          <w:sz w:val="22"/>
          <w:szCs w:val="22"/>
        </w:rPr>
        <w:t xml:space="preserve"> en este Contrato, se deberá elaborar el finiquito correspondiente, anexando el acta de recepción física de </w:t>
      </w:r>
      <w:r w:rsidR="002B6C48" w:rsidRPr="00973792">
        <w:rPr>
          <w:rFonts w:ascii="Arial" w:hAnsi="Arial" w:cs="Arial"/>
          <w:sz w:val="22"/>
          <w:szCs w:val="22"/>
        </w:rPr>
        <w:t>los trabajos</w:t>
      </w:r>
      <w:r w:rsidRPr="00973792">
        <w:rPr>
          <w:rFonts w:ascii="Arial" w:hAnsi="Arial" w:cs="Arial"/>
          <w:sz w:val="22"/>
          <w:szCs w:val="22"/>
        </w:rPr>
        <w:t>.</w:t>
      </w:r>
    </w:p>
    <w:p w14:paraId="1DF1E157" w14:textId="77777777" w:rsidR="005B510A" w:rsidRPr="00973792" w:rsidRDefault="005B510A" w:rsidP="005B510A">
      <w:pPr>
        <w:jc w:val="both"/>
        <w:rPr>
          <w:rFonts w:ascii="Arial" w:hAnsi="Arial" w:cs="Arial"/>
          <w:sz w:val="22"/>
          <w:szCs w:val="22"/>
        </w:rPr>
      </w:pPr>
    </w:p>
    <w:p w14:paraId="635E7609" w14:textId="4A93EE30" w:rsidR="005B510A" w:rsidRPr="00973792" w:rsidRDefault="005B510A" w:rsidP="005B510A">
      <w:pPr>
        <w:jc w:val="both"/>
        <w:rPr>
          <w:rFonts w:ascii="Arial" w:hAnsi="Arial" w:cs="Arial"/>
          <w:sz w:val="22"/>
          <w:szCs w:val="22"/>
        </w:rPr>
      </w:pP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deberá notificar por oficio a </w:t>
      </w:r>
      <w:r w:rsidRPr="00973792">
        <w:rPr>
          <w:rFonts w:ascii="Arial" w:hAnsi="Arial" w:cs="Arial"/>
          <w:b/>
          <w:sz w:val="22"/>
          <w:szCs w:val="22"/>
        </w:rPr>
        <w:t>“EL CONTRATISTA”</w:t>
      </w:r>
      <w:r w:rsidRPr="00973792">
        <w:rPr>
          <w:rFonts w:ascii="Arial" w:hAnsi="Arial" w:cs="Arial"/>
          <w:sz w:val="22"/>
          <w:szCs w:val="22"/>
        </w:rPr>
        <w:t xml:space="preserve">, a través de su representante legal o su Superintendente de Construcción, la fecha, lugar y hora en que, se llevará a cabo el finiquito; </w:t>
      </w:r>
      <w:r w:rsidRPr="00973792">
        <w:rPr>
          <w:rFonts w:ascii="Arial" w:hAnsi="Arial" w:cs="Arial"/>
          <w:b/>
          <w:sz w:val="22"/>
          <w:szCs w:val="22"/>
        </w:rPr>
        <w:t>“EL CONTRATISTA”</w:t>
      </w:r>
      <w:r w:rsidRPr="00973792">
        <w:rPr>
          <w:rFonts w:ascii="Arial" w:hAnsi="Arial" w:cs="Arial"/>
          <w:sz w:val="22"/>
          <w:szCs w:val="22"/>
        </w:rPr>
        <w:t xml:space="preserve"> tendrá la obligación de acudir al llamado que se le haga mediante el oficio respectivo; de no hacerlo, se le comunicará el resultado dentro de un plazo de 10 (diez) Días</w:t>
      </w:r>
      <w:r w:rsidR="00FF4271" w:rsidRPr="00973792">
        <w:rPr>
          <w:rFonts w:ascii="Arial" w:hAnsi="Arial" w:cs="Arial"/>
          <w:sz w:val="22"/>
          <w:szCs w:val="22"/>
        </w:rPr>
        <w:t xml:space="preserve"> </w:t>
      </w:r>
      <w:bookmarkStart w:id="48" w:name="_Hlk55256377"/>
      <w:r w:rsidR="00FF4271" w:rsidRPr="00973792">
        <w:rPr>
          <w:rFonts w:ascii="Arial" w:hAnsi="Arial" w:cs="Arial"/>
          <w:sz w:val="22"/>
          <w:szCs w:val="22"/>
        </w:rPr>
        <w:t>hábiles</w:t>
      </w:r>
      <w:bookmarkEnd w:id="48"/>
      <w:r w:rsidRPr="00973792">
        <w:rPr>
          <w:rFonts w:ascii="Arial" w:hAnsi="Arial" w:cs="Arial"/>
          <w:sz w:val="22"/>
          <w:szCs w:val="22"/>
        </w:rPr>
        <w:t>, contados a partir de su emisión.</w:t>
      </w:r>
    </w:p>
    <w:p w14:paraId="39E31049" w14:textId="77777777" w:rsidR="005B510A" w:rsidRPr="00973792" w:rsidRDefault="005B510A" w:rsidP="005B510A">
      <w:pPr>
        <w:jc w:val="both"/>
        <w:rPr>
          <w:rFonts w:ascii="Arial" w:hAnsi="Arial" w:cs="Arial"/>
          <w:sz w:val="22"/>
          <w:szCs w:val="22"/>
        </w:rPr>
      </w:pPr>
    </w:p>
    <w:p w14:paraId="56F49244" w14:textId="21EB2DBA"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El documento en el que conste el finiquito deberá reunir como mínimo los requisitos que se indican en el artículo 170 del </w:t>
      </w:r>
      <w:r w:rsidR="00B370C2" w:rsidRPr="00973792">
        <w:rPr>
          <w:rFonts w:ascii="Arial" w:hAnsi="Arial" w:cs="Arial"/>
          <w:b/>
          <w:sz w:val="22"/>
          <w:szCs w:val="22"/>
        </w:rPr>
        <w:t>“RLOPSRM”</w:t>
      </w:r>
      <w:r w:rsidRPr="00973792">
        <w:rPr>
          <w:rFonts w:ascii="Arial" w:hAnsi="Arial" w:cs="Arial"/>
          <w:sz w:val="22"/>
          <w:szCs w:val="22"/>
        </w:rPr>
        <w:t>.</w:t>
      </w:r>
    </w:p>
    <w:p w14:paraId="7F9C1B0F" w14:textId="77777777" w:rsidR="005B510A" w:rsidRPr="00973792" w:rsidRDefault="005B510A" w:rsidP="005B510A">
      <w:pPr>
        <w:jc w:val="both"/>
        <w:rPr>
          <w:rFonts w:ascii="Arial" w:hAnsi="Arial" w:cs="Arial"/>
          <w:sz w:val="22"/>
          <w:szCs w:val="22"/>
        </w:rPr>
      </w:pPr>
    </w:p>
    <w:p w14:paraId="22C6FEEB" w14:textId="5740E51D"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El finiquito deberá ser elaborado por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y </w:t>
      </w:r>
      <w:r w:rsidRPr="00973792">
        <w:rPr>
          <w:rFonts w:ascii="Arial" w:hAnsi="Arial" w:cs="Arial"/>
          <w:b/>
          <w:sz w:val="22"/>
          <w:szCs w:val="22"/>
        </w:rPr>
        <w:t>“EL CONTRATISTA”</w:t>
      </w:r>
      <w:r w:rsidRPr="00973792">
        <w:rPr>
          <w:rFonts w:ascii="Arial" w:hAnsi="Arial" w:cs="Arial"/>
          <w:sz w:val="22"/>
          <w:szCs w:val="22"/>
        </w:rPr>
        <w:t xml:space="preserve"> dentro de los </w:t>
      </w:r>
      <w:r w:rsidR="001F3060" w:rsidRPr="00973792">
        <w:rPr>
          <w:rFonts w:ascii="Arial" w:hAnsi="Arial" w:cs="Arial"/>
          <w:sz w:val="22"/>
          <w:szCs w:val="22"/>
        </w:rPr>
        <w:t>60</w:t>
      </w:r>
      <w:r w:rsidRPr="00973792">
        <w:rPr>
          <w:rFonts w:ascii="Arial" w:hAnsi="Arial" w:cs="Arial"/>
          <w:sz w:val="22"/>
          <w:szCs w:val="22"/>
        </w:rPr>
        <w:t xml:space="preserve"> (</w:t>
      </w:r>
      <w:r w:rsidR="001F3060" w:rsidRPr="00973792">
        <w:rPr>
          <w:rFonts w:ascii="Arial" w:hAnsi="Arial" w:cs="Arial"/>
          <w:sz w:val="22"/>
          <w:szCs w:val="22"/>
        </w:rPr>
        <w:t>sesenta</w:t>
      </w:r>
      <w:r w:rsidRPr="00973792">
        <w:rPr>
          <w:rFonts w:ascii="Arial" w:hAnsi="Arial" w:cs="Arial"/>
          <w:sz w:val="22"/>
          <w:szCs w:val="22"/>
        </w:rPr>
        <w:t xml:space="preserve">) </w:t>
      </w:r>
      <w:r w:rsidR="001F3060" w:rsidRPr="00973792">
        <w:rPr>
          <w:rFonts w:ascii="Arial" w:hAnsi="Arial" w:cs="Arial"/>
          <w:sz w:val="22"/>
          <w:szCs w:val="22"/>
        </w:rPr>
        <w:t>d</w:t>
      </w:r>
      <w:r w:rsidRPr="00973792">
        <w:rPr>
          <w:rFonts w:ascii="Arial" w:hAnsi="Arial" w:cs="Arial"/>
          <w:sz w:val="22"/>
          <w:szCs w:val="22"/>
        </w:rPr>
        <w:t>ías</w:t>
      </w:r>
      <w:r w:rsidR="001F3060" w:rsidRPr="00973792">
        <w:rPr>
          <w:rFonts w:ascii="Arial" w:hAnsi="Arial" w:cs="Arial"/>
          <w:sz w:val="22"/>
          <w:szCs w:val="22"/>
        </w:rPr>
        <w:t xml:space="preserve"> naturales</w:t>
      </w:r>
      <w:r w:rsidRPr="00973792">
        <w:rPr>
          <w:rFonts w:ascii="Arial" w:hAnsi="Arial" w:cs="Arial"/>
          <w:sz w:val="22"/>
          <w:szCs w:val="22"/>
        </w:rPr>
        <w:t xml:space="preserve"> siguientes a la fecha del acta de recepción física de </w:t>
      </w:r>
      <w:r w:rsidR="002B6C48" w:rsidRPr="00973792">
        <w:rPr>
          <w:rFonts w:ascii="Arial" w:hAnsi="Arial" w:cs="Arial"/>
          <w:sz w:val="22"/>
          <w:szCs w:val="22"/>
        </w:rPr>
        <w:t>los trabajos</w:t>
      </w:r>
      <w:r w:rsidRPr="00973792">
        <w:rPr>
          <w:rFonts w:ascii="Arial" w:hAnsi="Arial" w:cs="Arial"/>
          <w:sz w:val="22"/>
          <w:szCs w:val="22"/>
        </w:rPr>
        <w:t xml:space="preserve">, haciéndose constar los créditos a favor y en contra que resulten para cada uno de ellos, describiendo el concepto general que les dio origen y el saldo resultante, debiendo exponer, en su caso, las razones de la aplicación de las penas convencionales o del sobre costo de </w:t>
      </w:r>
      <w:r w:rsidR="002B6C48" w:rsidRPr="00973792">
        <w:rPr>
          <w:rFonts w:ascii="Arial" w:hAnsi="Arial" w:cs="Arial"/>
          <w:sz w:val="22"/>
          <w:szCs w:val="22"/>
        </w:rPr>
        <w:t>los trabajos</w:t>
      </w:r>
      <w:r w:rsidRPr="00973792">
        <w:rPr>
          <w:rFonts w:ascii="Arial" w:hAnsi="Arial" w:cs="Arial"/>
          <w:sz w:val="22"/>
          <w:szCs w:val="22"/>
        </w:rPr>
        <w:t>.</w:t>
      </w:r>
    </w:p>
    <w:p w14:paraId="472E4993" w14:textId="77777777" w:rsidR="005B510A" w:rsidRPr="00973792" w:rsidRDefault="005B510A" w:rsidP="005B510A">
      <w:pPr>
        <w:jc w:val="both"/>
        <w:rPr>
          <w:rFonts w:ascii="Arial" w:hAnsi="Arial" w:cs="Arial"/>
          <w:sz w:val="22"/>
          <w:szCs w:val="22"/>
        </w:rPr>
      </w:pPr>
    </w:p>
    <w:p w14:paraId="55C95BD3" w14:textId="26F3D567"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De existir desacuerdo entre </w:t>
      </w:r>
      <w:r w:rsidRPr="00973792">
        <w:rPr>
          <w:rFonts w:ascii="Arial" w:hAnsi="Arial" w:cs="Arial"/>
          <w:b/>
          <w:sz w:val="22"/>
          <w:szCs w:val="22"/>
        </w:rPr>
        <w:t>“LAS PARTES”</w:t>
      </w:r>
      <w:r w:rsidRPr="00973792">
        <w:rPr>
          <w:rFonts w:ascii="Arial" w:hAnsi="Arial" w:cs="Arial"/>
          <w:sz w:val="22"/>
          <w:szCs w:val="22"/>
        </w:rPr>
        <w:t xml:space="preserve"> respecto al finiquito, o bien, </w:t>
      </w:r>
      <w:r w:rsidRPr="00973792">
        <w:rPr>
          <w:rFonts w:ascii="Arial" w:hAnsi="Arial" w:cs="Arial"/>
          <w:b/>
          <w:sz w:val="22"/>
          <w:szCs w:val="22"/>
        </w:rPr>
        <w:t>“EL CONTRATISTA”</w:t>
      </w:r>
      <w:r w:rsidRPr="00973792">
        <w:rPr>
          <w:rFonts w:ascii="Arial" w:hAnsi="Arial" w:cs="Arial"/>
          <w:sz w:val="22"/>
          <w:szCs w:val="22"/>
        </w:rPr>
        <w:t xml:space="preserve"> no acuda con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para su elaboración dentro del término señalado en el párrafo anterior,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procederá a elaborarlo, debiendo comunicar por oficio su resultado a </w:t>
      </w:r>
      <w:r w:rsidRPr="00973792">
        <w:rPr>
          <w:rFonts w:ascii="Arial" w:hAnsi="Arial" w:cs="Arial"/>
          <w:b/>
          <w:sz w:val="22"/>
          <w:szCs w:val="22"/>
        </w:rPr>
        <w:t>“EL CONTRATISTA”</w:t>
      </w:r>
      <w:r w:rsidRPr="00973792">
        <w:rPr>
          <w:rFonts w:ascii="Arial" w:hAnsi="Arial" w:cs="Arial"/>
          <w:sz w:val="22"/>
          <w:szCs w:val="22"/>
        </w:rPr>
        <w:t xml:space="preserve"> dentro del término de 10 (diez) </w:t>
      </w:r>
      <w:r w:rsidR="001F3060" w:rsidRPr="00973792">
        <w:rPr>
          <w:rFonts w:ascii="Arial" w:hAnsi="Arial" w:cs="Arial"/>
          <w:sz w:val="22"/>
          <w:szCs w:val="22"/>
        </w:rPr>
        <w:t>d</w:t>
      </w:r>
      <w:r w:rsidRPr="00973792">
        <w:rPr>
          <w:rFonts w:ascii="Arial" w:hAnsi="Arial" w:cs="Arial"/>
          <w:sz w:val="22"/>
          <w:szCs w:val="22"/>
        </w:rPr>
        <w:t xml:space="preserve">ías </w:t>
      </w:r>
      <w:r w:rsidR="00FF4271" w:rsidRPr="00973792">
        <w:rPr>
          <w:rFonts w:ascii="Arial" w:hAnsi="Arial" w:cs="Arial"/>
          <w:sz w:val="22"/>
          <w:szCs w:val="22"/>
        </w:rPr>
        <w:t>naturales</w:t>
      </w:r>
      <w:r w:rsidRPr="00973792">
        <w:rPr>
          <w:rFonts w:ascii="Arial" w:hAnsi="Arial" w:cs="Arial"/>
          <w:sz w:val="22"/>
          <w:szCs w:val="22"/>
        </w:rPr>
        <w:t xml:space="preserve">, siguientes, a la fecha de su emisión; una vez notificado el resultado de dicho finiquito a </w:t>
      </w:r>
      <w:r w:rsidRPr="00973792">
        <w:rPr>
          <w:rFonts w:ascii="Arial" w:hAnsi="Arial" w:cs="Arial"/>
          <w:b/>
          <w:sz w:val="22"/>
          <w:szCs w:val="22"/>
        </w:rPr>
        <w:t>“EL CONTRATISTA”</w:t>
      </w:r>
      <w:r w:rsidRPr="00973792">
        <w:rPr>
          <w:rFonts w:ascii="Arial" w:hAnsi="Arial" w:cs="Arial"/>
          <w:sz w:val="22"/>
          <w:szCs w:val="22"/>
        </w:rPr>
        <w:t xml:space="preserve">, éste tendrá el término de 15 (quince) </w:t>
      </w:r>
      <w:r w:rsidR="001F3060" w:rsidRPr="00973792">
        <w:rPr>
          <w:rFonts w:ascii="Arial" w:hAnsi="Arial" w:cs="Arial"/>
          <w:sz w:val="22"/>
          <w:szCs w:val="22"/>
        </w:rPr>
        <w:t>d</w:t>
      </w:r>
      <w:r w:rsidRPr="00973792">
        <w:rPr>
          <w:rFonts w:ascii="Arial" w:hAnsi="Arial" w:cs="Arial"/>
          <w:sz w:val="22"/>
          <w:szCs w:val="22"/>
        </w:rPr>
        <w:t xml:space="preserve">ías </w:t>
      </w:r>
      <w:r w:rsidR="00FF4271" w:rsidRPr="00973792">
        <w:rPr>
          <w:rFonts w:ascii="Arial" w:hAnsi="Arial" w:cs="Arial"/>
          <w:sz w:val="22"/>
          <w:szCs w:val="22"/>
        </w:rPr>
        <w:t xml:space="preserve">naturales </w:t>
      </w:r>
      <w:r w:rsidRPr="00973792">
        <w:rPr>
          <w:rFonts w:ascii="Arial" w:hAnsi="Arial" w:cs="Arial"/>
          <w:sz w:val="22"/>
          <w:szCs w:val="22"/>
        </w:rPr>
        <w:t>para alegar lo que a su derecho corresponda; si transcurrido este término no realiza alguna gestión, se dará por aceptado.</w:t>
      </w:r>
    </w:p>
    <w:p w14:paraId="28D49C2C" w14:textId="77777777" w:rsidR="005B510A" w:rsidRPr="00973792" w:rsidRDefault="005B510A" w:rsidP="005B510A">
      <w:pPr>
        <w:jc w:val="both"/>
        <w:rPr>
          <w:rFonts w:ascii="Arial" w:hAnsi="Arial" w:cs="Arial"/>
          <w:sz w:val="22"/>
          <w:szCs w:val="22"/>
        </w:rPr>
      </w:pPr>
    </w:p>
    <w:p w14:paraId="7F781ABF" w14:textId="0A287F13"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Si del finiquito resulta que existen saldos a favor de </w:t>
      </w:r>
      <w:r w:rsidRPr="00973792">
        <w:rPr>
          <w:rFonts w:ascii="Arial" w:hAnsi="Arial" w:cs="Arial"/>
          <w:b/>
          <w:sz w:val="22"/>
          <w:szCs w:val="22"/>
        </w:rPr>
        <w:t>“EL CONTRATISTA”</w:t>
      </w:r>
      <w:r w:rsidRPr="00973792">
        <w:rPr>
          <w:rFonts w:ascii="Arial" w:hAnsi="Arial" w:cs="Arial"/>
          <w:sz w:val="22"/>
          <w:szCs w:val="22"/>
        </w:rPr>
        <w:t xml:space="preserve">,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deberá liquidarlos dentro </w:t>
      </w:r>
      <w:r w:rsidR="00C00EA5" w:rsidRPr="00973792">
        <w:rPr>
          <w:rFonts w:ascii="Arial" w:hAnsi="Arial" w:cs="Arial"/>
          <w:sz w:val="22"/>
          <w:szCs w:val="22"/>
        </w:rPr>
        <w:t xml:space="preserve">del plazo a que alude el segundo párrafo del artículo 54 de la </w:t>
      </w:r>
      <w:r w:rsidR="001E209C" w:rsidRPr="00973792">
        <w:rPr>
          <w:rFonts w:ascii="Arial" w:hAnsi="Arial" w:cs="Arial"/>
          <w:b/>
          <w:bCs/>
          <w:sz w:val="22"/>
          <w:szCs w:val="22"/>
        </w:rPr>
        <w:t>“</w:t>
      </w:r>
      <w:r w:rsidR="00C00EA5" w:rsidRPr="00973792">
        <w:rPr>
          <w:rFonts w:ascii="Arial" w:hAnsi="Arial" w:cs="Arial"/>
          <w:b/>
          <w:bCs/>
          <w:sz w:val="22"/>
          <w:szCs w:val="22"/>
        </w:rPr>
        <w:t>LOPSRM</w:t>
      </w:r>
      <w:r w:rsidR="001E209C" w:rsidRPr="00973792">
        <w:rPr>
          <w:rFonts w:ascii="Arial" w:hAnsi="Arial" w:cs="Arial"/>
          <w:b/>
          <w:bCs/>
          <w:sz w:val="22"/>
          <w:szCs w:val="22"/>
        </w:rPr>
        <w:t>”</w:t>
      </w:r>
      <w:r w:rsidR="00C00EA5" w:rsidRPr="00973792">
        <w:rPr>
          <w:rFonts w:ascii="Arial" w:hAnsi="Arial" w:cs="Arial"/>
          <w:sz w:val="22"/>
          <w:szCs w:val="22"/>
        </w:rPr>
        <w:t>.</w:t>
      </w:r>
      <w:r w:rsidRPr="00973792">
        <w:rPr>
          <w:rFonts w:ascii="Arial" w:hAnsi="Arial" w:cs="Arial"/>
          <w:sz w:val="22"/>
          <w:szCs w:val="22"/>
        </w:rPr>
        <w:t xml:space="preserve"> Si resulta que existen saldos a favor de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el importe de los mismos se, deducirá de las cantidades pendientes de cubrir por concepto de </w:t>
      </w:r>
      <w:r w:rsidR="002B6C48" w:rsidRPr="00973792">
        <w:rPr>
          <w:rFonts w:ascii="Arial" w:hAnsi="Arial" w:cs="Arial"/>
          <w:sz w:val="22"/>
          <w:szCs w:val="22"/>
        </w:rPr>
        <w:t>los trabajos</w:t>
      </w:r>
      <w:r w:rsidRPr="00973792">
        <w:rPr>
          <w:rFonts w:ascii="Arial" w:hAnsi="Arial" w:cs="Arial"/>
          <w:sz w:val="22"/>
          <w:szCs w:val="22"/>
        </w:rPr>
        <w:t xml:space="preserve"> ejecutadas y si no fueran suficientes éstos, deberá exigirse por oficio su reintegro</w:t>
      </w:r>
      <w:r w:rsidR="00C00EA5" w:rsidRPr="00973792">
        <w:rPr>
          <w:rFonts w:ascii="Arial" w:hAnsi="Arial" w:cs="Arial"/>
          <w:sz w:val="22"/>
          <w:szCs w:val="22"/>
        </w:rPr>
        <w:t xml:space="preserve"> de conformidad con lo establecido con el artículo 55 de la </w:t>
      </w:r>
      <w:r w:rsidR="001E209C" w:rsidRPr="00973792">
        <w:rPr>
          <w:rFonts w:ascii="Arial" w:hAnsi="Arial" w:cs="Arial"/>
          <w:b/>
          <w:bCs/>
          <w:sz w:val="22"/>
          <w:szCs w:val="22"/>
        </w:rPr>
        <w:t>“</w:t>
      </w:r>
      <w:r w:rsidR="00C00EA5" w:rsidRPr="00973792">
        <w:rPr>
          <w:rFonts w:ascii="Arial" w:hAnsi="Arial" w:cs="Arial"/>
          <w:b/>
          <w:bCs/>
          <w:sz w:val="22"/>
          <w:szCs w:val="22"/>
        </w:rPr>
        <w:t>LOPSRM</w:t>
      </w:r>
      <w:r w:rsidR="001E209C" w:rsidRPr="00973792">
        <w:rPr>
          <w:rFonts w:ascii="Arial" w:hAnsi="Arial" w:cs="Arial"/>
          <w:b/>
          <w:bCs/>
          <w:sz w:val="22"/>
          <w:szCs w:val="22"/>
        </w:rPr>
        <w:t>”</w:t>
      </w:r>
      <w:r w:rsidRPr="00973792">
        <w:rPr>
          <w:rFonts w:ascii="Arial" w:hAnsi="Arial" w:cs="Arial"/>
          <w:sz w:val="22"/>
          <w:szCs w:val="22"/>
        </w:rPr>
        <w:t xml:space="preserve">, más los gastos financieros correspondientes, conforme a una tasa que será igual a la establecida por la Ley de Ingresos de la Federación en los casos de prórroga para el pago de créditos fiscales. Dichos gastos empezarán a generarse cuando </w:t>
      </w:r>
      <w:r w:rsidRPr="00973792">
        <w:rPr>
          <w:rFonts w:ascii="Arial" w:hAnsi="Arial" w:cs="Arial"/>
          <w:b/>
          <w:color w:val="333333"/>
          <w:sz w:val="22"/>
          <w:szCs w:val="22"/>
        </w:rPr>
        <w:t>“LAS PARTES”</w:t>
      </w:r>
      <w:r w:rsidRPr="00973792">
        <w:rPr>
          <w:rFonts w:ascii="Arial" w:hAnsi="Arial" w:cs="Arial"/>
          <w:sz w:val="22"/>
          <w:szCs w:val="22"/>
        </w:rPr>
        <w:t xml:space="preserve"> tengan definido</w:t>
      </w:r>
      <w:r w:rsidR="00C00EA5" w:rsidRPr="00973792">
        <w:rPr>
          <w:rFonts w:ascii="Arial" w:hAnsi="Arial" w:cs="Arial"/>
          <w:sz w:val="22"/>
          <w:szCs w:val="22"/>
        </w:rPr>
        <w:t xml:space="preserve"> el finiquito con </w:t>
      </w:r>
      <w:r w:rsidRPr="00973792">
        <w:rPr>
          <w:rFonts w:ascii="Arial" w:hAnsi="Arial" w:cs="Arial"/>
          <w:sz w:val="22"/>
          <w:szCs w:val="22"/>
        </w:rPr>
        <w:t xml:space="preserve">el importe, a pagar y se calcularán sobre las cantidades pagadas en exceso en cada caso, debiéndose computar por Días, desde que sean determinadas y hasta la fecha en que se pongan efectivamente las cantidades a disposición de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En caso de no obtenerse el reintegro,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podrá hacer efectivas las garantías que se encuentren vigentes. En su oportunidad, se levantará el acta administrativa que de por extinguidos los derechos y obligaciones asumidos por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y </w:t>
      </w:r>
      <w:r w:rsidRPr="00973792">
        <w:rPr>
          <w:rFonts w:ascii="Arial" w:hAnsi="Arial" w:cs="Arial"/>
          <w:b/>
          <w:sz w:val="22"/>
          <w:szCs w:val="22"/>
        </w:rPr>
        <w:t xml:space="preserve">“EL CONTRATISTA” </w:t>
      </w:r>
      <w:r w:rsidRPr="00973792">
        <w:rPr>
          <w:rFonts w:ascii="Arial" w:hAnsi="Arial" w:cs="Arial"/>
          <w:sz w:val="22"/>
          <w:szCs w:val="22"/>
        </w:rPr>
        <w:t xml:space="preserve">en este Contrato, </w:t>
      </w:r>
      <w:r w:rsidR="00AF375F" w:rsidRPr="00973792">
        <w:rPr>
          <w:rFonts w:ascii="Arial" w:hAnsi="Arial" w:cs="Arial"/>
          <w:b/>
          <w:sz w:val="22"/>
          <w:szCs w:val="22"/>
        </w:rPr>
        <w:t>“LA DEPENDENCIA O ENTIDAD”</w:t>
      </w:r>
      <w:r w:rsidR="00AF375F" w:rsidRPr="00973792">
        <w:rPr>
          <w:rFonts w:ascii="Arial" w:hAnsi="Arial" w:cs="Arial"/>
          <w:sz w:val="22"/>
          <w:szCs w:val="22"/>
        </w:rPr>
        <w:t xml:space="preserve"> </w:t>
      </w:r>
      <w:r w:rsidRPr="00973792">
        <w:rPr>
          <w:rFonts w:ascii="Arial" w:hAnsi="Arial" w:cs="Arial"/>
          <w:sz w:val="22"/>
          <w:szCs w:val="22"/>
        </w:rPr>
        <w:t>deberá</w:t>
      </w:r>
      <w:r w:rsidR="00C00EA5" w:rsidRPr="00973792">
        <w:rPr>
          <w:rFonts w:ascii="Arial" w:hAnsi="Arial" w:cs="Arial"/>
          <w:sz w:val="22"/>
          <w:szCs w:val="22"/>
        </w:rPr>
        <w:t xml:space="preserve"> de levantar el acta </w:t>
      </w:r>
      <w:r w:rsidR="00C00EA5" w:rsidRPr="00973792">
        <w:rPr>
          <w:rFonts w:ascii="Arial" w:hAnsi="Arial" w:cs="Arial"/>
          <w:sz w:val="22"/>
          <w:szCs w:val="22"/>
        </w:rPr>
        <w:lastRenderedPageBreak/>
        <w:t>administrativa que cumpla</w:t>
      </w:r>
      <w:r w:rsidRPr="00973792">
        <w:rPr>
          <w:rFonts w:ascii="Arial" w:hAnsi="Arial" w:cs="Arial"/>
          <w:sz w:val="22"/>
          <w:szCs w:val="22"/>
        </w:rPr>
        <w:t xml:space="preserve"> mínimo </w:t>
      </w:r>
      <w:r w:rsidR="00C00EA5" w:rsidRPr="00973792">
        <w:rPr>
          <w:rFonts w:ascii="Arial" w:hAnsi="Arial" w:cs="Arial"/>
          <w:sz w:val="22"/>
          <w:szCs w:val="22"/>
        </w:rPr>
        <w:t xml:space="preserve">con </w:t>
      </w:r>
      <w:r w:rsidRPr="00973792">
        <w:rPr>
          <w:rFonts w:ascii="Arial" w:hAnsi="Arial" w:cs="Arial"/>
          <w:sz w:val="22"/>
          <w:szCs w:val="22"/>
        </w:rPr>
        <w:t xml:space="preserve">los requisitos señalados por el artículo 172 </w:t>
      </w:r>
      <w:r w:rsidR="00C75CD3" w:rsidRPr="00973792">
        <w:rPr>
          <w:rFonts w:ascii="Arial" w:hAnsi="Arial" w:cs="Arial"/>
          <w:sz w:val="22"/>
          <w:szCs w:val="22"/>
        </w:rPr>
        <w:t xml:space="preserve">del </w:t>
      </w:r>
      <w:r w:rsidR="005A3193" w:rsidRPr="00973792">
        <w:rPr>
          <w:rFonts w:ascii="Arial" w:hAnsi="Arial" w:cs="Arial"/>
          <w:b/>
          <w:bCs/>
          <w:sz w:val="22"/>
          <w:szCs w:val="22"/>
        </w:rPr>
        <w:t>“</w:t>
      </w:r>
      <w:r w:rsidR="00C75CD3" w:rsidRPr="00973792">
        <w:rPr>
          <w:rFonts w:ascii="Arial" w:hAnsi="Arial" w:cs="Arial"/>
          <w:b/>
          <w:bCs/>
          <w:sz w:val="22"/>
          <w:szCs w:val="22"/>
        </w:rPr>
        <w:t>RLOPSRM</w:t>
      </w:r>
      <w:r w:rsidR="005A3193" w:rsidRPr="00973792">
        <w:rPr>
          <w:rFonts w:ascii="Arial" w:hAnsi="Arial" w:cs="Arial"/>
          <w:b/>
          <w:bCs/>
          <w:sz w:val="22"/>
          <w:szCs w:val="22"/>
        </w:rPr>
        <w:t>”</w:t>
      </w:r>
      <w:r w:rsidRPr="00973792">
        <w:rPr>
          <w:rFonts w:ascii="Arial" w:hAnsi="Arial" w:cs="Arial"/>
          <w:sz w:val="22"/>
          <w:szCs w:val="22"/>
        </w:rPr>
        <w:t>.</w:t>
      </w:r>
    </w:p>
    <w:p w14:paraId="3DA71EA1" w14:textId="77777777" w:rsidR="005B510A" w:rsidRPr="00973792" w:rsidRDefault="005B510A" w:rsidP="005B510A">
      <w:pPr>
        <w:jc w:val="both"/>
        <w:rPr>
          <w:rFonts w:ascii="Arial" w:hAnsi="Arial" w:cs="Arial"/>
          <w:sz w:val="22"/>
          <w:szCs w:val="22"/>
        </w:rPr>
      </w:pPr>
    </w:p>
    <w:p w14:paraId="4F4EC919" w14:textId="6800330A" w:rsidR="005B510A" w:rsidRPr="00973792" w:rsidRDefault="005B510A" w:rsidP="005B510A">
      <w:pPr>
        <w:jc w:val="both"/>
        <w:rPr>
          <w:rFonts w:ascii="Arial" w:hAnsi="Arial" w:cs="Arial"/>
          <w:sz w:val="22"/>
          <w:szCs w:val="22"/>
        </w:rPr>
      </w:pPr>
      <w:r w:rsidRPr="00973792">
        <w:rPr>
          <w:rFonts w:ascii="Arial" w:hAnsi="Arial" w:cs="Arial"/>
          <w:sz w:val="22"/>
          <w:szCs w:val="22"/>
        </w:rPr>
        <w:t>Cuando la liquidación de los saldos se realice dentro de los 15 (quince) Días</w:t>
      </w:r>
      <w:r w:rsidR="00040008" w:rsidRPr="00973792">
        <w:rPr>
          <w:rFonts w:ascii="Arial" w:hAnsi="Arial" w:cs="Arial"/>
          <w:sz w:val="22"/>
          <w:szCs w:val="22"/>
        </w:rPr>
        <w:t xml:space="preserve"> naturales</w:t>
      </w:r>
      <w:r w:rsidRPr="00973792">
        <w:rPr>
          <w:rFonts w:ascii="Arial" w:hAnsi="Arial" w:cs="Arial"/>
          <w:sz w:val="22"/>
          <w:szCs w:val="22"/>
        </w:rPr>
        <w:t xml:space="preserve"> siguientes a la firma del finiquito, el documento donde conste el finiquito podrá utilizarse como el acta administrativa que de por extinguidos los derechos y obligaciones de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y </w:t>
      </w:r>
      <w:r w:rsidRPr="00973792">
        <w:rPr>
          <w:rFonts w:ascii="Arial" w:hAnsi="Arial" w:cs="Arial"/>
          <w:b/>
          <w:sz w:val="22"/>
          <w:szCs w:val="22"/>
        </w:rPr>
        <w:t>“EL CONTRATISTA”</w:t>
      </w:r>
      <w:r w:rsidRPr="00973792">
        <w:rPr>
          <w:rFonts w:ascii="Arial" w:hAnsi="Arial" w:cs="Arial"/>
          <w:sz w:val="22"/>
          <w:szCs w:val="22"/>
        </w:rPr>
        <w:t xml:space="preserve"> en este Contrato, debiendo agregar únicamente una manifestación de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y </w:t>
      </w:r>
      <w:r w:rsidRPr="00973792">
        <w:rPr>
          <w:rFonts w:ascii="Arial" w:hAnsi="Arial" w:cs="Arial"/>
          <w:b/>
          <w:sz w:val="22"/>
          <w:szCs w:val="22"/>
        </w:rPr>
        <w:t>“EL CONTRATISTA”</w:t>
      </w:r>
      <w:r w:rsidRPr="00973792">
        <w:rPr>
          <w:rFonts w:ascii="Arial" w:hAnsi="Arial" w:cs="Arial"/>
          <w:sz w:val="22"/>
          <w:szCs w:val="22"/>
        </w:rPr>
        <w:t xml:space="preserve"> de que no existen otros adeudos y por lo tanto se tendrán por terminados los derechos y obligaciones que genera este Contrato, sin derecho a ulterior reclamación. Al no ser factible el pago en el término indicado, se procederá a elaborar el acta administrativa que de por extinguidos los derechos y obligaciones de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y </w:t>
      </w:r>
      <w:r w:rsidRPr="00973792">
        <w:rPr>
          <w:rFonts w:ascii="Arial" w:hAnsi="Arial" w:cs="Arial"/>
          <w:b/>
          <w:sz w:val="22"/>
          <w:szCs w:val="22"/>
        </w:rPr>
        <w:t>“EL CONTRATISTA”</w:t>
      </w:r>
      <w:r w:rsidRPr="00973792">
        <w:rPr>
          <w:rFonts w:ascii="Arial" w:hAnsi="Arial" w:cs="Arial"/>
          <w:sz w:val="22"/>
          <w:szCs w:val="22"/>
        </w:rPr>
        <w:t xml:space="preserve"> en este Contrato.</w:t>
      </w:r>
    </w:p>
    <w:p w14:paraId="3A93A5B3" w14:textId="58CC1E62" w:rsidR="005B510A" w:rsidRPr="00973792" w:rsidRDefault="005B510A" w:rsidP="00C41C90">
      <w:pPr>
        <w:ind w:right="51"/>
        <w:jc w:val="both"/>
        <w:rPr>
          <w:rFonts w:ascii="Arial" w:hAnsi="Arial" w:cs="Arial"/>
          <w:sz w:val="22"/>
          <w:szCs w:val="22"/>
        </w:rPr>
      </w:pPr>
    </w:p>
    <w:p w14:paraId="29B672E4" w14:textId="66888122" w:rsidR="005B510A" w:rsidRPr="00973792" w:rsidRDefault="005B510A" w:rsidP="00C41C90">
      <w:pPr>
        <w:ind w:right="51"/>
        <w:jc w:val="both"/>
        <w:rPr>
          <w:rFonts w:ascii="Arial" w:hAnsi="Arial" w:cs="Arial"/>
          <w:b/>
          <w:bCs/>
          <w:sz w:val="22"/>
          <w:szCs w:val="22"/>
        </w:rPr>
      </w:pPr>
      <w:r w:rsidRPr="00973792">
        <w:rPr>
          <w:rFonts w:ascii="Arial" w:hAnsi="Arial" w:cs="Arial"/>
          <w:b/>
          <w:bCs/>
          <w:sz w:val="22"/>
          <w:szCs w:val="22"/>
          <w:highlight w:val="yellow"/>
        </w:rPr>
        <w:t>VIGÉSIMA TERCERA. CASO FORTUITO Y FUERZA MAYOR</w:t>
      </w:r>
    </w:p>
    <w:p w14:paraId="61CF65AF" w14:textId="6C7CD27F" w:rsidR="00ED511A" w:rsidRPr="00973792" w:rsidRDefault="00ED511A" w:rsidP="00C41C90">
      <w:pPr>
        <w:ind w:right="51"/>
        <w:jc w:val="both"/>
        <w:rPr>
          <w:rFonts w:ascii="Arial" w:hAnsi="Arial" w:cs="Arial"/>
          <w:sz w:val="22"/>
          <w:szCs w:val="22"/>
        </w:rPr>
      </w:pPr>
    </w:p>
    <w:p w14:paraId="1D950B8F" w14:textId="72E366D8" w:rsidR="005B510A" w:rsidRPr="00973792" w:rsidRDefault="005B510A" w:rsidP="005B510A">
      <w:pPr>
        <w:jc w:val="both"/>
        <w:rPr>
          <w:rFonts w:ascii="Arial" w:hAnsi="Arial" w:cs="Arial"/>
          <w:sz w:val="22"/>
          <w:szCs w:val="22"/>
        </w:rPr>
      </w:pPr>
      <w:r w:rsidRPr="00973792">
        <w:rPr>
          <w:rFonts w:ascii="Arial" w:hAnsi="Arial" w:cs="Arial"/>
          <w:b/>
          <w:sz w:val="22"/>
          <w:szCs w:val="22"/>
        </w:rPr>
        <w:t>“LA DEPENDENCIA O ENTIDAD”</w:t>
      </w:r>
      <w:r w:rsidRPr="00973792">
        <w:rPr>
          <w:rFonts w:ascii="Arial" w:hAnsi="Arial" w:cs="Arial"/>
          <w:sz w:val="22"/>
          <w:szCs w:val="22"/>
        </w:rPr>
        <w:t xml:space="preserve"> y </w:t>
      </w:r>
      <w:r w:rsidRPr="00973792">
        <w:rPr>
          <w:rFonts w:ascii="Arial" w:hAnsi="Arial" w:cs="Arial"/>
          <w:b/>
          <w:sz w:val="22"/>
          <w:szCs w:val="22"/>
        </w:rPr>
        <w:t>“EL CONTRATISTA”</w:t>
      </w:r>
      <w:r w:rsidRPr="00973792">
        <w:rPr>
          <w:rFonts w:ascii="Arial" w:hAnsi="Arial" w:cs="Arial"/>
          <w:sz w:val="22"/>
          <w:szCs w:val="22"/>
        </w:rPr>
        <w:t xml:space="preserve"> se obligan a sujetarse estrictamente para la ejecución de </w:t>
      </w:r>
      <w:r w:rsidR="002B6C48" w:rsidRPr="00973792">
        <w:rPr>
          <w:rFonts w:ascii="Arial" w:hAnsi="Arial" w:cs="Arial"/>
          <w:sz w:val="22"/>
          <w:szCs w:val="22"/>
        </w:rPr>
        <w:t>los trabajos</w:t>
      </w:r>
      <w:r w:rsidRPr="00973792">
        <w:rPr>
          <w:rFonts w:ascii="Arial" w:hAnsi="Arial" w:cs="Arial"/>
          <w:sz w:val="22"/>
          <w:szCs w:val="22"/>
        </w:rPr>
        <w:t xml:space="preserve"> objeto de este Contrato, a todas y cada una de las cláusulas que lo integran, así como a sus anexos, los términos, lineamientos, procedimientos y requisitos que establecen la </w:t>
      </w:r>
      <w:r w:rsidRPr="00973792">
        <w:rPr>
          <w:rFonts w:ascii="Arial" w:hAnsi="Arial" w:cs="Arial"/>
          <w:b/>
          <w:sz w:val="22"/>
          <w:szCs w:val="22"/>
        </w:rPr>
        <w:t>“LOPSRM”</w:t>
      </w:r>
      <w:r w:rsidRPr="00973792">
        <w:rPr>
          <w:rFonts w:ascii="Arial" w:hAnsi="Arial" w:cs="Arial"/>
          <w:sz w:val="22"/>
          <w:szCs w:val="22"/>
        </w:rPr>
        <w:t>, el Reglamento y la Legislación Aplicable.</w:t>
      </w:r>
    </w:p>
    <w:p w14:paraId="79E91BED" w14:textId="77777777" w:rsidR="005B510A" w:rsidRPr="00973792" w:rsidRDefault="005B510A" w:rsidP="005B510A">
      <w:pPr>
        <w:jc w:val="both"/>
        <w:rPr>
          <w:rFonts w:ascii="Arial" w:hAnsi="Arial" w:cs="Arial"/>
          <w:sz w:val="22"/>
          <w:szCs w:val="22"/>
        </w:rPr>
      </w:pPr>
    </w:p>
    <w:p w14:paraId="7EE14F07" w14:textId="511DBE24" w:rsidR="005B510A" w:rsidRPr="00973792" w:rsidRDefault="005B510A" w:rsidP="005B510A">
      <w:pPr>
        <w:jc w:val="both"/>
        <w:rPr>
          <w:rFonts w:ascii="Arial" w:hAnsi="Arial" w:cs="Arial"/>
          <w:sz w:val="22"/>
          <w:szCs w:val="22"/>
        </w:rPr>
      </w:pPr>
      <w:r w:rsidRPr="00973792">
        <w:rPr>
          <w:rFonts w:ascii="Arial" w:hAnsi="Arial" w:cs="Arial"/>
          <w:sz w:val="22"/>
          <w:szCs w:val="22"/>
        </w:rPr>
        <w:t>No obstante</w:t>
      </w:r>
      <w:r w:rsidR="00790EBD" w:rsidRPr="00973792">
        <w:rPr>
          <w:rFonts w:ascii="Arial" w:hAnsi="Arial" w:cs="Arial"/>
          <w:sz w:val="22"/>
          <w:szCs w:val="22"/>
        </w:rPr>
        <w:t>,</w:t>
      </w:r>
      <w:r w:rsidRPr="00973792">
        <w:rPr>
          <w:rFonts w:ascii="Arial" w:hAnsi="Arial" w:cs="Arial"/>
          <w:sz w:val="22"/>
          <w:szCs w:val="22"/>
        </w:rPr>
        <w:t xml:space="preserve"> lo anterior, cualquiera de </w:t>
      </w:r>
      <w:r w:rsidRPr="00973792">
        <w:rPr>
          <w:rFonts w:ascii="Arial" w:hAnsi="Arial" w:cs="Arial"/>
          <w:b/>
          <w:sz w:val="22"/>
          <w:szCs w:val="22"/>
        </w:rPr>
        <w:t>“LAS PARTES”</w:t>
      </w:r>
      <w:r w:rsidRPr="00973792">
        <w:rPr>
          <w:rFonts w:ascii="Arial" w:hAnsi="Arial" w:cs="Arial"/>
          <w:sz w:val="22"/>
          <w:szCs w:val="22"/>
        </w:rPr>
        <w:t xml:space="preserve"> estará excluida de sus obligaciones, por Caso Fortuito o Fuerza Mayor.</w:t>
      </w:r>
    </w:p>
    <w:p w14:paraId="24A1AA2B" w14:textId="77777777" w:rsidR="005B510A" w:rsidRPr="00973792" w:rsidRDefault="005B510A" w:rsidP="005B510A">
      <w:pPr>
        <w:jc w:val="both"/>
        <w:rPr>
          <w:rFonts w:ascii="Arial" w:hAnsi="Arial" w:cs="Arial"/>
          <w:sz w:val="22"/>
          <w:szCs w:val="22"/>
        </w:rPr>
      </w:pPr>
    </w:p>
    <w:p w14:paraId="6909F961" w14:textId="18ED5E83"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El acontecimiento considerado como Caso Fortuito o Fuerza </w:t>
      </w:r>
      <w:r w:rsidR="00790EBD" w:rsidRPr="00973792">
        <w:rPr>
          <w:rFonts w:ascii="Arial" w:hAnsi="Arial" w:cs="Arial"/>
          <w:sz w:val="22"/>
          <w:szCs w:val="22"/>
        </w:rPr>
        <w:t>Mayor</w:t>
      </w:r>
      <w:r w:rsidRPr="00973792">
        <w:rPr>
          <w:rFonts w:ascii="Arial" w:hAnsi="Arial" w:cs="Arial"/>
          <w:sz w:val="22"/>
          <w:szCs w:val="22"/>
        </w:rPr>
        <w:t xml:space="preserve"> puede ser temporal, provocando solo el retraso en el cumplimiento de las obligaciones, o permanente o definitivo, lo cual traerá como consecuencia que no se puedan seguir cumpliendo las obligaciones previstas en el presente Contrato, con los efectos que el mismo incluye.</w:t>
      </w:r>
    </w:p>
    <w:p w14:paraId="3EB0DC33" w14:textId="77777777" w:rsidR="005B510A" w:rsidRPr="00973792" w:rsidRDefault="005B510A" w:rsidP="005B510A">
      <w:pPr>
        <w:jc w:val="both"/>
        <w:rPr>
          <w:rFonts w:ascii="Arial" w:hAnsi="Arial" w:cs="Arial"/>
          <w:sz w:val="22"/>
          <w:szCs w:val="22"/>
        </w:rPr>
      </w:pPr>
    </w:p>
    <w:p w14:paraId="21FC61D4" w14:textId="5EB0586B"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Asimismo, en el caso de que cualquiera de los supuestos anteriormente descritos ocasione una pérdida o daño en </w:t>
      </w:r>
      <w:r w:rsidR="002B6C48" w:rsidRPr="00973792">
        <w:rPr>
          <w:rFonts w:ascii="Arial" w:hAnsi="Arial" w:cs="Arial"/>
          <w:sz w:val="22"/>
          <w:szCs w:val="22"/>
        </w:rPr>
        <w:t>los trabajos</w:t>
      </w:r>
      <w:r w:rsidRPr="00973792">
        <w:rPr>
          <w:rFonts w:ascii="Arial" w:hAnsi="Arial" w:cs="Arial"/>
          <w:sz w:val="22"/>
          <w:szCs w:val="22"/>
        </w:rPr>
        <w:t xml:space="preserve">, </w:t>
      </w:r>
      <w:r w:rsidRPr="00973792">
        <w:rPr>
          <w:rFonts w:ascii="Arial" w:hAnsi="Arial" w:cs="Arial"/>
          <w:b/>
          <w:sz w:val="22"/>
          <w:szCs w:val="22"/>
        </w:rPr>
        <w:t>“EL CONTRATISTA”</w:t>
      </w:r>
      <w:r w:rsidRPr="00973792">
        <w:rPr>
          <w:rFonts w:ascii="Arial" w:hAnsi="Arial" w:cs="Arial"/>
          <w:sz w:val="22"/>
          <w:szCs w:val="22"/>
        </w:rPr>
        <w:t xml:space="preserve"> deberá: (i) notificarlo de inmediato a “</w:t>
      </w:r>
      <w:r w:rsidRPr="00973792">
        <w:rPr>
          <w:rFonts w:ascii="Arial" w:hAnsi="Arial" w:cs="Arial"/>
          <w:b/>
          <w:sz w:val="22"/>
          <w:szCs w:val="22"/>
        </w:rPr>
        <w:t>LA DEPENDENCIA O ENTIDAD”</w:t>
      </w:r>
      <w:r w:rsidRPr="00973792">
        <w:rPr>
          <w:rFonts w:ascii="Arial" w:hAnsi="Arial" w:cs="Arial"/>
          <w:sz w:val="22"/>
          <w:szCs w:val="22"/>
        </w:rPr>
        <w:t xml:space="preserve"> y (</w:t>
      </w:r>
      <w:proofErr w:type="spellStart"/>
      <w:r w:rsidRPr="00973792">
        <w:rPr>
          <w:rFonts w:ascii="Arial" w:hAnsi="Arial" w:cs="Arial"/>
          <w:sz w:val="22"/>
          <w:szCs w:val="22"/>
        </w:rPr>
        <w:t>ii</w:t>
      </w:r>
      <w:proofErr w:type="spellEnd"/>
      <w:r w:rsidRPr="00973792">
        <w:rPr>
          <w:rFonts w:ascii="Arial" w:hAnsi="Arial" w:cs="Arial"/>
          <w:sz w:val="22"/>
          <w:szCs w:val="22"/>
        </w:rPr>
        <w:t xml:space="preserve">) remediar estas pérdidas o daños en la medida que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lo requiera y sujeto a lo establecido en el párrafo siguiente.</w:t>
      </w:r>
    </w:p>
    <w:p w14:paraId="6A41B890" w14:textId="77777777" w:rsidR="005B510A" w:rsidRPr="00973792" w:rsidRDefault="005B510A" w:rsidP="005B510A">
      <w:pPr>
        <w:jc w:val="both"/>
        <w:rPr>
          <w:rFonts w:ascii="Arial" w:hAnsi="Arial" w:cs="Arial"/>
          <w:sz w:val="22"/>
          <w:szCs w:val="22"/>
        </w:rPr>
      </w:pPr>
    </w:p>
    <w:p w14:paraId="76524F24" w14:textId="178A0183"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Si </w:t>
      </w:r>
      <w:r w:rsidR="00CB0ABF" w:rsidRPr="00973792">
        <w:rPr>
          <w:rFonts w:ascii="Arial" w:hAnsi="Arial" w:cs="Arial"/>
          <w:b/>
          <w:sz w:val="22"/>
          <w:szCs w:val="22"/>
        </w:rPr>
        <w:t>“EL CONTRATISTA”</w:t>
      </w:r>
      <w:r w:rsidR="00790EBD" w:rsidRPr="00973792">
        <w:rPr>
          <w:rFonts w:ascii="Arial" w:hAnsi="Arial" w:cs="Arial"/>
          <w:sz w:val="22"/>
          <w:szCs w:val="22"/>
        </w:rPr>
        <w:t xml:space="preserve"> </w:t>
      </w:r>
      <w:r w:rsidRPr="00973792">
        <w:rPr>
          <w:rFonts w:ascii="Arial" w:hAnsi="Arial" w:cs="Arial"/>
          <w:sz w:val="22"/>
          <w:szCs w:val="22"/>
        </w:rPr>
        <w:t xml:space="preserve">sufre algún retraso o incurre en costos al remediar dichas pérdidas o daños, </w:t>
      </w:r>
      <w:r w:rsidRPr="00973792">
        <w:rPr>
          <w:rFonts w:ascii="Arial" w:hAnsi="Arial" w:cs="Arial"/>
          <w:b/>
          <w:sz w:val="22"/>
          <w:szCs w:val="22"/>
        </w:rPr>
        <w:t>“EL CONTRATISTA”</w:t>
      </w:r>
      <w:r w:rsidRPr="00973792">
        <w:rPr>
          <w:rFonts w:ascii="Arial" w:hAnsi="Arial" w:cs="Arial"/>
          <w:sz w:val="22"/>
          <w:szCs w:val="22"/>
        </w:rPr>
        <w:t xml:space="preserve"> deberá enviar una notificación adicional a </w:t>
      </w:r>
      <w:r w:rsidRPr="00973792">
        <w:rPr>
          <w:rFonts w:ascii="Arial" w:hAnsi="Arial" w:cs="Arial"/>
          <w:b/>
          <w:sz w:val="22"/>
          <w:szCs w:val="22"/>
        </w:rPr>
        <w:t xml:space="preserve">“LA </w:t>
      </w:r>
      <w:r w:rsidR="007D46B3" w:rsidRPr="00973792">
        <w:rPr>
          <w:rFonts w:ascii="Arial" w:hAnsi="Arial" w:cs="Arial"/>
          <w:b/>
          <w:sz w:val="22"/>
          <w:szCs w:val="22"/>
        </w:rPr>
        <w:t>DEPENDENCIA O</w:t>
      </w:r>
      <w:r w:rsidRPr="00973792">
        <w:rPr>
          <w:rFonts w:ascii="Arial" w:hAnsi="Arial" w:cs="Arial"/>
          <w:b/>
          <w:sz w:val="22"/>
          <w:szCs w:val="22"/>
        </w:rPr>
        <w:t xml:space="preserve"> ENTIDAD”</w:t>
      </w:r>
      <w:r w:rsidRPr="00973792">
        <w:rPr>
          <w:rFonts w:ascii="Arial" w:hAnsi="Arial" w:cs="Arial"/>
          <w:sz w:val="22"/>
          <w:szCs w:val="22"/>
        </w:rPr>
        <w:t xml:space="preserve"> y tendrá derecho, con sujeción a lo dispuesto por la </w:t>
      </w:r>
      <w:r w:rsidRPr="00973792">
        <w:rPr>
          <w:rFonts w:ascii="Arial" w:hAnsi="Arial" w:cs="Arial"/>
          <w:b/>
          <w:sz w:val="22"/>
          <w:szCs w:val="22"/>
        </w:rPr>
        <w:t>“LOPSRM”</w:t>
      </w:r>
      <w:r w:rsidRPr="00973792">
        <w:rPr>
          <w:rFonts w:ascii="Arial" w:hAnsi="Arial" w:cs="Arial"/>
          <w:sz w:val="22"/>
          <w:szCs w:val="22"/>
        </w:rPr>
        <w:t xml:space="preserve"> y su Reglamento, a: (i) una extensión del Plazo de Ejecución para completar </w:t>
      </w:r>
      <w:r w:rsidR="002B6C48" w:rsidRPr="00973792">
        <w:rPr>
          <w:rFonts w:ascii="Arial" w:hAnsi="Arial" w:cs="Arial"/>
          <w:sz w:val="22"/>
          <w:szCs w:val="22"/>
        </w:rPr>
        <w:t>los trabajos</w:t>
      </w:r>
      <w:r w:rsidRPr="00973792">
        <w:rPr>
          <w:rFonts w:ascii="Arial" w:hAnsi="Arial" w:cs="Arial"/>
          <w:sz w:val="22"/>
          <w:szCs w:val="22"/>
        </w:rPr>
        <w:t xml:space="preserve"> y (</w:t>
      </w:r>
      <w:proofErr w:type="spellStart"/>
      <w:r w:rsidRPr="00973792">
        <w:rPr>
          <w:rFonts w:ascii="Arial" w:hAnsi="Arial" w:cs="Arial"/>
          <w:sz w:val="22"/>
          <w:szCs w:val="22"/>
        </w:rPr>
        <w:t>ii</w:t>
      </w:r>
      <w:proofErr w:type="spellEnd"/>
      <w:r w:rsidRPr="00973792">
        <w:rPr>
          <w:rFonts w:ascii="Arial" w:hAnsi="Arial" w:cs="Arial"/>
          <w:sz w:val="22"/>
          <w:szCs w:val="22"/>
        </w:rPr>
        <w:t xml:space="preserve">) una revisión del Monto del Contrato con el objeto de que este refleje los costos incurridos por </w:t>
      </w:r>
      <w:r w:rsidRPr="00973792">
        <w:rPr>
          <w:rFonts w:ascii="Arial" w:hAnsi="Arial" w:cs="Arial"/>
          <w:b/>
          <w:sz w:val="22"/>
          <w:szCs w:val="22"/>
        </w:rPr>
        <w:t>“EL CONTRATISTA”</w:t>
      </w:r>
      <w:r w:rsidRPr="00973792">
        <w:rPr>
          <w:rFonts w:ascii="Arial" w:hAnsi="Arial" w:cs="Arial"/>
          <w:sz w:val="22"/>
          <w:szCs w:val="22"/>
        </w:rPr>
        <w:t xml:space="preserve"> derivado de lo anterior.</w:t>
      </w:r>
    </w:p>
    <w:p w14:paraId="0BA44FDF" w14:textId="3998C9B2" w:rsidR="00ED511A" w:rsidRPr="00973792" w:rsidRDefault="00ED511A" w:rsidP="00C41C90">
      <w:pPr>
        <w:ind w:right="51"/>
        <w:jc w:val="both"/>
        <w:rPr>
          <w:rFonts w:ascii="Arial" w:hAnsi="Arial" w:cs="Arial"/>
          <w:sz w:val="22"/>
          <w:szCs w:val="22"/>
        </w:rPr>
      </w:pPr>
    </w:p>
    <w:p w14:paraId="58169A18" w14:textId="2468AE65" w:rsidR="00C00EA5" w:rsidRPr="00973792" w:rsidRDefault="00C00EA5" w:rsidP="00C00EA5">
      <w:pPr>
        <w:jc w:val="both"/>
        <w:rPr>
          <w:rFonts w:ascii="Arial" w:hAnsi="Arial" w:cs="Arial"/>
          <w:b/>
          <w:sz w:val="22"/>
          <w:szCs w:val="22"/>
        </w:rPr>
      </w:pPr>
      <w:r w:rsidRPr="00973792">
        <w:rPr>
          <w:rFonts w:ascii="Arial" w:hAnsi="Arial" w:cs="Arial"/>
          <w:b/>
          <w:sz w:val="22"/>
          <w:szCs w:val="22"/>
          <w:highlight w:val="yellow"/>
        </w:rPr>
        <w:t>VIGÉSIMA CUARTA. CONTROVERSIAS.</w:t>
      </w:r>
    </w:p>
    <w:p w14:paraId="76225CC3" w14:textId="77777777" w:rsidR="00C00EA5" w:rsidRPr="00973792" w:rsidRDefault="00C00EA5" w:rsidP="00C00EA5">
      <w:pPr>
        <w:jc w:val="both"/>
        <w:rPr>
          <w:rFonts w:ascii="Arial" w:hAnsi="Arial" w:cs="Arial"/>
          <w:sz w:val="22"/>
          <w:szCs w:val="22"/>
        </w:rPr>
      </w:pPr>
    </w:p>
    <w:p w14:paraId="1F4DA113" w14:textId="5EF72E2F" w:rsidR="00C00EA5" w:rsidRPr="00973792" w:rsidRDefault="001E209C" w:rsidP="00C00EA5">
      <w:pPr>
        <w:jc w:val="both"/>
        <w:rPr>
          <w:rFonts w:ascii="Arial" w:hAnsi="Arial" w:cs="Arial"/>
          <w:sz w:val="22"/>
          <w:szCs w:val="22"/>
        </w:rPr>
      </w:pPr>
      <w:r w:rsidRPr="00973792">
        <w:rPr>
          <w:rFonts w:ascii="Arial" w:hAnsi="Arial" w:cs="Arial"/>
          <w:b/>
          <w:sz w:val="22"/>
          <w:szCs w:val="22"/>
        </w:rPr>
        <w:t>“LAS PARTES”</w:t>
      </w:r>
      <w:r w:rsidR="00790EBD" w:rsidRPr="00973792">
        <w:rPr>
          <w:rFonts w:ascii="Arial" w:hAnsi="Arial" w:cs="Arial"/>
          <w:b/>
          <w:sz w:val="22"/>
          <w:szCs w:val="22"/>
        </w:rPr>
        <w:t xml:space="preserve"> </w:t>
      </w:r>
      <w:r w:rsidR="00C00EA5" w:rsidRPr="00973792">
        <w:rPr>
          <w:rFonts w:ascii="Arial" w:hAnsi="Arial" w:cs="Arial"/>
          <w:sz w:val="22"/>
          <w:szCs w:val="22"/>
        </w:rPr>
        <w:t>acuerdan que, en el supuesto de existir, durante la ejecución de los trabajos controversias de carácter técnico o administrativo, se sujetaran al siguiente procedimiento:</w:t>
      </w:r>
    </w:p>
    <w:p w14:paraId="00290FAD" w14:textId="77777777" w:rsidR="00C00EA5" w:rsidRPr="00973792" w:rsidRDefault="00C00EA5" w:rsidP="00C00EA5">
      <w:pPr>
        <w:jc w:val="both"/>
        <w:rPr>
          <w:rFonts w:ascii="Arial" w:hAnsi="Arial" w:cs="Arial"/>
          <w:sz w:val="22"/>
          <w:szCs w:val="22"/>
        </w:rPr>
      </w:pPr>
    </w:p>
    <w:p w14:paraId="424B150C" w14:textId="54606FD0" w:rsidR="00C00EA5" w:rsidRPr="00973792" w:rsidRDefault="00C00EA5" w:rsidP="00C00EA5">
      <w:pPr>
        <w:jc w:val="both"/>
        <w:rPr>
          <w:rFonts w:ascii="Arial" w:hAnsi="Arial" w:cs="Arial"/>
          <w:sz w:val="22"/>
          <w:szCs w:val="22"/>
        </w:rPr>
      </w:pPr>
      <w:r w:rsidRPr="00973792">
        <w:rPr>
          <w:rFonts w:ascii="Arial" w:hAnsi="Arial" w:cs="Arial"/>
          <w:sz w:val="22"/>
          <w:szCs w:val="22"/>
        </w:rPr>
        <w:t xml:space="preserve">Dentro de los (poner días) hábiles contados a partir de la fecha en que se hayan presentado detectado controversias técnicas o administrativas </w:t>
      </w:r>
      <w:r w:rsidR="00CB0ABF" w:rsidRPr="00973792">
        <w:rPr>
          <w:rFonts w:ascii="Arial" w:hAnsi="Arial" w:cs="Arial"/>
          <w:b/>
          <w:sz w:val="22"/>
          <w:szCs w:val="22"/>
        </w:rPr>
        <w:t>“EL CONTRATISTA”</w:t>
      </w:r>
      <w:r w:rsidRPr="00973792">
        <w:rPr>
          <w:rFonts w:ascii="Arial" w:hAnsi="Arial" w:cs="Arial"/>
          <w:sz w:val="22"/>
          <w:szCs w:val="22"/>
        </w:rPr>
        <w:t xml:space="preserve"> presentará a </w:t>
      </w:r>
      <w:r w:rsidR="00CB0ABF" w:rsidRPr="00973792">
        <w:rPr>
          <w:rFonts w:ascii="Arial" w:hAnsi="Arial" w:cs="Arial"/>
          <w:b/>
          <w:sz w:val="22"/>
          <w:szCs w:val="22"/>
        </w:rPr>
        <w:t>“LA DEPENDENCIA O ENTIDAD”</w:t>
      </w:r>
      <w:r w:rsidRPr="00973792">
        <w:rPr>
          <w:rFonts w:ascii="Arial" w:hAnsi="Arial" w:cs="Arial"/>
          <w:sz w:val="22"/>
          <w:szCs w:val="22"/>
        </w:rPr>
        <w:t xml:space="preserve"> un escrito con el cual explique los motivos de </w:t>
      </w:r>
      <w:r w:rsidR="00B370C2" w:rsidRPr="00973792">
        <w:rPr>
          <w:rFonts w:ascii="Arial" w:hAnsi="Arial" w:cs="Arial"/>
          <w:sz w:val="22"/>
          <w:szCs w:val="22"/>
        </w:rPr>
        <w:t>estas</w:t>
      </w:r>
      <w:r w:rsidRPr="00973792">
        <w:rPr>
          <w:rFonts w:ascii="Arial" w:hAnsi="Arial" w:cs="Arial"/>
          <w:sz w:val="22"/>
          <w:szCs w:val="22"/>
        </w:rPr>
        <w:t xml:space="preserve">, adjuntando la documentación que soporten los hechos, para que ésta en un plazo no mayor de (poner días) </w:t>
      </w:r>
      <w:r w:rsidRPr="00973792">
        <w:rPr>
          <w:rFonts w:ascii="Arial" w:hAnsi="Arial" w:cs="Arial"/>
          <w:sz w:val="22"/>
          <w:szCs w:val="22"/>
        </w:rPr>
        <w:lastRenderedPageBreak/>
        <w:t>hábiles contados a partir de la recepción del escrito convoque a reunión de trabajo para dirimir las discrepancias.</w:t>
      </w:r>
    </w:p>
    <w:p w14:paraId="557345DA" w14:textId="77777777" w:rsidR="00C00EA5" w:rsidRPr="00973792" w:rsidRDefault="00C00EA5" w:rsidP="00C00EA5">
      <w:pPr>
        <w:jc w:val="both"/>
        <w:rPr>
          <w:rFonts w:ascii="Arial" w:hAnsi="Arial" w:cs="Arial"/>
          <w:sz w:val="22"/>
          <w:szCs w:val="22"/>
        </w:rPr>
      </w:pPr>
    </w:p>
    <w:p w14:paraId="424B91EA" w14:textId="77777777" w:rsidR="00C00EA5" w:rsidRPr="00973792" w:rsidRDefault="00C00EA5" w:rsidP="00C00EA5">
      <w:pPr>
        <w:jc w:val="both"/>
        <w:rPr>
          <w:rFonts w:ascii="Arial" w:hAnsi="Arial" w:cs="Arial"/>
          <w:sz w:val="22"/>
          <w:szCs w:val="22"/>
        </w:rPr>
      </w:pPr>
      <w:r w:rsidRPr="00973792">
        <w:rPr>
          <w:rFonts w:ascii="Arial" w:hAnsi="Arial" w:cs="Arial"/>
          <w:sz w:val="22"/>
          <w:szCs w:val="22"/>
        </w:rPr>
        <w:t xml:space="preserve">En caso de llegar a una solución, se levantará un acta administrativa, en la cual se indicarán los acuerdos adoptados por </w:t>
      </w:r>
      <w:r w:rsidRPr="00973792">
        <w:rPr>
          <w:rFonts w:ascii="Arial" w:hAnsi="Arial" w:cs="Arial"/>
          <w:b/>
          <w:bCs/>
          <w:sz w:val="22"/>
          <w:szCs w:val="22"/>
        </w:rPr>
        <w:t>“LAS PARTES”</w:t>
      </w:r>
      <w:r w:rsidRPr="00973792">
        <w:rPr>
          <w:rFonts w:ascii="Arial" w:hAnsi="Arial" w:cs="Arial"/>
          <w:sz w:val="22"/>
          <w:szCs w:val="22"/>
        </w:rPr>
        <w:t>, mismo que deberá quedar registrado en la bitácora de obra.</w:t>
      </w:r>
    </w:p>
    <w:p w14:paraId="6829900D" w14:textId="77777777" w:rsidR="00C00EA5" w:rsidRPr="00973792" w:rsidRDefault="00C00EA5" w:rsidP="00C00EA5">
      <w:pPr>
        <w:jc w:val="both"/>
        <w:rPr>
          <w:rFonts w:ascii="Arial" w:hAnsi="Arial" w:cs="Arial"/>
          <w:sz w:val="22"/>
          <w:szCs w:val="22"/>
        </w:rPr>
      </w:pPr>
    </w:p>
    <w:p w14:paraId="1D883EF5" w14:textId="77777777" w:rsidR="00C00EA5" w:rsidRPr="00973792" w:rsidRDefault="00C00EA5" w:rsidP="00C00EA5">
      <w:pPr>
        <w:jc w:val="both"/>
        <w:rPr>
          <w:rFonts w:ascii="Arial" w:hAnsi="Arial" w:cs="Arial"/>
          <w:sz w:val="22"/>
          <w:szCs w:val="22"/>
        </w:rPr>
      </w:pPr>
      <w:r w:rsidRPr="00973792">
        <w:rPr>
          <w:rFonts w:ascii="Arial" w:hAnsi="Arial" w:cs="Arial"/>
          <w:sz w:val="22"/>
          <w:szCs w:val="22"/>
        </w:rPr>
        <w:t xml:space="preserve">En caso de no llegar a ningún acuerdo se levantará el acta administrativa correspondiente de los hechos asentando la indicación de que </w:t>
      </w:r>
      <w:r w:rsidRPr="00973792">
        <w:rPr>
          <w:rFonts w:ascii="Arial" w:hAnsi="Arial" w:cs="Arial"/>
          <w:b/>
          <w:bCs/>
          <w:sz w:val="22"/>
          <w:szCs w:val="22"/>
        </w:rPr>
        <w:t>“LAS PARTES”</w:t>
      </w:r>
      <w:r w:rsidRPr="00973792">
        <w:rPr>
          <w:rFonts w:ascii="Arial" w:hAnsi="Arial" w:cs="Arial"/>
          <w:sz w:val="22"/>
          <w:szCs w:val="22"/>
        </w:rPr>
        <w:t xml:space="preserve"> dejaran a salvo sus derechos para hacerlos valer ante las autoridades correspondientes.</w:t>
      </w:r>
    </w:p>
    <w:p w14:paraId="0EE3F6A1" w14:textId="77777777" w:rsidR="00C00EA5" w:rsidRPr="00973792" w:rsidRDefault="00C00EA5" w:rsidP="00C00EA5">
      <w:pPr>
        <w:jc w:val="both"/>
        <w:rPr>
          <w:rFonts w:ascii="Arial" w:hAnsi="Arial" w:cs="Arial"/>
          <w:sz w:val="22"/>
          <w:szCs w:val="22"/>
        </w:rPr>
      </w:pPr>
    </w:p>
    <w:p w14:paraId="5A7925C0" w14:textId="17494C80" w:rsidR="00C00EA5" w:rsidRPr="00973792" w:rsidRDefault="00C00EA5" w:rsidP="00C00EA5">
      <w:pPr>
        <w:jc w:val="both"/>
        <w:rPr>
          <w:rFonts w:ascii="Arial" w:hAnsi="Arial" w:cs="Arial"/>
          <w:sz w:val="22"/>
          <w:szCs w:val="22"/>
        </w:rPr>
      </w:pPr>
      <w:r w:rsidRPr="00973792">
        <w:rPr>
          <w:rFonts w:ascii="Arial" w:hAnsi="Arial" w:cs="Arial"/>
          <w:sz w:val="22"/>
          <w:szCs w:val="22"/>
        </w:rPr>
        <w:t xml:space="preserve">Lo anterior sin perjuicio de que </w:t>
      </w:r>
      <w:r w:rsidRPr="00973792">
        <w:rPr>
          <w:rFonts w:ascii="Arial" w:hAnsi="Arial" w:cs="Arial"/>
          <w:b/>
          <w:bCs/>
          <w:sz w:val="22"/>
          <w:szCs w:val="22"/>
        </w:rPr>
        <w:t>“LAS PARTES”</w:t>
      </w:r>
      <w:r w:rsidRPr="00973792">
        <w:rPr>
          <w:rFonts w:ascii="Arial" w:hAnsi="Arial" w:cs="Arial"/>
          <w:sz w:val="22"/>
          <w:szCs w:val="22"/>
        </w:rPr>
        <w:t xml:space="preserve"> puedan solicitar a la Secretar</w:t>
      </w:r>
      <w:r w:rsidR="00790EBD" w:rsidRPr="00973792">
        <w:rPr>
          <w:rFonts w:ascii="Arial" w:hAnsi="Arial" w:cs="Arial"/>
          <w:sz w:val="22"/>
          <w:szCs w:val="22"/>
        </w:rPr>
        <w:t>í</w:t>
      </w:r>
      <w:r w:rsidRPr="00973792">
        <w:rPr>
          <w:rFonts w:ascii="Arial" w:hAnsi="Arial" w:cs="Arial"/>
          <w:sz w:val="22"/>
          <w:szCs w:val="22"/>
        </w:rPr>
        <w:t xml:space="preserve">a de la Función Pública llevar a cabo el procedimiento de conciliación señalado en el artículo 95 de la </w:t>
      </w:r>
      <w:r w:rsidR="001E209C" w:rsidRPr="00973792">
        <w:rPr>
          <w:rFonts w:ascii="Arial" w:hAnsi="Arial" w:cs="Arial"/>
          <w:b/>
          <w:bCs/>
          <w:sz w:val="22"/>
          <w:szCs w:val="22"/>
        </w:rPr>
        <w:t>“</w:t>
      </w:r>
      <w:r w:rsidRPr="00973792">
        <w:rPr>
          <w:rFonts w:ascii="Arial" w:hAnsi="Arial" w:cs="Arial"/>
          <w:b/>
          <w:bCs/>
          <w:sz w:val="22"/>
          <w:szCs w:val="22"/>
        </w:rPr>
        <w:t>LOPSRM</w:t>
      </w:r>
      <w:r w:rsidR="001E209C" w:rsidRPr="00973792">
        <w:rPr>
          <w:rFonts w:ascii="Arial" w:hAnsi="Arial" w:cs="Arial"/>
          <w:b/>
          <w:bCs/>
          <w:sz w:val="22"/>
          <w:szCs w:val="22"/>
        </w:rPr>
        <w:t>”</w:t>
      </w:r>
      <w:r w:rsidRPr="00973792">
        <w:rPr>
          <w:rFonts w:ascii="Arial" w:hAnsi="Arial" w:cs="Arial"/>
          <w:sz w:val="22"/>
          <w:szCs w:val="22"/>
        </w:rPr>
        <w:t xml:space="preserve">.  </w:t>
      </w:r>
    </w:p>
    <w:p w14:paraId="74AA177B" w14:textId="77777777" w:rsidR="00C00EA5" w:rsidRPr="00973792" w:rsidRDefault="00C00EA5" w:rsidP="00C00EA5">
      <w:pPr>
        <w:jc w:val="both"/>
        <w:rPr>
          <w:rFonts w:ascii="Arial" w:hAnsi="Arial" w:cs="Arial"/>
          <w:sz w:val="22"/>
          <w:szCs w:val="22"/>
        </w:rPr>
      </w:pPr>
    </w:p>
    <w:p w14:paraId="6E15DEF0" w14:textId="77777777" w:rsidR="00C00EA5" w:rsidRPr="00973792" w:rsidRDefault="00C00EA5" w:rsidP="00C41C90">
      <w:pPr>
        <w:ind w:right="51"/>
        <w:jc w:val="both"/>
        <w:rPr>
          <w:rFonts w:ascii="Arial" w:hAnsi="Arial" w:cs="Arial"/>
          <w:sz w:val="22"/>
          <w:szCs w:val="22"/>
        </w:rPr>
      </w:pPr>
    </w:p>
    <w:p w14:paraId="08D965F5" w14:textId="4B9CBDDC" w:rsidR="00ED511A" w:rsidRPr="00973792" w:rsidRDefault="005B510A" w:rsidP="00C41C90">
      <w:pPr>
        <w:ind w:right="51"/>
        <w:jc w:val="both"/>
        <w:rPr>
          <w:rFonts w:ascii="Arial" w:hAnsi="Arial" w:cs="Arial"/>
          <w:b/>
          <w:bCs/>
          <w:sz w:val="22"/>
          <w:szCs w:val="22"/>
        </w:rPr>
      </w:pPr>
      <w:r w:rsidRPr="00973792">
        <w:rPr>
          <w:rFonts w:ascii="Arial" w:hAnsi="Arial" w:cs="Arial"/>
          <w:b/>
          <w:bCs/>
          <w:sz w:val="22"/>
          <w:szCs w:val="22"/>
          <w:highlight w:val="yellow"/>
        </w:rPr>
        <w:t xml:space="preserve">VIGÉSIMA </w:t>
      </w:r>
      <w:r w:rsidR="00C00EA5" w:rsidRPr="00973792">
        <w:rPr>
          <w:rFonts w:ascii="Arial" w:hAnsi="Arial" w:cs="Arial"/>
          <w:b/>
          <w:bCs/>
          <w:sz w:val="22"/>
          <w:szCs w:val="22"/>
          <w:highlight w:val="yellow"/>
        </w:rPr>
        <w:t>QUINTA</w:t>
      </w:r>
      <w:r w:rsidRPr="00973792">
        <w:rPr>
          <w:rFonts w:ascii="Arial" w:hAnsi="Arial" w:cs="Arial"/>
          <w:b/>
          <w:bCs/>
          <w:sz w:val="22"/>
          <w:szCs w:val="22"/>
          <w:highlight w:val="yellow"/>
        </w:rPr>
        <w:t>. JURISDICCIÓN</w:t>
      </w:r>
    </w:p>
    <w:p w14:paraId="30F8770A" w14:textId="46FB7C32" w:rsidR="005B510A" w:rsidRPr="00973792" w:rsidRDefault="005B510A" w:rsidP="00C41C90">
      <w:pPr>
        <w:ind w:right="51"/>
        <w:jc w:val="both"/>
        <w:rPr>
          <w:rFonts w:ascii="Arial" w:hAnsi="Arial" w:cs="Arial"/>
          <w:sz w:val="22"/>
          <w:szCs w:val="22"/>
        </w:rPr>
      </w:pPr>
    </w:p>
    <w:p w14:paraId="571E9756" w14:textId="08F9EE92"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Para la interpretación y cumplimiento del presente Contrato, </w:t>
      </w:r>
      <w:r w:rsidRPr="00973792">
        <w:rPr>
          <w:rFonts w:ascii="Arial" w:hAnsi="Arial" w:cs="Arial"/>
          <w:b/>
          <w:sz w:val="22"/>
          <w:szCs w:val="22"/>
        </w:rPr>
        <w:t>“LAS PARTES”</w:t>
      </w:r>
      <w:r w:rsidRPr="00973792">
        <w:rPr>
          <w:rFonts w:ascii="Arial" w:hAnsi="Arial" w:cs="Arial"/>
          <w:sz w:val="22"/>
          <w:szCs w:val="22"/>
        </w:rPr>
        <w:t xml:space="preserve"> se someten a la jurisdicción de los Tribunales Federales competentes con domicilio en la Ciudad de México, por lo que </w:t>
      </w:r>
      <w:r w:rsidRPr="00973792">
        <w:rPr>
          <w:rFonts w:ascii="Arial" w:hAnsi="Arial" w:cs="Arial"/>
          <w:b/>
          <w:sz w:val="22"/>
          <w:szCs w:val="22"/>
        </w:rPr>
        <w:t>“LAS PARTES”</w:t>
      </w:r>
      <w:r w:rsidRPr="00973792">
        <w:rPr>
          <w:rFonts w:ascii="Arial" w:hAnsi="Arial" w:cs="Arial"/>
          <w:sz w:val="22"/>
          <w:szCs w:val="22"/>
        </w:rPr>
        <w:t xml:space="preserve"> renuncian a cualquier fuero que pudiese corresponderles por razón de su domicilio, presente, futuro o por cualquier causa incluyendo el lugar de ejecución de </w:t>
      </w:r>
      <w:r w:rsidR="002B6C48" w:rsidRPr="00973792">
        <w:rPr>
          <w:rFonts w:ascii="Arial" w:hAnsi="Arial" w:cs="Arial"/>
          <w:sz w:val="22"/>
          <w:szCs w:val="22"/>
        </w:rPr>
        <w:t>los trabajos</w:t>
      </w:r>
      <w:r w:rsidRPr="00973792">
        <w:rPr>
          <w:rFonts w:ascii="Arial" w:hAnsi="Arial" w:cs="Arial"/>
          <w:sz w:val="22"/>
          <w:szCs w:val="22"/>
        </w:rPr>
        <w:t>.</w:t>
      </w:r>
    </w:p>
    <w:p w14:paraId="4BA0A604" w14:textId="77777777" w:rsidR="005B510A" w:rsidRPr="00973792" w:rsidRDefault="005B510A" w:rsidP="005B510A">
      <w:pPr>
        <w:jc w:val="both"/>
        <w:rPr>
          <w:rFonts w:ascii="Arial" w:hAnsi="Arial" w:cs="Arial"/>
          <w:sz w:val="22"/>
          <w:szCs w:val="22"/>
        </w:rPr>
      </w:pPr>
    </w:p>
    <w:p w14:paraId="6D0DD73E" w14:textId="2779B462" w:rsidR="005B510A" w:rsidRPr="00973792" w:rsidRDefault="005B510A" w:rsidP="005B510A">
      <w:pPr>
        <w:jc w:val="both"/>
        <w:rPr>
          <w:rFonts w:ascii="Arial" w:hAnsi="Arial" w:cs="Arial"/>
          <w:sz w:val="22"/>
          <w:szCs w:val="22"/>
        </w:rPr>
      </w:pPr>
      <w:r w:rsidRPr="00973792">
        <w:rPr>
          <w:rFonts w:ascii="Arial" w:hAnsi="Arial" w:cs="Arial"/>
          <w:sz w:val="22"/>
          <w:szCs w:val="22"/>
        </w:rPr>
        <w:t xml:space="preserve">Lo anterior, sin perjuicio de que </w:t>
      </w:r>
      <w:r w:rsidRPr="00973792">
        <w:rPr>
          <w:rFonts w:ascii="Arial" w:hAnsi="Arial" w:cs="Arial"/>
          <w:b/>
          <w:sz w:val="22"/>
          <w:szCs w:val="22"/>
        </w:rPr>
        <w:t xml:space="preserve">“LAS PARTES” </w:t>
      </w:r>
      <w:r w:rsidRPr="00973792">
        <w:rPr>
          <w:rFonts w:ascii="Arial" w:hAnsi="Arial" w:cs="Arial"/>
          <w:sz w:val="22"/>
          <w:szCs w:val="22"/>
        </w:rPr>
        <w:t xml:space="preserve">a lo largo del Contrato puedan resolver cualquier cuestión de naturaleza técnica y/o económica con apego al principio de buena fe en el contexto de las </w:t>
      </w:r>
      <w:r w:rsidR="00AF425A" w:rsidRPr="00973792">
        <w:rPr>
          <w:rFonts w:ascii="Arial" w:hAnsi="Arial" w:cs="Arial"/>
          <w:sz w:val="22"/>
          <w:szCs w:val="22"/>
        </w:rPr>
        <w:t>cláusulas</w:t>
      </w:r>
      <w:r w:rsidRPr="00973792">
        <w:rPr>
          <w:rFonts w:ascii="Arial" w:hAnsi="Arial" w:cs="Arial"/>
          <w:sz w:val="22"/>
          <w:szCs w:val="22"/>
        </w:rPr>
        <w:t xml:space="preserve"> de este Contrato.</w:t>
      </w:r>
    </w:p>
    <w:p w14:paraId="38D86188" w14:textId="51A04558" w:rsidR="005B510A" w:rsidRPr="00973792" w:rsidRDefault="005B510A" w:rsidP="00C41C90">
      <w:pPr>
        <w:ind w:right="51"/>
        <w:jc w:val="both"/>
        <w:rPr>
          <w:rFonts w:ascii="Arial" w:hAnsi="Arial" w:cs="Arial"/>
          <w:sz w:val="22"/>
          <w:szCs w:val="22"/>
        </w:rPr>
      </w:pPr>
    </w:p>
    <w:p w14:paraId="0C9132F1" w14:textId="1CD83213" w:rsidR="005B510A" w:rsidRPr="00973792" w:rsidRDefault="005B510A" w:rsidP="00C41C90">
      <w:pPr>
        <w:ind w:right="51"/>
        <w:jc w:val="both"/>
        <w:rPr>
          <w:rFonts w:ascii="Arial" w:hAnsi="Arial" w:cs="Arial"/>
          <w:b/>
          <w:bCs/>
          <w:sz w:val="22"/>
          <w:szCs w:val="22"/>
        </w:rPr>
      </w:pPr>
      <w:r w:rsidRPr="00973792">
        <w:rPr>
          <w:rFonts w:ascii="Arial" w:hAnsi="Arial" w:cs="Arial"/>
          <w:b/>
          <w:bCs/>
          <w:sz w:val="22"/>
          <w:szCs w:val="22"/>
          <w:highlight w:val="yellow"/>
        </w:rPr>
        <w:t xml:space="preserve">VIGÉSIMA </w:t>
      </w:r>
      <w:r w:rsidR="00C00EA5" w:rsidRPr="00973792">
        <w:rPr>
          <w:rFonts w:ascii="Arial" w:hAnsi="Arial" w:cs="Arial"/>
          <w:b/>
          <w:bCs/>
          <w:sz w:val="22"/>
          <w:szCs w:val="22"/>
          <w:highlight w:val="yellow"/>
        </w:rPr>
        <w:t>SEX</w:t>
      </w:r>
      <w:r w:rsidRPr="00973792">
        <w:rPr>
          <w:rFonts w:ascii="Arial" w:hAnsi="Arial" w:cs="Arial"/>
          <w:b/>
          <w:bCs/>
          <w:sz w:val="22"/>
          <w:szCs w:val="22"/>
          <w:highlight w:val="yellow"/>
        </w:rPr>
        <w:t>TA. OBLIGACIONES</w:t>
      </w:r>
    </w:p>
    <w:p w14:paraId="20188376" w14:textId="4A84E60D" w:rsidR="00ED511A" w:rsidRPr="00973792" w:rsidRDefault="00ED511A" w:rsidP="00C41C90">
      <w:pPr>
        <w:ind w:right="51"/>
        <w:jc w:val="both"/>
        <w:rPr>
          <w:rFonts w:ascii="Arial" w:hAnsi="Arial" w:cs="Arial"/>
          <w:sz w:val="22"/>
          <w:szCs w:val="22"/>
        </w:rPr>
      </w:pPr>
    </w:p>
    <w:p w14:paraId="5E669BA9" w14:textId="77421D05" w:rsidR="005B510A" w:rsidRPr="00973792" w:rsidRDefault="001E209C" w:rsidP="005B510A">
      <w:pPr>
        <w:jc w:val="both"/>
        <w:rPr>
          <w:rFonts w:ascii="Arial" w:hAnsi="Arial" w:cs="Arial"/>
          <w:sz w:val="22"/>
          <w:szCs w:val="22"/>
        </w:rPr>
      </w:pPr>
      <w:r w:rsidRPr="00973792">
        <w:rPr>
          <w:rFonts w:ascii="Arial" w:hAnsi="Arial" w:cs="Arial"/>
          <w:b/>
          <w:sz w:val="22"/>
          <w:szCs w:val="22"/>
        </w:rPr>
        <w:t>“LAS PARTES”</w:t>
      </w:r>
      <w:r w:rsidR="00790EBD" w:rsidRPr="00973792">
        <w:rPr>
          <w:rFonts w:ascii="Arial" w:hAnsi="Arial" w:cs="Arial"/>
          <w:b/>
          <w:sz w:val="22"/>
          <w:szCs w:val="22"/>
        </w:rPr>
        <w:t xml:space="preserve"> </w:t>
      </w:r>
      <w:r w:rsidR="005B510A" w:rsidRPr="00973792">
        <w:rPr>
          <w:rFonts w:ascii="Arial" w:hAnsi="Arial" w:cs="Arial"/>
          <w:sz w:val="22"/>
          <w:szCs w:val="22"/>
        </w:rPr>
        <w:t xml:space="preserve">se obligan a sujetarse estrictamente para la ejecución de los trabajos objeto de este contrato, a todas y cada una de las cláusulas que lo integran, así como a los términos, lineamientos, procedimientos y requisitos que establece la </w:t>
      </w:r>
      <w:r w:rsidR="005B510A" w:rsidRPr="00973792">
        <w:rPr>
          <w:rFonts w:ascii="Arial" w:hAnsi="Arial" w:cs="Arial"/>
          <w:b/>
          <w:sz w:val="22"/>
          <w:szCs w:val="22"/>
        </w:rPr>
        <w:t>“LOPSRM”</w:t>
      </w:r>
      <w:r w:rsidR="005B510A" w:rsidRPr="00973792">
        <w:rPr>
          <w:rFonts w:ascii="Arial" w:hAnsi="Arial" w:cs="Arial"/>
          <w:sz w:val="22"/>
          <w:szCs w:val="22"/>
        </w:rPr>
        <w:t xml:space="preserve"> su Reglamento</w:t>
      </w:r>
      <w:r w:rsidR="00C00EA5" w:rsidRPr="00973792">
        <w:rPr>
          <w:rFonts w:ascii="Arial" w:hAnsi="Arial" w:cs="Arial"/>
          <w:sz w:val="22"/>
          <w:szCs w:val="22"/>
        </w:rPr>
        <w:t>, los anexos del contrato</w:t>
      </w:r>
      <w:r w:rsidR="005B510A" w:rsidRPr="00973792">
        <w:rPr>
          <w:rFonts w:ascii="Arial" w:hAnsi="Arial" w:cs="Arial"/>
          <w:sz w:val="22"/>
          <w:szCs w:val="22"/>
        </w:rPr>
        <w:t xml:space="preserve"> y, demás normas y disposiciones administrativas que le sean aplicables, y supletoriamente al Código Civil Federal, la Ley Federal de Procedimiento Administrativo y el Código Federal de Procedimientos Civiles.</w:t>
      </w:r>
    </w:p>
    <w:p w14:paraId="216E8DFE" w14:textId="77777777" w:rsidR="005B510A" w:rsidRPr="00973792" w:rsidRDefault="005B510A" w:rsidP="005B510A">
      <w:pPr>
        <w:jc w:val="both"/>
        <w:rPr>
          <w:rFonts w:ascii="Arial" w:hAnsi="Arial" w:cs="Arial"/>
          <w:b/>
          <w:sz w:val="22"/>
          <w:szCs w:val="22"/>
        </w:rPr>
      </w:pPr>
    </w:p>
    <w:p w14:paraId="294A1CD2" w14:textId="40DA10F3" w:rsidR="005B510A" w:rsidRPr="00973792" w:rsidRDefault="005B510A" w:rsidP="005B510A">
      <w:pPr>
        <w:jc w:val="both"/>
        <w:rPr>
          <w:rFonts w:ascii="Arial" w:hAnsi="Arial" w:cs="Arial"/>
          <w:b/>
          <w:sz w:val="22"/>
          <w:szCs w:val="22"/>
        </w:rPr>
      </w:pPr>
      <w:r w:rsidRPr="00973792">
        <w:rPr>
          <w:rFonts w:ascii="Arial" w:hAnsi="Arial" w:cs="Arial"/>
          <w:sz w:val="22"/>
          <w:szCs w:val="22"/>
        </w:rPr>
        <w:t xml:space="preserve">Por lo anteriormente expuesto, tanto </w:t>
      </w:r>
      <w:r w:rsidRPr="00973792">
        <w:rPr>
          <w:rFonts w:ascii="Arial" w:hAnsi="Arial" w:cs="Arial"/>
          <w:b/>
          <w:sz w:val="22"/>
          <w:szCs w:val="22"/>
        </w:rPr>
        <w:t>“LA DEPENDENCIA O ENTIDAD”</w:t>
      </w:r>
      <w:r w:rsidRPr="00973792">
        <w:rPr>
          <w:rFonts w:ascii="Arial" w:hAnsi="Arial" w:cs="Arial"/>
          <w:sz w:val="22"/>
          <w:szCs w:val="22"/>
        </w:rPr>
        <w:t xml:space="preserve"> como </w:t>
      </w:r>
      <w:r w:rsidRPr="00973792">
        <w:rPr>
          <w:rFonts w:ascii="Arial" w:hAnsi="Arial" w:cs="Arial"/>
          <w:b/>
          <w:sz w:val="22"/>
          <w:szCs w:val="22"/>
        </w:rPr>
        <w:t>“EL CONTRATISTA”</w:t>
      </w:r>
      <w:r w:rsidRPr="00973792">
        <w:rPr>
          <w:rFonts w:ascii="Arial" w:hAnsi="Arial" w:cs="Arial"/>
          <w:sz w:val="22"/>
          <w:szCs w:val="22"/>
        </w:rPr>
        <w:t>, declaran estar conformes y bien enterados de las consecuencias, valor y alcance legal de todas y cada una de las estipulaciones que el presente instrumento jurídico contiene, por lo que lo ratifican y firman electrónicamente en las fechas especificadas en cada firma electrónica</w:t>
      </w:r>
      <w:r w:rsidRPr="00973792">
        <w:rPr>
          <w:rFonts w:ascii="Arial" w:hAnsi="Arial" w:cs="Arial"/>
          <w:b/>
          <w:sz w:val="22"/>
          <w:szCs w:val="22"/>
        </w:rPr>
        <w:t>.</w:t>
      </w:r>
    </w:p>
    <w:p w14:paraId="08C921E8" w14:textId="27267CC7" w:rsidR="00B63A36" w:rsidRPr="00973792" w:rsidRDefault="00B63A36" w:rsidP="005B510A">
      <w:pPr>
        <w:jc w:val="both"/>
        <w:rPr>
          <w:rFonts w:ascii="Arial" w:hAnsi="Arial" w:cs="Arial"/>
          <w:b/>
          <w:sz w:val="22"/>
          <w:szCs w:val="22"/>
        </w:rPr>
      </w:pPr>
    </w:p>
    <w:p w14:paraId="0A8D9A50" w14:textId="70C73CF1" w:rsidR="00B63A36" w:rsidRPr="00973792" w:rsidRDefault="00B63A36" w:rsidP="005B510A">
      <w:pPr>
        <w:jc w:val="both"/>
        <w:rPr>
          <w:rFonts w:ascii="Arial" w:hAnsi="Arial" w:cs="Arial"/>
          <w:b/>
          <w:sz w:val="22"/>
          <w:szCs w:val="22"/>
        </w:rPr>
      </w:pPr>
      <w:bookmarkStart w:id="49" w:name="_Hlk41390149"/>
      <w:r w:rsidRPr="00973792">
        <w:rPr>
          <w:rFonts w:ascii="Arial" w:hAnsi="Arial" w:cs="Arial"/>
          <w:b/>
          <w:sz w:val="22"/>
          <w:szCs w:val="22"/>
          <w:highlight w:val="yellow"/>
        </w:rPr>
        <w:t>VIGÉSIMA SÉPTIMA. VIGENCIA DEL CONTRATO</w:t>
      </w:r>
    </w:p>
    <w:p w14:paraId="2679EF00" w14:textId="2ED299CF" w:rsidR="00B63A36" w:rsidRPr="00973792" w:rsidRDefault="00B63A36" w:rsidP="005B510A">
      <w:pPr>
        <w:jc w:val="both"/>
        <w:rPr>
          <w:rFonts w:ascii="Arial" w:hAnsi="Arial" w:cs="Arial"/>
          <w:b/>
          <w:sz w:val="22"/>
          <w:szCs w:val="22"/>
        </w:rPr>
      </w:pPr>
    </w:p>
    <w:p w14:paraId="606366A0" w14:textId="36FE7198" w:rsidR="00B63A36" w:rsidRPr="00973792" w:rsidRDefault="00B63A36" w:rsidP="005B510A">
      <w:pPr>
        <w:jc w:val="both"/>
        <w:rPr>
          <w:rFonts w:ascii="Arial" w:hAnsi="Arial" w:cs="Arial"/>
          <w:bCs/>
          <w:sz w:val="22"/>
          <w:szCs w:val="22"/>
        </w:rPr>
      </w:pPr>
      <w:r w:rsidRPr="00973792">
        <w:rPr>
          <w:rFonts w:ascii="Arial" w:hAnsi="Arial" w:cs="Arial"/>
          <w:bCs/>
          <w:sz w:val="22"/>
          <w:szCs w:val="22"/>
        </w:rPr>
        <w:t>La vigencia del contrato iniciará con la subscripción del mismo por</w:t>
      </w:r>
      <w:r w:rsidR="00BD7378" w:rsidRPr="00973792">
        <w:rPr>
          <w:rFonts w:ascii="Arial" w:hAnsi="Arial" w:cs="Arial"/>
          <w:bCs/>
          <w:sz w:val="22"/>
          <w:szCs w:val="22"/>
        </w:rPr>
        <w:t xml:space="preserve"> </w:t>
      </w:r>
      <w:r w:rsidR="00BD7378" w:rsidRPr="00973792">
        <w:rPr>
          <w:rFonts w:ascii="Arial" w:hAnsi="Arial" w:cs="Arial"/>
          <w:b/>
          <w:sz w:val="22"/>
          <w:szCs w:val="22"/>
        </w:rPr>
        <w:t xml:space="preserve">“EL CONTRATISTA” </w:t>
      </w:r>
      <w:r w:rsidRPr="00973792">
        <w:rPr>
          <w:rFonts w:ascii="Arial" w:hAnsi="Arial" w:cs="Arial"/>
          <w:bCs/>
          <w:sz w:val="22"/>
          <w:szCs w:val="22"/>
        </w:rPr>
        <w:t xml:space="preserve">y finalizará cuando se firme el acta de extinción de derechos y obligaciones de </w:t>
      </w:r>
      <w:r w:rsidR="00280FCE" w:rsidRPr="00973792">
        <w:rPr>
          <w:rFonts w:ascii="Arial" w:hAnsi="Arial" w:cs="Arial"/>
          <w:b/>
          <w:sz w:val="22"/>
          <w:szCs w:val="22"/>
        </w:rPr>
        <w:t>“LAS PARTES”</w:t>
      </w:r>
      <w:r w:rsidRPr="00973792">
        <w:rPr>
          <w:rFonts w:ascii="Arial" w:hAnsi="Arial" w:cs="Arial"/>
          <w:bCs/>
          <w:sz w:val="22"/>
          <w:szCs w:val="22"/>
        </w:rPr>
        <w:t xml:space="preserve">, o bien, se actualice el supuesto al que se refiere el último párrafo del artículo 170 del </w:t>
      </w:r>
      <w:r w:rsidRPr="00973792">
        <w:rPr>
          <w:rFonts w:ascii="Arial" w:hAnsi="Arial" w:cs="Arial"/>
          <w:b/>
          <w:sz w:val="22"/>
          <w:szCs w:val="22"/>
        </w:rPr>
        <w:t>“RLOPSRM”</w:t>
      </w:r>
      <w:r w:rsidRPr="00973792">
        <w:rPr>
          <w:rFonts w:ascii="Arial" w:hAnsi="Arial" w:cs="Arial"/>
          <w:bCs/>
          <w:sz w:val="22"/>
          <w:szCs w:val="22"/>
        </w:rPr>
        <w:t>.</w:t>
      </w:r>
    </w:p>
    <w:bookmarkEnd w:id="49"/>
    <w:p w14:paraId="08CF3A61" w14:textId="77777777" w:rsidR="00B63A36" w:rsidRPr="00973792" w:rsidRDefault="00B63A36" w:rsidP="005B510A">
      <w:pPr>
        <w:jc w:val="both"/>
        <w:rPr>
          <w:rFonts w:ascii="Arial" w:hAnsi="Arial" w:cs="Arial"/>
          <w:bCs/>
          <w:sz w:val="22"/>
          <w:szCs w:val="22"/>
          <w:u w:val="single"/>
        </w:rPr>
      </w:pPr>
    </w:p>
    <w:p w14:paraId="590664EE" w14:textId="77777777" w:rsidR="005B510A" w:rsidRPr="00973792" w:rsidRDefault="005B510A" w:rsidP="005B510A">
      <w:pPr>
        <w:jc w:val="both"/>
        <w:rPr>
          <w:rFonts w:ascii="Arial" w:hAnsi="Arial" w:cs="Arial"/>
          <w:sz w:val="22"/>
          <w:szCs w:val="22"/>
        </w:rPr>
      </w:pPr>
    </w:p>
    <w:p w14:paraId="655AD287" w14:textId="77777777" w:rsidR="005B510A" w:rsidRPr="00973792" w:rsidRDefault="005B510A" w:rsidP="005B510A">
      <w:pPr>
        <w:jc w:val="center"/>
        <w:rPr>
          <w:rFonts w:ascii="Arial" w:hAnsi="Arial" w:cs="Arial"/>
          <w:b/>
          <w:sz w:val="22"/>
          <w:szCs w:val="22"/>
        </w:rPr>
      </w:pPr>
      <w:r w:rsidRPr="00973792">
        <w:rPr>
          <w:rFonts w:ascii="Arial" w:hAnsi="Arial" w:cs="Arial"/>
          <w:b/>
          <w:sz w:val="22"/>
          <w:szCs w:val="22"/>
        </w:rPr>
        <w:t xml:space="preserve">POR: </w:t>
      </w:r>
    </w:p>
    <w:p w14:paraId="684B7D9A" w14:textId="77777777" w:rsidR="005B510A" w:rsidRPr="00973792" w:rsidRDefault="005B510A" w:rsidP="005B510A">
      <w:pPr>
        <w:jc w:val="center"/>
        <w:rPr>
          <w:rFonts w:ascii="Arial" w:hAnsi="Arial" w:cs="Arial"/>
          <w:b/>
          <w:sz w:val="22"/>
          <w:szCs w:val="22"/>
        </w:rPr>
      </w:pPr>
      <w:r w:rsidRPr="00973792">
        <w:rPr>
          <w:rFonts w:ascii="Arial" w:hAnsi="Arial" w:cs="Arial"/>
          <w:b/>
          <w:sz w:val="22"/>
          <w:szCs w:val="22"/>
        </w:rPr>
        <w:t>“LA DEPENDENCIA O ENTIDAD”</w:t>
      </w:r>
    </w:p>
    <w:p w14:paraId="331E60C0" w14:textId="77777777" w:rsidR="005B510A" w:rsidRPr="00973792" w:rsidRDefault="005B510A" w:rsidP="005B510A">
      <w:pPr>
        <w:jc w:val="center"/>
        <w:rPr>
          <w:rFonts w:ascii="Arial" w:hAnsi="Arial" w:cs="Arial"/>
          <w:b/>
          <w:sz w:val="22"/>
          <w:szCs w:val="22"/>
        </w:rPr>
      </w:pPr>
    </w:p>
    <w:p w14:paraId="2F727D7E" w14:textId="77777777" w:rsidR="005B510A" w:rsidRPr="00973792" w:rsidRDefault="005B510A" w:rsidP="005B510A">
      <w:pPr>
        <w:jc w:val="center"/>
        <w:rPr>
          <w:rFonts w:ascii="Arial" w:hAnsi="Arial" w:cs="Arial"/>
          <w:b/>
          <w:sz w:val="22"/>
          <w:szCs w:val="22"/>
        </w:rPr>
      </w:pPr>
    </w:p>
    <w:tbl>
      <w:tblPr>
        <w:tblStyle w:val="Tablaconcuadrcula"/>
        <w:tblW w:w="0" w:type="auto"/>
        <w:tblLook w:val="04A0" w:firstRow="1" w:lastRow="0" w:firstColumn="1" w:lastColumn="0" w:noHBand="0" w:noVBand="1"/>
      </w:tblPr>
      <w:tblGrid>
        <w:gridCol w:w="3426"/>
        <w:gridCol w:w="3458"/>
        <w:gridCol w:w="2510"/>
      </w:tblGrid>
      <w:tr w:rsidR="005B510A" w:rsidRPr="00973792" w14:paraId="5B0A480C" w14:textId="77777777" w:rsidTr="009F6F2B">
        <w:tc>
          <w:tcPr>
            <w:tcW w:w="3426" w:type="dxa"/>
          </w:tcPr>
          <w:p w14:paraId="56451926" w14:textId="77777777" w:rsidR="005B510A" w:rsidRPr="00973792" w:rsidRDefault="005B510A" w:rsidP="009F6F2B">
            <w:pPr>
              <w:jc w:val="center"/>
              <w:rPr>
                <w:rFonts w:ascii="Arial" w:hAnsi="Arial" w:cs="Arial"/>
                <w:b/>
              </w:rPr>
            </w:pPr>
          </w:p>
          <w:p w14:paraId="33E2A07F" w14:textId="77777777" w:rsidR="005B510A" w:rsidRPr="00973792" w:rsidRDefault="005B510A" w:rsidP="009F6F2B">
            <w:pPr>
              <w:jc w:val="center"/>
              <w:rPr>
                <w:rFonts w:ascii="Arial" w:hAnsi="Arial" w:cs="Arial"/>
                <w:b/>
              </w:rPr>
            </w:pPr>
            <w:r w:rsidRPr="00973792">
              <w:rPr>
                <w:rFonts w:ascii="Arial" w:hAnsi="Arial" w:cs="Arial"/>
                <w:b/>
              </w:rPr>
              <w:t>NOMBRE</w:t>
            </w:r>
          </w:p>
          <w:p w14:paraId="1833EBE0" w14:textId="77777777" w:rsidR="005B510A" w:rsidRPr="00973792" w:rsidRDefault="005B510A" w:rsidP="009F6F2B">
            <w:pPr>
              <w:rPr>
                <w:rFonts w:ascii="Arial" w:hAnsi="Arial" w:cs="Arial"/>
                <w:b/>
              </w:rPr>
            </w:pPr>
          </w:p>
        </w:tc>
        <w:tc>
          <w:tcPr>
            <w:tcW w:w="3458" w:type="dxa"/>
          </w:tcPr>
          <w:p w14:paraId="1AECABA5" w14:textId="77777777" w:rsidR="005B510A" w:rsidRPr="00973792" w:rsidRDefault="005B510A" w:rsidP="009F6F2B">
            <w:pPr>
              <w:jc w:val="center"/>
              <w:rPr>
                <w:rFonts w:ascii="Arial" w:hAnsi="Arial" w:cs="Arial"/>
                <w:b/>
              </w:rPr>
            </w:pPr>
          </w:p>
          <w:p w14:paraId="0481A66C" w14:textId="77777777" w:rsidR="005B510A" w:rsidRPr="00973792" w:rsidRDefault="005B510A" w:rsidP="009F6F2B">
            <w:pPr>
              <w:jc w:val="center"/>
              <w:rPr>
                <w:rFonts w:ascii="Arial" w:hAnsi="Arial" w:cs="Arial"/>
                <w:b/>
              </w:rPr>
            </w:pPr>
            <w:r w:rsidRPr="00973792">
              <w:rPr>
                <w:rFonts w:ascii="Arial" w:hAnsi="Arial" w:cs="Arial"/>
                <w:b/>
              </w:rPr>
              <w:t xml:space="preserve">CARGO </w:t>
            </w:r>
          </w:p>
        </w:tc>
        <w:tc>
          <w:tcPr>
            <w:tcW w:w="2510" w:type="dxa"/>
          </w:tcPr>
          <w:p w14:paraId="7CDA29AA" w14:textId="77777777" w:rsidR="005B510A" w:rsidRPr="00973792" w:rsidRDefault="005B510A" w:rsidP="009F6F2B">
            <w:pPr>
              <w:jc w:val="center"/>
              <w:rPr>
                <w:rFonts w:ascii="Arial" w:hAnsi="Arial" w:cs="Arial"/>
                <w:b/>
              </w:rPr>
            </w:pPr>
          </w:p>
          <w:p w14:paraId="587D53F2" w14:textId="77777777" w:rsidR="005B510A" w:rsidRPr="00973792" w:rsidRDefault="005B510A" w:rsidP="009F6F2B">
            <w:pPr>
              <w:jc w:val="center"/>
              <w:rPr>
                <w:rFonts w:ascii="Arial" w:hAnsi="Arial" w:cs="Arial"/>
                <w:b/>
              </w:rPr>
            </w:pPr>
            <w:r w:rsidRPr="00973792">
              <w:rPr>
                <w:rFonts w:ascii="Arial" w:hAnsi="Arial" w:cs="Arial"/>
                <w:b/>
              </w:rPr>
              <w:t>R.F.C.</w:t>
            </w:r>
          </w:p>
        </w:tc>
      </w:tr>
      <w:tr w:rsidR="005B510A" w:rsidRPr="00973792" w14:paraId="41EE402C" w14:textId="77777777" w:rsidTr="009F6F2B">
        <w:tc>
          <w:tcPr>
            <w:tcW w:w="3426" w:type="dxa"/>
          </w:tcPr>
          <w:p w14:paraId="347AEC19" w14:textId="77777777" w:rsidR="005B510A" w:rsidRPr="001011BC" w:rsidRDefault="005B510A" w:rsidP="009F6F2B">
            <w:pPr>
              <w:jc w:val="center"/>
              <w:rPr>
                <w:rFonts w:ascii="Arial" w:hAnsi="Arial" w:cs="Arial"/>
                <w:b/>
                <w:highlight w:val="lightGray"/>
              </w:rPr>
            </w:pPr>
          </w:p>
          <w:p w14:paraId="6AC03899" w14:textId="17FC110C" w:rsidR="005B510A" w:rsidRPr="001011BC" w:rsidRDefault="00EC3C46" w:rsidP="009F6F2B">
            <w:pPr>
              <w:jc w:val="center"/>
              <w:rPr>
                <w:rFonts w:ascii="Arial" w:hAnsi="Arial" w:cs="Arial"/>
                <w:b/>
                <w:highlight w:val="lightGray"/>
              </w:rPr>
            </w:pPr>
            <w:r>
              <w:rPr>
                <w:rFonts w:ascii="Arial" w:hAnsi="Arial" w:cs="Arial"/>
                <w:b/>
                <w:sz w:val="36"/>
                <w:szCs w:val="36"/>
              </w:rPr>
              <w:t>12</w:t>
            </w:r>
            <w:r w:rsidRPr="00EC3C46">
              <w:rPr>
                <w:rFonts w:ascii="Arial" w:hAnsi="Arial" w:cs="Arial"/>
                <w:highlight w:val="lightGray"/>
                <w:u w:val="single"/>
              </w:rPr>
              <w:t xml:space="preserve"> </w:t>
            </w:r>
            <w:r w:rsidR="005B510A" w:rsidRPr="001011BC">
              <w:rPr>
                <w:rFonts w:ascii="Arial" w:hAnsi="Arial" w:cs="Arial"/>
                <w:highlight w:val="lightGray"/>
                <w:u w:val="single"/>
              </w:rPr>
              <w:t>(NOMBRE DEL REPRESENTANTE DE LA DEPENDENCIA O ENTIDAD</w:t>
            </w:r>
          </w:p>
          <w:p w14:paraId="6B48244A" w14:textId="77777777" w:rsidR="005B510A" w:rsidRPr="001011BC" w:rsidRDefault="005B510A" w:rsidP="009F6F2B">
            <w:pPr>
              <w:jc w:val="center"/>
              <w:rPr>
                <w:rFonts w:ascii="Arial" w:hAnsi="Arial" w:cs="Arial"/>
                <w:b/>
                <w:highlight w:val="lightGray"/>
              </w:rPr>
            </w:pPr>
          </w:p>
        </w:tc>
        <w:tc>
          <w:tcPr>
            <w:tcW w:w="3458" w:type="dxa"/>
          </w:tcPr>
          <w:p w14:paraId="49A51B80" w14:textId="77777777" w:rsidR="005B510A" w:rsidRPr="001011BC" w:rsidRDefault="005B510A" w:rsidP="009F6F2B">
            <w:pPr>
              <w:jc w:val="center"/>
              <w:rPr>
                <w:rFonts w:ascii="Arial" w:hAnsi="Arial" w:cs="Arial"/>
                <w:b/>
                <w:highlight w:val="lightGray"/>
              </w:rPr>
            </w:pPr>
          </w:p>
          <w:p w14:paraId="5E1CD7A3" w14:textId="2F1D336C" w:rsidR="005B510A" w:rsidRPr="001011BC" w:rsidRDefault="00EC3C46" w:rsidP="009F6F2B">
            <w:pPr>
              <w:jc w:val="center"/>
              <w:rPr>
                <w:rFonts w:ascii="Arial" w:hAnsi="Arial" w:cs="Arial"/>
                <w:b/>
                <w:highlight w:val="lightGray"/>
              </w:rPr>
            </w:pPr>
            <w:r>
              <w:rPr>
                <w:rFonts w:ascii="Arial" w:hAnsi="Arial" w:cs="Arial"/>
                <w:b/>
                <w:sz w:val="36"/>
                <w:szCs w:val="36"/>
              </w:rPr>
              <w:t>13</w:t>
            </w:r>
            <w:r w:rsidRPr="00EC3C46">
              <w:rPr>
                <w:rFonts w:ascii="Arial" w:hAnsi="Arial" w:cs="Arial"/>
                <w:highlight w:val="lightGray"/>
                <w:u w:val="single"/>
              </w:rPr>
              <w:t xml:space="preserve"> </w:t>
            </w:r>
            <w:r w:rsidR="005B510A" w:rsidRPr="001011BC">
              <w:rPr>
                <w:rFonts w:ascii="Arial" w:hAnsi="Arial" w:cs="Arial"/>
                <w:highlight w:val="lightGray"/>
                <w:u w:val="single"/>
              </w:rPr>
              <w:t>(CARGO DEL REPRESENTANTE DE LA DEPENDENCIA O ENTIDAD</w:t>
            </w:r>
          </w:p>
          <w:p w14:paraId="138975C3" w14:textId="77777777" w:rsidR="005B510A" w:rsidRPr="001011BC" w:rsidRDefault="005B510A" w:rsidP="009F6F2B">
            <w:pPr>
              <w:jc w:val="center"/>
              <w:rPr>
                <w:rFonts w:ascii="Arial" w:hAnsi="Arial" w:cs="Arial"/>
                <w:b/>
                <w:highlight w:val="lightGray"/>
              </w:rPr>
            </w:pPr>
          </w:p>
        </w:tc>
        <w:tc>
          <w:tcPr>
            <w:tcW w:w="2510" w:type="dxa"/>
          </w:tcPr>
          <w:p w14:paraId="1B7782BF" w14:textId="77777777" w:rsidR="005B510A" w:rsidRPr="001011BC" w:rsidRDefault="005B510A" w:rsidP="009F6F2B">
            <w:pPr>
              <w:jc w:val="center"/>
              <w:rPr>
                <w:rFonts w:ascii="Arial" w:hAnsi="Arial" w:cs="Arial"/>
                <w:b/>
                <w:highlight w:val="lightGray"/>
              </w:rPr>
            </w:pPr>
          </w:p>
          <w:p w14:paraId="52DFA91C" w14:textId="5C917F42" w:rsidR="005B510A" w:rsidRPr="001011BC" w:rsidRDefault="00EC3C46" w:rsidP="009F6F2B">
            <w:pPr>
              <w:jc w:val="center"/>
              <w:rPr>
                <w:rFonts w:ascii="Arial" w:hAnsi="Arial" w:cs="Arial"/>
                <w:b/>
                <w:highlight w:val="lightGray"/>
              </w:rPr>
            </w:pPr>
            <w:r>
              <w:rPr>
                <w:rFonts w:ascii="Arial" w:hAnsi="Arial" w:cs="Arial"/>
                <w:b/>
                <w:sz w:val="36"/>
                <w:szCs w:val="36"/>
              </w:rPr>
              <w:t>14</w:t>
            </w:r>
            <w:r w:rsidRPr="00EC3C46">
              <w:rPr>
                <w:rFonts w:ascii="Arial" w:hAnsi="Arial" w:cs="Arial"/>
                <w:highlight w:val="lightGray"/>
                <w:u w:val="single"/>
              </w:rPr>
              <w:t xml:space="preserve"> </w:t>
            </w:r>
            <w:r w:rsidR="005B510A" w:rsidRPr="001011BC">
              <w:rPr>
                <w:rFonts w:ascii="Arial" w:hAnsi="Arial" w:cs="Arial"/>
                <w:highlight w:val="lightGray"/>
                <w:u w:val="single"/>
              </w:rPr>
              <w:t>(R.F.C. DEL REPRESENTANTE DE LA DEPENDENCIA O ENTIDAD</w:t>
            </w:r>
          </w:p>
          <w:p w14:paraId="69677B33" w14:textId="77777777" w:rsidR="005B510A" w:rsidRPr="001011BC" w:rsidRDefault="005B510A" w:rsidP="009F6F2B">
            <w:pPr>
              <w:jc w:val="center"/>
              <w:rPr>
                <w:rFonts w:ascii="Arial" w:hAnsi="Arial" w:cs="Arial"/>
                <w:b/>
                <w:highlight w:val="lightGray"/>
              </w:rPr>
            </w:pPr>
          </w:p>
        </w:tc>
      </w:tr>
      <w:tr w:rsidR="00322526" w:rsidRPr="00973792" w:rsidDel="00322526" w14:paraId="18E50553" w14:textId="77777777" w:rsidTr="009F6F2B">
        <w:tc>
          <w:tcPr>
            <w:tcW w:w="3426" w:type="dxa"/>
          </w:tcPr>
          <w:p w14:paraId="65B95515" w14:textId="547D2901" w:rsidR="00322526" w:rsidRPr="001011BC" w:rsidRDefault="00EC3C46" w:rsidP="00322526">
            <w:pPr>
              <w:jc w:val="center"/>
              <w:rPr>
                <w:rFonts w:ascii="Arial" w:hAnsi="Arial" w:cs="Arial"/>
                <w:b/>
                <w:highlight w:val="lightGray"/>
              </w:rPr>
            </w:pPr>
            <w:r w:rsidRPr="00985938">
              <w:rPr>
                <w:rFonts w:ascii="Arial" w:hAnsi="Arial" w:cs="Arial"/>
                <w:b/>
                <w:sz w:val="36"/>
                <w:szCs w:val="36"/>
              </w:rPr>
              <w:t>16</w:t>
            </w:r>
            <w:r>
              <w:rPr>
                <w:rFonts w:ascii="Arial" w:hAnsi="Arial" w:cs="Arial"/>
                <w:b/>
                <w:sz w:val="36"/>
                <w:szCs w:val="36"/>
              </w:rPr>
              <w:t xml:space="preserve"> </w:t>
            </w:r>
            <w:r w:rsidR="00322526" w:rsidRPr="00954A6F">
              <w:rPr>
                <w:rFonts w:ascii="Arial" w:hAnsi="Arial" w:cs="Arial"/>
                <w:bCs/>
                <w:highlight w:val="lightGray"/>
              </w:rPr>
              <w:t>EN CASO DE QUE SE HAYA CONFIGURADO OTRO SERVIDOR PUBLICO FIRMANTE ADICIONAL</w:t>
            </w:r>
          </w:p>
        </w:tc>
        <w:tc>
          <w:tcPr>
            <w:tcW w:w="3458" w:type="dxa"/>
          </w:tcPr>
          <w:p w14:paraId="1201FD3F" w14:textId="39890468" w:rsidR="00322526" w:rsidRPr="001011BC" w:rsidRDefault="00EC3C46" w:rsidP="009F6F2B">
            <w:pPr>
              <w:jc w:val="center"/>
              <w:rPr>
                <w:rFonts w:ascii="Arial" w:hAnsi="Arial" w:cs="Arial"/>
                <w:b/>
                <w:highlight w:val="lightGray"/>
              </w:rPr>
            </w:pPr>
            <w:r w:rsidRPr="00985938">
              <w:rPr>
                <w:rFonts w:ascii="Arial" w:hAnsi="Arial" w:cs="Arial"/>
                <w:b/>
                <w:sz w:val="36"/>
                <w:szCs w:val="36"/>
              </w:rPr>
              <w:t>1</w:t>
            </w:r>
            <w:r>
              <w:rPr>
                <w:rFonts w:ascii="Arial" w:hAnsi="Arial" w:cs="Arial"/>
                <w:b/>
                <w:sz w:val="36"/>
                <w:szCs w:val="36"/>
              </w:rPr>
              <w:t>7</w:t>
            </w:r>
            <w:r w:rsidR="00322526" w:rsidRPr="00954A6F">
              <w:rPr>
                <w:rFonts w:ascii="Arial" w:hAnsi="Arial" w:cs="Arial"/>
                <w:bCs/>
                <w:highlight w:val="lightGray"/>
              </w:rPr>
              <w:t>CARGO SERVIDO</w:t>
            </w:r>
            <w:r w:rsidR="00280FCE" w:rsidRPr="00954A6F">
              <w:rPr>
                <w:rFonts w:ascii="Arial" w:hAnsi="Arial" w:cs="Arial"/>
                <w:bCs/>
                <w:highlight w:val="lightGray"/>
              </w:rPr>
              <w:t>R</w:t>
            </w:r>
            <w:r w:rsidR="00322526" w:rsidRPr="00954A6F">
              <w:rPr>
                <w:rFonts w:ascii="Arial" w:hAnsi="Arial" w:cs="Arial"/>
                <w:bCs/>
                <w:highlight w:val="lightGray"/>
              </w:rPr>
              <w:t xml:space="preserve"> PUBLICO</w:t>
            </w:r>
          </w:p>
        </w:tc>
        <w:tc>
          <w:tcPr>
            <w:tcW w:w="2510" w:type="dxa"/>
          </w:tcPr>
          <w:p w14:paraId="715D0711" w14:textId="70EF2104" w:rsidR="00322526" w:rsidRPr="001011BC" w:rsidRDefault="00EC3C46" w:rsidP="00322526">
            <w:pPr>
              <w:jc w:val="center"/>
              <w:rPr>
                <w:rFonts w:ascii="Arial" w:hAnsi="Arial" w:cs="Arial"/>
                <w:b/>
                <w:highlight w:val="lightGray"/>
              </w:rPr>
            </w:pPr>
            <w:r w:rsidRPr="00985938">
              <w:rPr>
                <w:rFonts w:ascii="Arial" w:hAnsi="Arial" w:cs="Arial"/>
                <w:b/>
                <w:sz w:val="36"/>
                <w:szCs w:val="36"/>
              </w:rPr>
              <w:t>1</w:t>
            </w:r>
            <w:r>
              <w:rPr>
                <w:rFonts w:ascii="Arial" w:hAnsi="Arial" w:cs="Arial"/>
                <w:b/>
                <w:sz w:val="36"/>
                <w:szCs w:val="36"/>
              </w:rPr>
              <w:t>8</w:t>
            </w:r>
            <w:r w:rsidR="00322526" w:rsidRPr="00954A6F">
              <w:rPr>
                <w:rFonts w:ascii="Arial" w:hAnsi="Arial" w:cs="Arial"/>
                <w:bCs/>
                <w:highlight w:val="lightGray"/>
              </w:rPr>
              <w:t>R.F.C DEL SERVIDOR PUBLICO</w:t>
            </w:r>
          </w:p>
        </w:tc>
      </w:tr>
    </w:tbl>
    <w:p w14:paraId="24975312" w14:textId="77777777" w:rsidR="005B510A" w:rsidRPr="00973792" w:rsidRDefault="005B510A" w:rsidP="005B510A">
      <w:pPr>
        <w:jc w:val="center"/>
        <w:rPr>
          <w:rFonts w:ascii="Arial" w:hAnsi="Arial" w:cs="Arial"/>
          <w:b/>
          <w:sz w:val="22"/>
          <w:szCs w:val="22"/>
        </w:rPr>
      </w:pPr>
    </w:p>
    <w:p w14:paraId="5C5A9BD9" w14:textId="77777777" w:rsidR="005B510A" w:rsidRPr="00973792" w:rsidRDefault="005B510A" w:rsidP="005B510A">
      <w:pPr>
        <w:jc w:val="center"/>
        <w:rPr>
          <w:rFonts w:ascii="Arial" w:hAnsi="Arial" w:cs="Arial"/>
          <w:b/>
          <w:sz w:val="22"/>
          <w:szCs w:val="22"/>
        </w:rPr>
      </w:pPr>
    </w:p>
    <w:p w14:paraId="1B19CA85" w14:textId="77777777" w:rsidR="005B510A" w:rsidRPr="00973792" w:rsidRDefault="005B510A" w:rsidP="005B510A">
      <w:pPr>
        <w:jc w:val="center"/>
        <w:rPr>
          <w:rFonts w:ascii="Arial" w:hAnsi="Arial" w:cs="Arial"/>
          <w:b/>
          <w:sz w:val="22"/>
          <w:szCs w:val="22"/>
        </w:rPr>
      </w:pPr>
    </w:p>
    <w:p w14:paraId="477B1F5E" w14:textId="77777777" w:rsidR="005B510A" w:rsidRPr="00973792" w:rsidRDefault="005B510A" w:rsidP="005B510A">
      <w:pPr>
        <w:jc w:val="center"/>
        <w:rPr>
          <w:rFonts w:ascii="Arial" w:hAnsi="Arial" w:cs="Arial"/>
          <w:b/>
          <w:sz w:val="22"/>
          <w:szCs w:val="22"/>
        </w:rPr>
      </w:pPr>
      <w:r w:rsidRPr="00973792">
        <w:rPr>
          <w:rFonts w:ascii="Arial" w:hAnsi="Arial" w:cs="Arial"/>
          <w:b/>
          <w:sz w:val="22"/>
          <w:szCs w:val="22"/>
        </w:rPr>
        <w:t xml:space="preserve">POR: </w:t>
      </w:r>
    </w:p>
    <w:p w14:paraId="596F24D3" w14:textId="77777777" w:rsidR="005B510A" w:rsidRPr="00973792" w:rsidRDefault="005B510A" w:rsidP="005B510A">
      <w:pPr>
        <w:jc w:val="center"/>
        <w:rPr>
          <w:rFonts w:ascii="Arial" w:hAnsi="Arial" w:cs="Arial"/>
          <w:b/>
          <w:sz w:val="22"/>
          <w:szCs w:val="22"/>
        </w:rPr>
      </w:pPr>
      <w:r w:rsidRPr="00973792">
        <w:rPr>
          <w:rFonts w:ascii="Arial" w:hAnsi="Arial" w:cs="Arial"/>
          <w:b/>
          <w:sz w:val="22"/>
          <w:szCs w:val="22"/>
        </w:rPr>
        <w:t>“EL CONTRATISTA”</w:t>
      </w:r>
    </w:p>
    <w:p w14:paraId="17E49E07" w14:textId="77777777" w:rsidR="005B510A" w:rsidRPr="00973792" w:rsidRDefault="005B510A" w:rsidP="005B510A">
      <w:pPr>
        <w:jc w:val="center"/>
        <w:rPr>
          <w:rFonts w:ascii="Arial" w:hAnsi="Arial" w:cs="Arial"/>
          <w:b/>
          <w:sz w:val="22"/>
          <w:szCs w:val="22"/>
        </w:rPr>
      </w:pPr>
    </w:p>
    <w:tbl>
      <w:tblPr>
        <w:tblStyle w:val="Tablaconcuadrcula"/>
        <w:tblW w:w="0" w:type="auto"/>
        <w:tblLook w:val="04A0" w:firstRow="1" w:lastRow="0" w:firstColumn="1" w:lastColumn="0" w:noHBand="0" w:noVBand="1"/>
      </w:tblPr>
      <w:tblGrid>
        <w:gridCol w:w="4631"/>
        <w:gridCol w:w="4763"/>
      </w:tblGrid>
      <w:tr w:rsidR="005B510A" w:rsidRPr="00973792" w14:paraId="19B8C4B2" w14:textId="77777777" w:rsidTr="009F6F2B">
        <w:tc>
          <w:tcPr>
            <w:tcW w:w="4631" w:type="dxa"/>
          </w:tcPr>
          <w:p w14:paraId="388F312F" w14:textId="77777777" w:rsidR="005B510A" w:rsidRPr="00973792" w:rsidRDefault="005B510A" w:rsidP="009F6F2B">
            <w:pPr>
              <w:jc w:val="center"/>
              <w:rPr>
                <w:rFonts w:ascii="Arial" w:hAnsi="Arial" w:cs="Arial"/>
                <w:b/>
              </w:rPr>
            </w:pPr>
          </w:p>
          <w:p w14:paraId="685EAC37" w14:textId="77777777" w:rsidR="005B510A" w:rsidRPr="00973792" w:rsidRDefault="005B510A" w:rsidP="009F6F2B">
            <w:pPr>
              <w:jc w:val="center"/>
              <w:rPr>
                <w:rFonts w:ascii="Arial" w:hAnsi="Arial" w:cs="Arial"/>
                <w:b/>
              </w:rPr>
            </w:pPr>
            <w:r w:rsidRPr="00973792">
              <w:rPr>
                <w:rFonts w:ascii="Arial" w:hAnsi="Arial" w:cs="Arial"/>
                <w:b/>
              </w:rPr>
              <w:t>NOMBRE</w:t>
            </w:r>
          </w:p>
          <w:p w14:paraId="1301B983" w14:textId="77777777" w:rsidR="005B510A" w:rsidRPr="00973792" w:rsidRDefault="005B510A" w:rsidP="009F6F2B">
            <w:pPr>
              <w:jc w:val="center"/>
              <w:rPr>
                <w:rFonts w:ascii="Arial" w:hAnsi="Arial" w:cs="Arial"/>
                <w:b/>
              </w:rPr>
            </w:pPr>
          </w:p>
        </w:tc>
        <w:tc>
          <w:tcPr>
            <w:tcW w:w="4763" w:type="dxa"/>
          </w:tcPr>
          <w:p w14:paraId="44368FE9" w14:textId="77777777" w:rsidR="005B510A" w:rsidRPr="00973792" w:rsidRDefault="005B510A" w:rsidP="009F6F2B">
            <w:pPr>
              <w:jc w:val="center"/>
              <w:rPr>
                <w:rFonts w:ascii="Arial" w:hAnsi="Arial" w:cs="Arial"/>
                <w:b/>
              </w:rPr>
            </w:pPr>
          </w:p>
          <w:p w14:paraId="7C3BB5C2" w14:textId="77777777" w:rsidR="005B510A" w:rsidRPr="00973792" w:rsidRDefault="005B510A" w:rsidP="009F6F2B">
            <w:pPr>
              <w:jc w:val="center"/>
              <w:rPr>
                <w:rFonts w:ascii="Arial" w:hAnsi="Arial" w:cs="Arial"/>
                <w:b/>
              </w:rPr>
            </w:pPr>
            <w:r w:rsidRPr="00973792">
              <w:rPr>
                <w:rFonts w:ascii="Arial" w:hAnsi="Arial" w:cs="Arial"/>
                <w:b/>
              </w:rPr>
              <w:t>R.F.C.</w:t>
            </w:r>
          </w:p>
        </w:tc>
      </w:tr>
      <w:tr w:rsidR="005B510A" w:rsidRPr="00973792" w14:paraId="1A3EE173" w14:textId="77777777" w:rsidTr="009F6F2B">
        <w:tc>
          <w:tcPr>
            <w:tcW w:w="4631" w:type="dxa"/>
          </w:tcPr>
          <w:p w14:paraId="605EA5D2" w14:textId="77777777" w:rsidR="005B510A" w:rsidRPr="001011BC" w:rsidRDefault="005B510A" w:rsidP="009F6F2B">
            <w:pPr>
              <w:jc w:val="center"/>
              <w:rPr>
                <w:rFonts w:ascii="Arial" w:hAnsi="Arial" w:cs="Arial"/>
                <w:b/>
                <w:highlight w:val="lightGray"/>
              </w:rPr>
            </w:pPr>
          </w:p>
          <w:p w14:paraId="2A0C5C3B" w14:textId="13DDE895" w:rsidR="005B510A" w:rsidRPr="001011BC" w:rsidRDefault="00EC3C46" w:rsidP="009F6F2B">
            <w:pPr>
              <w:jc w:val="center"/>
              <w:rPr>
                <w:rFonts w:ascii="Arial" w:hAnsi="Arial" w:cs="Arial"/>
                <w:highlight w:val="lightGray"/>
                <w:u w:val="single"/>
              </w:rPr>
            </w:pPr>
            <w:r>
              <w:rPr>
                <w:rFonts w:ascii="Arial" w:hAnsi="Arial" w:cs="Arial"/>
                <w:b/>
                <w:sz w:val="36"/>
                <w:szCs w:val="36"/>
              </w:rPr>
              <w:t>8</w:t>
            </w:r>
            <w:r w:rsidRPr="00EC3C46">
              <w:rPr>
                <w:rFonts w:ascii="Arial" w:hAnsi="Arial" w:cs="Arial"/>
                <w:b/>
                <w:highlight w:val="lightGray"/>
              </w:rPr>
              <w:t xml:space="preserve"> </w:t>
            </w:r>
            <w:r w:rsidR="005B510A" w:rsidRPr="001011BC">
              <w:rPr>
                <w:rFonts w:ascii="Arial" w:hAnsi="Arial" w:cs="Arial"/>
                <w:b/>
                <w:highlight w:val="lightGray"/>
              </w:rPr>
              <w:t>(</w:t>
            </w:r>
            <w:r w:rsidR="005B510A" w:rsidRPr="001011BC">
              <w:rPr>
                <w:rFonts w:ascii="Arial" w:hAnsi="Arial" w:cs="Arial"/>
                <w:highlight w:val="lightGray"/>
                <w:u w:val="single"/>
              </w:rPr>
              <w:t>RAZÓN SOCIAL DE LA PERSONA FÍSICA O MORAL)</w:t>
            </w:r>
          </w:p>
          <w:p w14:paraId="373B0F56" w14:textId="77777777" w:rsidR="005B510A" w:rsidRPr="001011BC" w:rsidRDefault="005B510A" w:rsidP="009F6F2B">
            <w:pPr>
              <w:jc w:val="center"/>
              <w:rPr>
                <w:rFonts w:ascii="Arial" w:hAnsi="Arial" w:cs="Arial"/>
                <w:b/>
                <w:highlight w:val="lightGray"/>
              </w:rPr>
            </w:pPr>
          </w:p>
          <w:p w14:paraId="6FC83027" w14:textId="77777777" w:rsidR="005B510A" w:rsidRPr="001011BC" w:rsidRDefault="005B510A" w:rsidP="009F6F2B">
            <w:pPr>
              <w:jc w:val="center"/>
              <w:rPr>
                <w:rFonts w:ascii="Arial" w:hAnsi="Arial" w:cs="Arial"/>
                <w:b/>
                <w:highlight w:val="lightGray"/>
              </w:rPr>
            </w:pPr>
          </w:p>
          <w:p w14:paraId="6DEC472B" w14:textId="77777777" w:rsidR="005B510A" w:rsidRPr="001011BC" w:rsidRDefault="005B510A" w:rsidP="009F6F2B">
            <w:pPr>
              <w:jc w:val="center"/>
              <w:rPr>
                <w:rFonts w:ascii="Arial" w:hAnsi="Arial" w:cs="Arial"/>
                <w:b/>
                <w:highlight w:val="lightGray"/>
              </w:rPr>
            </w:pPr>
          </w:p>
        </w:tc>
        <w:tc>
          <w:tcPr>
            <w:tcW w:w="4763" w:type="dxa"/>
          </w:tcPr>
          <w:p w14:paraId="1C733855" w14:textId="77777777" w:rsidR="005B510A" w:rsidRPr="001011BC" w:rsidRDefault="005B510A" w:rsidP="009F6F2B">
            <w:pPr>
              <w:jc w:val="center"/>
              <w:rPr>
                <w:rFonts w:ascii="Arial" w:hAnsi="Arial" w:cs="Arial"/>
                <w:b/>
                <w:highlight w:val="lightGray"/>
              </w:rPr>
            </w:pPr>
          </w:p>
          <w:p w14:paraId="0B44C42A" w14:textId="1BAA1B28" w:rsidR="005B510A" w:rsidRPr="001011BC" w:rsidRDefault="00EC3C46" w:rsidP="009F6F2B">
            <w:pPr>
              <w:jc w:val="center"/>
              <w:rPr>
                <w:rFonts w:ascii="Arial" w:hAnsi="Arial" w:cs="Arial"/>
                <w:highlight w:val="lightGray"/>
                <w:u w:val="single"/>
              </w:rPr>
            </w:pPr>
            <w:r>
              <w:rPr>
                <w:rFonts w:ascii="Arial" w:hAnsi="Arial" w:cs="Arial"/>
                <w:b/>
                <w:sz w:val="36"/>
                <w:szCs w:val="36"/>
              </w:rPr>
              <w:t>37</w:t>
            </w:r>
            <w:r w:rsidRPr="00F516C7">
              <w:rPr>
                <w:rFonts w:ascii="Arial" w:hAnsi="Arial" w:cs="Arial"/>
                <w:b/>
                <w:highlight w:val="lightGray"/>
              </w:rPr>
              <w:t xml:space="preserve"> </w:t>
            </w:r>
            <w:r w:rsidR="005B510A" w:rsidRPr="001011BC">
              <w:rPr>
                <w:rFonts w:ascii="Arial" w:hAnsi="Arial" w:cs="Arial"/>
                <w:b/>
                <w:highlight w:val="lightGray"/>
              </w:rPr>
              <w:t>(</w:t>
            </w:r>
            <w:r w:rsidR="005B510A" w:rsidRPr="001011BC">
              <w:rPr>
                <w:rFonts w:ascii="Arial" w:hAnsi="Arial" w:cs="Arial"/>
                <w:highlight w:val="lightGray"/>
                <w:u w:val="single"/>
              </w:rPr>
              <w:t>R.F.C.  DE LA PERSONA FÍSICA O MORAL)</w:t>
            </w:r>
          </w:p>
          <w:p w14:paraId="682623F8" w14:textId="77777777" w:rsidR="005B510A" w:rsidRPr="001011BC" w:rsidRDefault="005B510A" w:rsidP="009F6F2B">
            <w:pPr>
              <w:jc w:val="center"/>
              <w:rPr>
                <w:rFonts w:ascii="Arial" w:hAnsi="Arial" w:cs="Arial"/>
                <w:b/>
                <w:highlight w:val="lightGray"/>
              </w:rPr>
            </w:pPr>
          </w:p>
        </w:tc>
      </w:tr>
    </w:tbl>
    <w:p w14:paraId="386E3ECE" w14:textId="30168602" w:rsidR="00901E7D" w:rsidRPr="00973792" w:rsidRDefault="00901E7D" w:rsidP="00901E7D">
      <w:pPr>
        <w:spacing w:after="160" w:line="259" w:lineRule="auto"/>
        <w:rPr>
          <w:rFonts w:ascii="Arial" w:hAnsi="Arial" w:cs="Arial"/>
          <w:sz w:val="22"/>
          <w:szCs w:val="22"/>
        </w:rPr>
      </w:pPr>
    </w:p>
    <w:p w14:paraId="6B1FD47D" w14:textId="77777777" w:rsidR="00901E7D" w:rsidRPr="00973792" w:rsidRDefault="00901E7D">
      <w:pPr>
        <w:rPr>
          <w:rFonts w:ascii="Arial" w:hAnsi="Arial" w:cs="Arial"/>
          <w:sz w:val="22"/>
          <w:szCs w:val="22"/>
        </w:rPr>
      </w:pPr>
      <w:r w:rsidRPr="00973792">
        <w:rPr>
          <w:rFonts w:ascii="Arial" w:hAnsi="Arial" w:cs="Arial"/>
          <w:sz w:val="22"/>
          <w:szCs w:val="22"/>
        </w:rPr>
        <w:br w:type="page"/>
      </w:r>
    </w:p>
    <w:p w14:paraId="6BACAD8C" w14:textId="63B89713" w:rsidR="007A3FBB" w:rsidRPr="00973792" w:rsidRDefault="007A3FBB" w:rsidP="00901E7D">
      <w:pPr>
        <w:spacing w:after="160" w:line="259" w:lineRule="auto"/>
        <w:jc w:val="center"/>
        <w:rPr>
          <w:rFonts w:ascii="Arial" w:hAnsi="Arial" w:cs="Arial"/>
          <w:b/>
          <w:bCs/>
          <w:sz w:val="22"/>
          <w:szCs w:val="22"/>
        </w:rPr>
      </w:pPr>
      <w:r w:rsidRPr="00973792">
        <w:rPr>
          <w:rFonts w:ascii="Arial" w:hAnsi="Arial" w:cs="Arial"/>
          <w:b/>
          <w:bCs/>
          <w:sz w:val="22"/>
          <w:szCs w:val="22"/>
        </w:rPr>
        <w:lastRenderedPageBreak/>
        <w:t>ANEXOS</w:t>
      </w:r>
    </w:p>
    <w:p w14:paraId="786C2AD1" w14:textId="77777777" w:rsidR="00BB4567" w:rsidRPr="00973792" w:rsidRDefault="00BB4567" w:rsidP="00C41C90">
      <w:pPr>
        <w:jc w:val="both"/>
        <w:rPr>
          <w:rFonts w:ascii="Arial" w:hAnsi="Arial" w:cs="Arial"/>
          <w:sz w:val="22"/>
          <w:szCs w:val="22"/>
        </w:rPr>
      </w:pPr>
    </w:p>
    <w:p w14:paraId="68B386CA" w14:textId="77777777" w:rsidR="00BB4567" w:rsidRPr="00973792" w:rsidRDefault="00BB4567" w:rsidP="00C41C90">
      <w:pPr>
        <w:rPr>
          <w:rFonts w:ascii="Arial" w:hAnsi="Arial" w:cs="Arial"/>
          <w:sz w:val="22"/>
          <w:szCs w:val="22"/>
        </w:rPr>
      </w:pPr>
    </w:p>
    <w:sectPr w:rsidR="00BB4567" w:rsidRPr="00973792" w:rsidSect="00BB4567">
      <w:headerReference w:type="default" r:id="rId8"/>
      <w:footerReference w:type="default" r:id="rId9"/>
      <w:pgSz w:w="12240" w:h="15840" w:code="1"/>
      <w:pgMar w:top="1985" w:right="1418" w:bottom="1134" w:left="1418"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77825" w16cex:dateUtc="2020-05-26T16:12:00Z"/>
  <w16cex:commentExtensible w16cex:durableId="229336EE" w16cex:dateUtc="2020-06-16T17:17:00Z"/>
  <w16cex:commentExtensible w16cex:durableId="2270E198" w16cex:dateUtc="2020-05-21T16:16:00Z"/>
  <w16cex:commentExtensible w16cex:durableId="229337AE" w16cex:dateUtc="2020-06-16T17:21:00Z"/>
  <w16cex:commentExtensible w16cex:durableId="2289FCAE" w16cex:dateUtc="2020-06-09T17:18:00Z"/>
  <w16cex:commentExtensible w16cex:durableId="226E4119" w16cex:dateUtc="2020-05-19T16:27:00Z"/>
  <w16cex:commentExtensible w16cex:durableId="226E437F" w16cex:dateUtc="2020-05-19T16:37:00Z"/>
  <w16cex:commentExtensible w16cex:durableId="226E431D" w16cex:dateUtc="2020-05-19T16:35:00Z"/>
  <w16cex:commentExtensible w16cex:durableId="226E536E" w16cex:dateUtc="2020-05-19T17:45:00Z"/>
  <w16cex:commentExtensible w16cex:durableId="226E571D" w16cex:dateUtc="2020-05-19T18: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5E542" w14:textId="77777777" w:rsidR="00CE277C" w:rsidRDefault="00CE277C">
      <w:r>
        <w:separator/>
      </w:r>
    </w:p>
  </w:endnote>
  <w:endnote w:type="continuationSeparator" w:id="0">
    <w:p w14:paraId="01E469E6" w14:textId="77777777" w:rsidR="00CE277C" w:rsidRDefault="00CE2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DOBE CASLOUM PRO">
    <w:altName w:val="Times New Roman"/>
    <w:panose1 w:val="00000000000000000000"/>
    <w:charset w:val="00"/>
    <w:family w:val="roman"/>
    <w:notTrueType/>
    <w:pitch w:val="default"/>
  </w:font>
  <w:font w:name="Adobe Caslon Pro SmBd">
    <w:altName w:val="Georgia"/>
    <w:charset w:val="00"/>
    <w:family w:val="auto"/>
    <w:pitch w:val="variable"/>
    <w:sig w:usb0="00000001" w:usb1="5000205B" w:usb2="00000000" w:usb3="00000000" w:csb0="0000009B" w:csb1="00000000"/>
  </w:font>
  <w:font w:name="Adobe Caslon Pro">
    <w:altName w:val="Palatino Linotype"/>
    <w:panose1 w:val="00000000000000000000"/>
    <w:charset w:val="00"/>
    <w:family w:val="roman"/>
    <w:notTrueType/>
    <w:pitch w:val="variable"/>
    <w:sig w:usb0="800000AF" w:usb1="5000205B"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dobe Caslon Pro" w:hAnsi="Adobe Caslon Pro"/>
      </w:rPr>
      <w:id w:val="1174532526"/>
      <w:docPartObj>
        <w:docPartGallery w:val="Page Numbers (Top of Page)"/>
        <w:docPartUnique/>
      </w:docPartObj>
    </w:sdtPr>
    <w:sdtEndPr>
      <w:rPr>
        <w:rFonts w:ascii="Arial" w:hAnsi="Arial" w:cs="Arial"/>
        <w:sz w:val="20"/>
        <w:szCs w:val="20"/>
      </w:rPr>
    </w:sdtEndPr>
    <w:sdtContent>
      <w:p w14:paraId="7AD7F7FB" w14:textId="77777777" w:rsidR="005E1D13" w:rsidRPr="00B47755" w:rsidRDefault="005E1D13" w:rsidP="00BB4567">
        <w:pPr>
          <w:pStyle w:val="Piedepgina"/>
          <w:tabs>
            <w:tab w:val="center" w:pos="4819"/>
            <w:tab w:val="right" w:pos="9071"/>
          </w:tabs>
          <w:jc w:val="center"/>
          <w:rPr>
            <w:rFonts w:ascii="Arial" w:hAnsi="Arial" w:cs="Arial"/>
            <w:sz w:val="20"/>
            <w:szCs w:val="20"/>
          </w:rPr>
        </w:pPr>
        <w:r w:rsidRPr="00B47755">
          <w:rPr>
            <w:rFonts w:ascii="Arial" w:hAnsi="Arial" w:cs="Arial"/>
            <w:sz w:val="20"/>
            <w:szCs w:val="20"/>
          </w:rPr>
          <w:t xml:space="preserve">Página </w:t>
        </w:r>
        <w:r w:rsidRPr="00B47755">
          <w:rPr>
            <w:rFonts w:ascii="Arial" w:hAnsi="Arial" w:cs="Arial"/>
            <w:b/>
            <w:bCs/>
            <w:sz w:val="20"/>
            <w:szCs w:val="20"/>
          </w:rPr>
          <w:fldChar w:fldCharType="begin"/>
        </w:r>
        <w:r w:rsidRPr="00B47755">
          <w:rPr>
            <w:rFonts w:ascii="Arial" w:hAnsi="Arial" w:cs="Arial"/>
            <w:b/>
            <w:bCs/>
            <w:sz w:val="20"/>
            <w:szCs w:val="20"/>
          </w:rPr>
          <w:instrText>PAGE</w:instrText>
        </w:r>
        <w:r w:rsidRPr="00B47755">
          <w:rPr>
            <w:rFonts w:ascii="Arial" w:hAnsi="Arial" w:cs="Arial"/>
            <w:b/>
            <w:bCs/>
            <w:sz w:val="20"/>
            <w:szCs w:val="20"/>
          </w:rPr>
          <w:fldChar w:fldCharType="separate"/>
        </w:r>
        <w:r w:rsidR="00F76162">
          <w:rPr>
            <w:rFonts w:ascii="Arial" w:hAnsi="Arial" w:cs="Arial"/>
            <w:b/>
            <w:bCs/>
            <w:noProof/>
            <w:sz w:val="20"/>
            <w:szCs w:val="20"/>
          </w:rPr>
          <w:t>28</w:t>
        </w:r>
        <w:r w:rsidRPr="00B47755">
          <w:rPr>
            <w:rFonts w:ascii="Arial" w:hAnsi="Arial" w:cs="Arial"/>
            <w:b/>
            <w:bCs/>
            <w:sz w:val="20"/>
            <w:szCs w:val="20"/>
          </w:rPr>
          <w:fldChar w:fldCharType="end"/>
        </w:r>
        <w:r w:rsidRPr="00B47755">
          <w:rPr>
            <w:rFonts w:ascii="Arial" w:hAnsi="Arial" w:cs="Arial"/>
            <w:sz w:val="20"/>
            <w:szCs w:val="20"/>
          </w:rPr>
          <w:t xml:space="preserve"> de </w:t>
        </w:r>
        <w:r w:rsidRPr="00B47755">
          <w:rPr>
            <w:rFonts w:ascii="Arial" w:hAnsi="Arial" w:cs="Arial"/>
            <w:b/>
            <w:bCs/>
            <w:sz w:val="20"/>
            <w:szCs w:val="20"/>
          </w:rPr>
          <w:fldChar w:fldCharType="begin"/>
        </w:r>
        <w:r w:rsidRPr="00B47755">
          <w:rPr>
            <w:rFonts w:ascii="Arial" w:hAnsi="Arial" w:cs="Arial"/>
            <w:b/>
            <w:bCs/>
            <w:sz w:val="20"/>
            <w:szCs w:val="20"/>
          </w:rPr>
          <w:instrText>NUMPAGES</w:instrText>
        </w:r>
        <w:r w:rsidRPr="00B47755">
          <w:rPr>
            <w:rFonts w:ascii="Arial" w:hAnsi="Arial" w:cs="Arial"/>
            <w:b/>
            <w:bCs/>
            <w:sz w:val="20"/>
            <w:szCs w:val="20"/>
          </w:rPr>
          <w:fldChar w:fldCharType="separate"/>
        </w:r>
        <w:r w:rsidR="00F76162">
          <w:rPr>
            <w:rFonts w:ascii="Arial" w:hAnsi="Arial" w:cs="Arial"/>
            <w:b/>
            <w:bCs/>
            <w:noProof/>
            <w:sz w:val="20"/>
            <w:szCs w:val="20"/>
          </w:rPr>
          <w:t>29</w:t>
        </w:r>
        <w:r w:rsidRPr="00B47755">
          <w:rPr>
            <w:rFonts w:ascii="Arial" w:hAnsi="Arial" w:cs="Arial"/>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BF239" w14:textId="77777777" w:rsidR="00CE277C" w:rsidRDefault="00CE277C">
      <w:r>
        <w:separator/>
      </w:r>
    </w:p>
  </w:footnote>
  <w:footnote w:type="continuationSeparator" w:id="0">
    <w:p w14:paraId="472824B7" w14:textId="77777777" w:rsidR="00CE277C" w:rsidRDefault="00CE2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6232"/>
    </w:tblGrid>
    <w:tr w:rsidR="005E1D13" w:rsidRPr="00E77001" w14:paraId="353874F5" w14:textId="77777777" w:rsidTr="00BB4567">
      <w:tc>
        <w:tcPr>
          <w:tcW w:w="3407" w:type="dxa"/>
        </w:tcPr>
        <w:p w14:paraId="0223B7AA" w14:textId="77777777" w:rsidR="005E1D13" w:rsidRDefault="005E1D13" w:rsidP="00BB4567">
          <w:pPr>
            <w:pStyle w:val="Encabezado"/>
            <w:rPr>
              <w:rFonts w:ascii="ADOBE CASLOUM PRO" w:hAnsi="ADOBE CASLOUM PRO"/>
              <w:b/>
            </w:rPr>
          </w:pPr>
        </w:p>
      </w:tc>
      <w:tc>
        <w:tcPr>
          <w:tcW w:w="6232" w:type="dxa"/>
        </w:tcPr>
        <w:p w14:paraId="2F499727" w14:textId="77777777" w:rsidR="005E1D13" w:rsidRPr="00CB0956" w:rsidRDefault="005E1D13" w:rsidP="00BB4567">
          <w:pPr>
            <w:pStyle w:val="Encabezado"/>
            <w:tabs>
              <w:tab w:val="clear" w:pos="4419"/>
              <w:tab w:val="center" w:pos="4860"/>
            </w:tabs>
            <w:jc w:val="both"/>
            <w:rPr>
              <w:rFonts w:ascii="Adobe Caslon Pro SmBd" w:hAnsi="Adobe Caslon Pro SmBd" w:cs="Arial"/>
              <w:b/>
            </w:rPr>
          </w:pPr>
        </w:p>
      </w:tc>
    </w:tr>
  </w:tbl>
  <w:p w14:paraId="51EBB7EA" w14:textId="77777777" w:rsidR="005E1D13" w:rsidRDefault="005E1D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9147E"/>
    <w:multiLevelType w:val="hybridMultilevel"/>
    <w:tmpl w:val="BCE06B20"/>
    <w:lvl w:ilvl="0" w:tplc="080A0001">
      <w:start w:val="1"/>
      <w:numFmt w:val="bullet"/>
      <w:lvlText w:val=""/>
      <w:lvlJc w:val="left"/>
      <w:pPr>
        <w:ind w:left="2786" w:hanging="360"/>
      </w:pPr>
      <w:rPr>
        <w:rFonts w:ascii="Symbol" w:hAnsi="Symbol" w:hint="default"/>
      </w:rPr>
    </w:lvl>
    <w:lvl w:ilvl="1" w:tplc="080A0003" w:tentative="1">
      <w:start w:val="1"/>
      <w:numFmt w:val="bullet"/>
      <w:lvlText w:val="o"/>
      <w:lvlJc w:val="left"/>
      <w:pPr>
        <w:ind w:left="3506" w:hanging="360"/>
      </w:pPr>
      <w:rPr>
        <w:rFonts w:ascii="Courier New" w:hAnsi="Courier New" w:cs="Courier New" w:hint="default"/>
      </w:rPr>
    </w:lvl>
    <w:lvl w:ilvl="2" w:tplc="080A0005" w:tentative="1">
      <w:start w:val="1"/>
      <w:numFmt w:val="bullet"/>
      <w:lvlText w:val=""/>
      <w:lvlJc w:val="left"/>
      <w:pPr>
        <w:ind w:left="4226" w:hanging="360"/>
      </w:pPr>
      <w:rPr>
        <w:rFonts w:ascii="Wingdings" w:hAnsi="Wingdings" w:hint="default"/>
      </w:rPr>
    </w:lvl>
    <w:lvl w:ilvl="3" w:tplc="080A0001" w:tentative="1">
      <w:start w:val="1"/>
      <w:numFmt w:val="bullet"/>
      <w:lvlText w:val=""/>
      <w:lvlJc w:val="left"/>
      <w:pPr>
        <w:ind w:left="4946" w:hanging="360"/>
      </w:pPr>
      <w:rPr>
        <w:rFonts w:ascii="Symbol" w:hAnsi="Symbol" w:hint="default"/>
      </w:rPr>
    </w:lvl>
    <w:lvl w:ilvl="4" w:tplc="080A0003" w:tentative="1">
      <w:start w:val="1"/>
      <w:numFmt w:val="bullet"/>
      <w:lvlText w:val="o"/>
      <w:lvlJc w:val="left"/>
      <w:pPr>
        <w:ind w:left="5666" w:hanging="360"/>
      </w:pPr>
      <w:rPr>
        <w:rFonts w:ascii="Courier New" w:hAnsi="Courier New" w:cs="Courier New" w:hint="default"/>
      </w:rPr>
    </w:lvl>
    <w:lvl w:ilvl="5" w:tplc="080A0005" w:tentative="1">
      <w:start w:val="1"/>
      <w:numFmt w:val="bullet"/>
      <w:lvlText w:val=""/>
      <w:lvlJc w:val="left"/>
      <w:pPr>
        <w:ind w:left="6386" w:hanging="360"/>
      </w:pPr>
      <w:rPr>
        <w:rFonts w:ascii="Wingdings" w:hAnsi="Wingdings" w:hint="default"/>
      </w:rPr>
    </w:lvl>
    <w:lvl w:ilvl="6" w:tplc="080A0001" w:tentative="1">
      <w:start w:val="1"/>
      <w:numFmt w:val="bullet"/>
      <w:lvlText w:val=""/>
      <w:lvlJc w:val="left"/>
      <w:pPr>
        <w:ind w:left="7106" w:hanging="360"/>
      </w:pPr>
      <w:rPr>
        <w:rFonts w:ascii="Symbol" w:hAnsi="Symbol" w:hint="default"/>
      </w:rPr>
    </w:lvl>
    <w:lvl w:ilvl="7" w:tplc="080A0003" w:tentative="1">
      <w:start w:val="1"/>
      <w:numFmt w:val="bullet"/>
      <w:lvlText w:val="o"/>
      <w:lvlJc w:val="left"/>
      <w:pPr>
        <w:ind w:left="7826" w:hanging="360"/>
      </w:pPr>
      <w:rPr>
        <w:rFonts w:ascii="Courier New" w:hAnsi="Courier New" w:cs="Courier New" w:hint="default"/>
      </w:rPr>
    </w:lvl>
    <w:lvl w:ilvl="8" w:tplc="080A0005" w:tentative="1">
      <w:start w:val="1"/>
      <w:numFmt w:val="bullet"/>
      <w:lvlText w:val=""/>
      <w:lvlJc w:val="left"/>
      <w:pPr>
        <w:ind w:left="8546" w:hanging="360"/>
      </w:pPr>
      <w:rPr>
        <w:rFonts w:ascii="Wingdings" w:hAnsi="Wingdings" w:hint="default"/>
      </w:rPr>
    </w:lvl>
  </w:abstractNum>
  <w:abstractNum w:abstractNumId="1" w15:restartNumberingAfterBreak="0">
    <w:nsid w:val="0CD859EE"/>
    <w:multiLevelType w:val="hybridMultilevel"/>
    <w:tmpl w:val="DFB836AE"/>
    <w:lvl w:ilvl="0" w:tplc="BAB09F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1A78BC"/>
    <w:multiLevelType w:val="hybridMultilevel"/>
    <w:tmpl w:val="C0D2BD3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18E00831"/>
    <w:multiLevelType w:val="hybridMultilevel"/>
    <w:tmpl w:val="AA46C6DA"/>
    <w:lvl w:ilvl="0" w:tplc="011CDA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2C05DC6"/>
    <w:multiLevelType w:val="hybridMultilevel"/>
    <w:tmpl w:val="46FC9200"/>
    <w:lvl w:ilvl="0" w:tplc="1326FBA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25672897"/>
    <w:multiLevelType w:val="hybridMultilevel"/>
    <w:tmpl w:val="0B10C19A"/>
    <w:lvl w:ilvl="0" w:tplc="C9348BAE">
      <w:start w:val="1"/>
      <w:numFmt w:val="lowerLetter"/>
      <w:lvlText w:val="%1."/>
      <w:lvlJc w:val="left"/>
      <w:pPr>
        <w:ind w:left="1380" w:hanging="10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14F5997"/>
    <w:multiLevelType w:val="hybridMultilevel"/>
    <w:tmpl w:val="7C424D8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17F0B3E"/>
    <w:multiLevelType w:val="hybridMultilevel"/>
    <w:tmpl w:val="0FDA900A"/>
    <w:lvl w:ilvl="0" w:tplc="FFFFFFFF">
      <w:start w:val="1"/>
      <w:numFmt w:val="bullet"/>
      <w:lvlText w:val=""/>
      <w:lvlJc w:val="left"/>
      <w:pPr>
        <w:ind w:left="720" w:hanging="360"/>
      </w:pPr>
      <w:rPr>
        <w:rFonts w:ascii="Wingdings" w:hAnsi="Wingdings"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AB576C9"/>
    <w:multiLevelType w:val="hybridMultilevel"/>
    <w:tmpl w:val="F806A8EE"/>
    <w:lvl w:ilvl="0" w:tplc="12B8849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F3E6E2B"/>
    <w:multiLevelType w:val="hybridMultilevel"/>
    <w:tmpl w:val="7B642C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F6844FC"/>
    <w:multiLevelType w:val="hybridMultilevel"/>
    <w:tmpl w:val="DA5E04AE"/>
    <w:lvl w:ilvl="0" w:tplc="E7728076">
      <w:start w:val="1"/>
      <w:numFmt w:val="lowerLetter"/>
      <w:lvlText w:val="%1)"/>
      <w:lvlJc w:val="left"/>
      <w:pPr>
        <w:ind w:left="786" w:hanging="360"/>
      </w:pPr>
      <w:rPr>
        <w:rFonts w:ascii="Arial" w:hAnsi="Arial" w:cs="Arial"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2D06007"/>
    <w:multiLevelType w:val="multilevel"/>
    <w:tmpl w:val="E8D27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97B3504"/>
    <w:multiLevelType w:val="hybridMultilevel"/>
    <w:tmpl w:val="76AE7A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D9807C3"/>
    <w:multiLevelType w:val="hybridMultilevel"/>
    <w:tmpl w:val="8F58C16E"/>
    <w:lvl w:ilvl="0" w:tplc="2C8C8648">
      <w:start w:val="1"/>
      <w:numFmt w:val="lowerLetter"/>
      <w:lvlText w:val="%1)"/>
      <w:lvlJc w:val="left"/>
      <w:pPr>
        <w:ind w:left="1287" w:hanging="360"/>
      </w:pPr>
      <w:rPr>
        <w:rFonts w:hint="default"/>
        <w:b w:val="0"/>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14" w15:restartNumberingAfterBreak="0">
    <w:nsid w:val="58F026C8"/>
    <w:multiLevelType w:val="hybridMultilevel"/>
    <w:tmpl w:val="12FE1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BBD24AC"/>
    <w:multiLevelType w:val="hybridMultilevel"/>
    <w:tmpl w:val="F0A6C8C8"/>
    <w:lvl w:ilvl="0" w:tplc="3470F5E8">
      <w:start w:val="400"/>
      <w:numFmt w:val="bullet"/>
      <w:lvlText w:val=""/>
      <w:lvlJc w:val="left"/>
      <w:pPr>
        <w:tabs>
          <w:tab w:val="num" w:pos="1488"/>
        </w:tabs>
        <w:ind w:left="1488" w:hanging="408"/>
      </w:pPr>
      <w:rPr>
        <w:rFonts w:ascii="Symbol" w:eastAsia="Times New Roman" w:hAnsi="Symbol" w:hint="default"/>
      </w:rPr>
    </w:lvl>
    <w:lvl w:ilvl="1" w:tplc="0C0A0003">
      <w:start w:val="1"/>
      <w:numFmt w:val="decimal"/>
      <w:lvlText w:val="%2."/>
      <w:lvlJc w:val="left"/>
      <w:pPr>
        <w:tabs>
          <w:tab w:val="num" w:pos="2160"/>
        </w:tabs>
        <w:ind w:left="2160" w:hanging="360"/>
      </w:pPr>
      <w:rPr>
        <w:rFonts w:cs="Times New Roman" w:hint="default"/>
      </w:rPr>
    </w:lvl>
    <w:lvl w:ilvl="2" w:tplc="5BD67A1A">
      <w:start w:val="1"/>
      <w:numFmt w:val="upperLetter"/>
      <w:lvlText w:val="%3)"/>
      <w:lvlJc w:val="left"/>
      <w:pPr>
        <w:ind w:left="2880" w:hanging="360"/>
      </w:pPr>
      <w:rPr>
        <w:rFonts w:cs="Times New Roman" w:hint="default"/>
        <w:b/>
        <w:bCs/>
      </w:rPr>
    </w:lvl>
    <w:lvl w:ilvl="3" w:tplc="0C0A0001">
      <w:start w:val="1"/>
      <w:numFmt w:val="bullet"/>
      <w:lvlText w:val=""/>
      <w:lvlJc w:val="left"/>
      <w:pPr>
        <w:tabs>
          <w:tab w:val="num" w:pos="3600"/>
        </w:tabs>
        <w:ind w:left="3600" w:hanging="360"/>
      </w:pPr>
      <w:rPr>
        <w:rFonts w:ascii="Symbol" w:hAnsi="Symbol" w:hint="default"/>
      </w:rPr>
    </w:lvl>
    <w:lvl w:ilvl="4" w:tplc="0C0A0003">
      <w:start w:val="1"/>
      <w:numFmt w:val="bullet"/>
      <w:lvlText w:val="o"/>
      <w:lvlJc w:val="left"/>
      <w:pPr>
        <w:tabs>
          <w:tab w:val="num" w:pos="4320"/>
        </w:tabs>
        <w:ind w:left="4320" w:hanging="360"/>
      </w:pPr>
      <w:rPr>
        <w:rFonts w:ascii="Courier New" w:hAnsi="Courier New" w:hint="default"/>
      </w:rPr>
    </w:lvl>
    <w:lvl w:ilvl="5" w:tplc="0C0A0005">
      <w:start w:val="1"/>
      <w:numFmt w:val="bullet"/>
      <w:lvlText w:val=""/>
      <w:lvlJc w:val="left"/>
      <w:pPr>
        <w:tabs>
          <w:tab w:val="num" w:pos="5040"/>
        </w:tabs>
        <w:ind w:left="5040" w:hanging="360"/>
      </w:pPr>
      <w:rPr>
        <w:rFonts w:ascii="Wingdings" w:hAnsi="Wingdings" w:hint="default"/>
      </w:rPr>
    </w:lvl>
    <w:lvl w:ilvl="6" w:tplc="0C0A0001">
      <w:start w:val="1"/>
      <w:numFmt w:val="bullet"/>
      <w:lvlText w:val=""/>
      <w:lvlJc w:val="left"/>
      <w:pPr>
        <w:tabs>
          <w:tab w:val="num" w:pos="5760"/>
        </w:tabs>
        <w:ind w:left="5760" w:hanging="360"/>
      </w:pPr>
      <w:rPr>
        <w:rFonts w:ascii="Symbol" w:hAnsi="Symbol" w:hint="default"/>
      </w:rPr>
    </w:lvl>
    <w:lvl w:ilvl="7" w:tplc="0C0A0003">
      <w:start w:val="1"/>
      <w:numFmt w:val="bullet"/>
      <w:lvlText w:val="o"/>
      <w:lvlJc w:val="left"/>
      <w:pPr>
        <w:tabs>
          <w:tab w:val="num" w:pos="6480"/>
        </w:tabs>
        <w:ind w:left="6480" w:hanging="360"/>
      </w:pPr>
      <w:rPr>
        <w:rFonts w:ascii="Courier New" w:hAnsi="Courier New" w:hint="default"/>
      </w:rPr>
    </w:lvl>
    <w:lvl w:ilvl="8" w:tplc="0C0A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60846DF0"/>
    <w:multiLevelType w:val="hybridMultilevel"/>
    <w:tmpl w:val="459861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8060110"/>
    <w:multiLevelType w:val="hybridMultilevel"/>
    <w:tmpl w:val="CEEA88E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AC5579D"/>
    <w:multiLevelType w:val="hybridMultilevel"/>
    <w:tmpl w:val="D8BEA642"/>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E587AC1"/>
    <w:multiLevelType w:val="hybridMultilevel"/>
    <w:tmpl w:val="C5C2442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E59153A"/>
    <w:multiLevelType w:val="hybridMultilevel"/>
    <w:tmpl w:val="C3284B9E"/>
    <w:lvl w:ilvl="0" w:tplc="5E1234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065105E"/>
    <w:multiLevelType w:val="hybridMultilevel"/>
    <w:tmpl w:val="56C42F80"/>
    <w:lvl w:ilvl="0" w:tplc="1D3E1BFE">
      <w:start w:val="1"/>
      <w:numFmt w:val="decimal"/>
      <w:lvlText w:val="%1."/>
      <w:lvlJc w:val="left"/>
      <w:pPr>
        <w:tabs>
          <w:tab w:val="num" w:pos="1080"/>
        </w:tabs>
        <w:ind w:left="1080" w:hanging="360"/>
      </w:pPr>
      <w:rPr>
        <w:b/>
        <w:bCs/>
      </w:rPr>
    </w:lvl>
    <w:lvl w:ilvl="1" w:tplc="080A0019">
      <w:start w:val="1"/>
      <w:numFmt w:val="lowerLetter"/>
      <w:lvlText w:val="%2."/>
      <w:lvlJc w:val="left"/>
      <w:pPr>
        <w:tabs>
          <w:tab w:val="num" w:pos="1800"/>
        </w:tabs>
        <w:ind w:left="1800" w:hanging="360"/>
      </w:pPr>
      <w:rPr>
        <w:rFonts w:cs="Times New Roman"/>
      </w:rPr>
    </w:lvl>
    <w:lvl w:ilvl="2" w:tplc="080A001B">
      <w:start w:val="1"/>
      <w:numFmt w:val="lowerRoman"/>
      <w:lvlText w:val="%3."/>
      <w:lvlJc w:val="right"/>
      <w:pPr>
        <w:tabs>
          <w:tab w:val="num" w:pos="2520"/>
        </w:tabs>
        <w:ind w:left="2520" w:hanging="180"/>
      </w:pPr>
      <w:rPr>
        <w:rFonts w:cs="Times New Roman"/>
      </w:rPr>
    </w:lvl>
    <w:lvl w:ilvl="3" w:tplc="080A000F">
      <w:start w:val="1"/>
      <w:numFmt w:val="decimal"/>
      <w:lvlText w:val="%4."/>
      <w:lvlJc w:val="left"/>
      <w:pPr>
        <w:tabs>
          <w:tab w:val="num" w:pos="3240"/>
        </w:tabs>
        <w:ind w:left="3240" w:hanging="360"/>
      </w:pPr>
      <w:rPr>
        <w:rFonts w:cs="Times New Roman"/>
      </w:rPr>
    </w:lvl>
    <w:lvl w:ilvl="4" w:tplc="080A0019">
      <w:start w:val="1"/>
      <w:numFmt w:val="lowerLetter"/>
      <w:lvlText w:val="%5."/>
      <w:lvlJc w:val="left"/>
      <w:pPr>
        <w:tabs>
          <w:tab w:val="num" w:pos="3960"/>
        </w:tabs>
        <w:ind w:left="3960" w:hanging="360"/>
      </w:pPr>
      <w:rPr>
        <w:rFonts w:cs="Times New Roman"/>
      </w:rPr>
    </w:lvl>
    <w:lvl w:ilvl="5" w:tplc="080A001B">
      <w:start w:val="1"/>
      <w:numFmt w:val="lowerRoman"/>
      <w:lvlText w:val="%6."/>
      <w:lvlJc w:val="right"/>
      <w:pPr>
        <w:tabs>
          <w:tab w:val="num" w:pos="4680"/>
        </w:tabs>
        <w:ind w:left="4680" w:hanging="180"/>
      </w:pPr>
      <w:rPr>
        <w:rFonts w:cs="Times New Roman"/>
      </w:rPr>
    </w:lvl>
    <w:lvl w:ilvl="6" w:tplc="080A000F">
      <w:start w:val="1"/>
      <w:numFmt w:val="decimal"/>
      <w:lvlText w:val="%7."/>
      <w:lvlJc w:val="left"/>
      <w:pPr>
        <w:tabs>
          <w:tab w:val="num" w:pos="5400"/>
        </w:tabs>
        <w:ind w:left="5400" w:hanging="360"/>
      </w:pPr>
      <w:rPr>
        <w:rFonts w:cs="Times New Roman"/>
      </w:rPr>
    </w:lvl>
    <w:lvl w:ilvl="7" w:tplc="080A0019">
      <w:start w:val="1"/>
      <w:numFmt w:val="lowerLetter"/>
      <w:lvlText w:val="%8."/>
      <w:lvlJc w:val="left"/>
      <w:pPr>
        <w:tabs>
          <w:tab w:val="num" w:pos="6120"/>
        </w:tabs>
        <w:ind w:left="6120" w:hanging="360"/>
      </w:pPr>
      <w:rPr>
        <w:rFonts w:cs="Times New Roman"/>
      </w:rPr>
    </w:lvl>
    <w:lvl w:ilvl="8" w:tplc="080A001B">
      <w:start w:val="1"/>
      <w:numFmt w:val="lowerRoman"/>
      <w:lvlText w:val="%9."/>
      <w:lvlJc w:val="right"/>
      <w:pPr>
        <w:tabs>
          <w:tab w:val="num" w:pos="6840"/>
        </w:tabs>
        <w:ind w:left="6840" w:hanging="180"/>
      </w:pPr>
      <w:rPr>
        <w:rFonts w:cs="Times New Roman"/>
      </w:rPr>
    </w:lvl>
  </w:abstractNum>
  <w:abstractNum w:abstractNumId="22" w15:restartNumberingAfterBreak="0">
    <w:nsid w:val="74BE6677"/>
    <w:multiLevelType w:val="hybridMultilevel"/>
    <w:tmpl w:val="0C9AB72C"/>
    <w:lvl w:ilvl="0" w:tplc="080A0001">
      <w:start w:val="2"/>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76409B6"/>
    <w:multiLevelType w:val="hybridMultilevel"/>
    <w:tmpl w:val="DC6000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E711662"/>
    <w:multiLevelType w:val="hybridMultilevel"/>
    <w:tmpl w:val="9640A2D6"/>
    <w:lvl w:ilvl="0" w:tplc="FFFFFFFF">
      <w:start w:val="1"/>
      <w:numFmt w:val="bullet"/>
      <w:lvlText w:val=""/>
      <w:lvlJc w:val="left"/>
      <w:pPr>
        <w:tabs>
          <w:tab w:val="num" w:pos="720"/>
        </w:tabs>
        <w:ind w:left="720" w:hanging="360"/>
      </w:pPr>
      <w:rPr>
        <w:rFonts w:ascii="Wingdings" w:hAnsi="Wingdings" w:hint="default"/>
        <w:sz w:val="16"/>
      </w:rPr>
    </w:lvl>
    <w:lvl w:ilvl="1" w:tplc="0C0A0005">
      <w:start w:val="1"/>
      <w:numFmt w:val="bullet"/>
      <w:lvlText w:val=""/>
      <w:lvlJc w:val="left"/>
      <w:pPr>
        <w:tabs>
          <w:tab w:val="num" w:pos="1440"/>
        </w:tabs>
        <w:ind w:left="1440" w:hanging="360"/>
      </w:pPr>
      <w:rPr>
        <w:rFonts w:ascii="Wingdings" w:hAnsi="Wingdings" w:hint="default"/>
      </w:rPr>
    </w:lvl>
    <w:lvl w:ilvl="2" w:tplc="7A3A8070">
      <w:start w:val="1"/>
      <w:numFmt w:val="upperLetter"/>
      <w:lvlText w:val="%3)"/>
      <w:lvlJc w:val="left"/>
      <w:pPr>
        <w:ind w:left="2340" w:hanging="360"/>
      </w:pPr>
      <w:rPr>
        <w:rFonts w:cs="Times New Roman" w:hint="default"/>
        <w:b/>
        <w:bCs/>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15"/>
  </w:num>
  <w:num w:numId="2">
    <w:abstractNumId w:val="7"/>
  </w:num>
  <w:num w:numId="3">
    <w:abstractNumId w:val="21"/>
  </w:num>
  <w:num w:numId="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3"/>
  </w:num>
  <w:num w:numId="7">
    <w:abstractNumId w:val="20"/>
  </w:num>
  <w:num w:numId="8">
    <w:abstractNumId w:val="16"/>
  </w:num>
  <w:num w:numId="9">
    <w:abstractNumId w:val="23"/>
  </w:num>
  <w:num w:numId="10">
    <w:abstractNumId w:val="11"/>
  </w:num>
  <w:num w:numId="11">
    <w:abstractNumId w:val="9"/>
  </w:num>
  <w:num w:numId="12">
    <w:abstractNumId w:val="17"/>
  </w:num>
  <w:num w:numId="13">
    <w:abstractNumId w:val="2"/>
  </w:num>
  <w:num w:numId="14">
    <w:abstractNumId w:val="4"/>
  </w:num>
  <w:num w:numId="15">
    <w:abstractNumId w:val="0"/>
  </w:num>
  <w:num w:numId="16">
    <w:abstractNumId w:val="6"/>
  </w:num>
  <w:num w:numId="17">
    <w:abstractNumId w:val="12"/>
  </w:num>
  <w:num w:numId="18">
    <w:abstractNumId w:val="18"/>
  </w:num>
  <w:num w:numId="19">
    <w:abstractNumId w:val="22"/>
  </w:num>
  <w:num w:numId="20">
    <w:abstractNumId w:val="14"/>
  </w:num>
  <w:num w:numId="21">
    <w:abstractNumId w:val="5"/>
  </w:num>
  <w:num w:numId="22">
    <w:abstractNumId w:val="8"/>
  </w:num>
  <w:num w:numId="23">
    <w:abstractNumId w:val="1"/>
  </w:num>
  <w:num w:numId="24">
    <w:abstractNumId w:val="19"/>
  </w:num>
  <w:num w:numId="2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anessa Moreno">
    <w15:presenceInfo w15:providerId="Windows Live" w15:userId="4b6489fa60fca7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FEC"/>
    <w:rsid w:val="00040008"/>
    <w:rsid w:val="0004318C"/>
    <w:rsid w:val="000B1953"/>
    <w:rsid w:val="000B3EA8"/>
    <w:rsid w:val="000B4B4F"/>
    <w:rsid w:val="000C3E69"/>
    <w:rsid w:val="000D2AAC"/>
    <w:rsid w:val="000D4069"/>
    <w:rsid w:val="000D73DB"/>
    <w:rsid w:val="000F704C"/>
    <w:rsid w:val="001011BC"/>
    <w:rsid w:val="0010314C"/>
    <w:rsid w:val="00107D7B"/>
    <w:rsid w:val="00145338"/>
    <w:rsid w:val="0014747F"/>
    <w:rsid w:val="001673BA"/>
    <w:rsid w:val="00174F5C"/>
    <w:rsid w:val="00187FDA"/>
    <w:rsid w:val="00195258"/>
    <w:rsid w:val="00195D2D"/>
    <w:rsid w:val="001A1241"/>
    <w:rsid w:val="001A15F6"/>
    <w:rsid w:val="001B1263"/>
    <w:rsid w:val="001B690C"/>
    <w:rsid w:val="001B6FD4"/>
    <w:rsid w:val="001C1231"/>
    <w:rsid w:val="001C2E99"/>
    <w:rsid w:val="001C67C2"/>
    <w:rsid w:val="001D3124"/>
    <w:rsid w:val="001E01F8"/>
    <w:rsid w:val="001E209C"/>
    <w:rsid w:val="001E51D6"/>
    <w:rsid w:val="001F3060"/>
    <w:rsid w:val="002143EA"/>
    <w:rsid w:val="00221E99"/>
    <w:rsid w:val="00224FC6"/>
    <w:rsid w:val="00232869"/>
    <w:rsid w:val="00234F2C"/>
    <w:rsid w:val="002363F6"/>
    <w:rsid w:val="00241F65"/>
    <w:rsid w:val="00251D0D"/>
    <w:rsid w:val="00253D43"/>
    <w:rsid w:val="00260C43"/>
    <w:rsid w:val="002758CB"/>
    <w:rsid w:val="00280FCE"/>
    <w:rsid w:val="00282BA6"/>
    <w:rsid w:val="002A7D46"/>
    <w:rsid w:val="002B08E5"/>
    <w:rsid w:val="002B14C4"/>
    <w:rsid w:val="002B5C3F"/>
    <w:rsid w:val="002B6C48"/>
    <w:rsid w:val="002C2B91"/>
    <w:rsid w:val="002C3FF4"/>
    <w:rsid w:val="002C4B0D"/>
    <w:rsid w:val="002D2139"/>
    <w:rsid w:val="002E3D69"/>
    <w:rsid w:val="0030024E"/>
    <w:rsid w:val="0030284E"/>
    <w:rsid w:val="00322526"/>
    <w:rsid w:val="00331F41"/>
    <w:rsid w:val="00333E12"/>
    <w:rsid w:val="00333E30"/>
    <w:rsid w:val="00347AE2"/>
    <w:rsid w:val="0035499A"/>
    <w:rsid w:val="00355218"/>
    <w:rsid w:val="00392EAC"/>
    <w:rsid w:val="003A601D"/>
    <w:rsid w:val="003B1027"/>
    <w:rsid w:val="003B2519"/>
    <w:rsid w:val="003B6402"/>
    <w:rsid w:val="003C2095"/>
    <w:rsid w:val="0040273B"/>
    <w:rsid w:val="00407BB6"/>
    <w:rsid w:val="004123AE"/>
    <w:rsid w:val="0043465C"/>
    <w:rsid w:val="00446C3F"/>
    <w:rsid w:val="004618D1"/>
    <w:rsid w:val="00467714"/>
    <w:rsid w:val="00471A67"/>
    <w:rsid w:val="00476DB1"/>
    <w:rsid w:val="00480413"/>
    <w:rsid w:val="00487D1C"/>
    <w:rsid w:val="004B4D25"/>
    <w:rsid w:val="004C4DFF"/>
    <w:rsid w:val="004D48B7"/>
    <w:rsid w:val="004D72CF"/>
    <w:rsid w:val="004E6779"/>
    <w:rsid w:val="004E6F05"/>
    <w:rsid w:val="004F72AF"/>
    <w:rsid w:val="00507388"/>
    <w:rsid w:val="005106E0"/>
    <w:rsid w:val="00514102"/>
    <w:rsid w:val="00527889"/>
    <w:rsid w:val="00540AA9"/>
    <w:rsid w:val="0055775D"/>
    <w:rsid w:val="00576DD0"/>
    <w:rsid w:val="005804A0"/>
    <w:rsid w:val="00583476"/>
    <w:rsid w:val="005A3193"/>
    <w:rsid w:val="005A74AA"/>
    <w:rsid w:val="005B510A"/>
    <w:rsid w:val="005B5B21"/>
    <w:rsid w:val="005C4014"/>
    <w:rsid w:val="005E1D13"/>
    <w:rsid w:val="005E4C34"/>
    <w:rsid w:val="005F0735"/>
    <w:rsid w:val="005F0B01"/>
    <w:rsid w:val="005F2FBB"/>
    <w:rsid w:val="005F7E5C"/>
    <w:rsid w:val="00603803"/>
    <w:rsid w:val="00612AF1"/>
    <w:rsid w:val="00616EB3"/>
    <w:rsid w:val="00620531"/>
    <w:rsid w:val="0063751D"/>
    <w:rsid w:val="00665380"/>
    <w:rsid w:val="00666304"/>
    <w:rsid w:val="00667F62"/>
    <w:rsid w:val="006805D1"/>
    <w:rsid w:val="00680A0F"/>
    <w:rsid w:val="00683244"/>
    <w:rsid w:val="00696937"/>
    <w:rsid w:val="006A1260"/>
    <w:rsid w:val="006A5FEC"/>
    <w:rsid w:val="006C2D6C"/>
    <w:rsid w:val="006C65B7"/>
    <w:rsid w:val="006C6AB5"/>
    <w:rsid w:val="006C7EA2"/>
    <w:rsid w:val="006D2E77"/>
    <w:rsid w:val="006F5A07"/>
    <w:rsid w:val="00705906"/>
    <w:rsid w:val="00707C29"/>
    <w:rsid w:val="007257CE"/>
    <w:rsid w:val="00735BE7"/>
    <w:rsid w:val="00735E2E"/>
    <w:rsid w:val="0074070B"/>
    <w:rsid w:val="007432B5"/>
    <w:rsid w:val="00755AE1"/>
    <w:rsid w:val="00770AD8"/>
    <w:rsid w:val="00775E1E"/>
    <w:rsid w:val="007836B2"/>
    <w:rsid w:val="00785803"/>
    <w:rsid w:val="00786A1E"/>
    <w:rsid w:val="00790EBD"/>
    <w:rsid w:val="0079230A"/>
    <w:rsid w:val="007A3FBB"/>
    <w:rsid w:val="007D46B3"/>
    <w:rsid w:val="007D6E50"/>
    <w:rsid w:val="007E1B70"/>
    <w:rsid w:val="007F0015"/>
    <w:rsid w:val="007F304F"/>
    <w:rsid w:val="00823366"/>
    <w:rsid w:val="00831380"/>
    <w:rsid w:val="00854D93"/>
    <w:rsid w:val="008734AB"/>
    <w:rsid w:val="0089014F"/>
    <w:rsid w:val="00890BFD"/>
    <w:rsid w:val="00892AB9"/>
    <w:rsid w:val="00893863"/>
    <w:rsid w:val="00895D5C"/>
    <w:rsid w:val="008A4FFB"/>
    <w:rsid w:val="008C1148"/>
    <w:rsid w:val="008D5C01"/>
    <w:rsid w:val="008D668D"/>
    <w:rsid w:val="008E0ABF"/>
    <w:rsid w:val="008F5EA4"/>
    <w:rsid w:val="00901E7D"/>
    <w:rsid w:val="00911F59"/>
    <w:rsid w:val="0091707F"/>
    <w:rsid w:val="009544F0"/>
    <w:rsid w:val="00954A6F"/>
    <w:rsid w:val="009716F0"/>
    <w:rsid w:val="00973792"/>
    <w:rsid w:val="009745FA"/>
    <w:rsid w:val="00985938"/>
    <w:rsid w:val="00986FDB"/>
    <w:rsid w:val="0099064B"/>
    <w:rsid w:val="00993792"/>
    <w:rsid w:val="009A73FC"/>
    <w:rsid w:val="009B018A"/>
    <w:rsid w:val="009B2051"/>
    <w:rsid w:val="009C5513"/>
    <w:rsid w:val="009C66C9"/>
    <w:rsid w:val="009E4233"/>
    <w:rsid w:val="009F51FD"/>
    <w:rsid w:val="009F6F2B"/>
    <w:rsid w:val="00A12EB1"/>
    <w:rsid w:val="00A31FF8"/>
    <w:rsid w:val="00A42FE9"/>
    <w:rsid w:val="00A57C0A"/>
    <w:rsid w:val="00A62609"/>
    <w:rsid w:val="00A70099"/>
    <w:rsid w:val="00A75134"/>
    <w:rsid w:val="00AA75F7"/>
    <w:rsid w:val="00AB058F"/>
    <w:rsid w:val="00AB78BE"/>
    <w:rsid w:val="00AC184C"/>
    <w:rsid w:val="00AC5CC8"/>
    <w:rsid w:val="00AD7E1C"/>
    <w:rsid w:val="00AF1BCC"/>
    <w:rsid w:val="00AF375F"/>
    <w:rsid w:val="00AF4138"/>
    <w:rsid w:val="00AF425A"/>
    <w:rsid w:val="00B106FC"/>
    <w:rsid w:val="00B178F9"/>
    <w:rsid w:val="00B2405D"/>
    <w:rsid w:val="00B26430"/>
    <w:rsid w:val="00B370C2"/>
    <w:rsid w:val="00B63A36"/>
    <w:rsid w:val="00B7448E"/>
    <w:rsid w:val="00B76F69"/>
    <w:rsid w:val="00B84A28"/>
    <w:rsid w:val="00B85F5D"/>
    <w:rsid w:val="00B925A1"/>
    <w:rsid w:val="00BA7E4C"/>
    <w:rsid w:val="00BB4567"/>
    <w:rsid w:val="00BD57D3"/>
    <w:rsid w:val="00BD5CB3"/>
    <w:rsid w:val="00BD610F"/>
    <w:rsid w:val="00BD7378"/>
    <w:rsid w:val="00BF3CBC"/>
    <w:rsid w:val="00BF6CAB"/>
    <w:rsid w:val="00C00EA5"/>
    <w:rsid w:val="00C04468"/>
    <w:rsid w:val="00C37CE9"/>
    <w:rsid w:val="00C4120D"/>
    <w:rsid w:val="00C41299"/>
    <w:rsid w:val="00C41C90"/>
    <w:rsid w:val="00C41DF0"/>
    <w:rsid w:val="00C5333B"/>
    <w:rsid w:val="00C63F83"/>
    <w:rsid w:val="00C6654F"/>
    <w:rsid w:val="00C67666"/>
    <w:rsid w:val="00C75CD3"/>
    <w:rsid w:val="00C8318E"/>
    <w:rsid w:val="00C96941"/>
    <w:rsid w:val="00CB0ABF"/>
    <w:rsid w:val="00CB4293"/>
    <w:rsid w:val="00CE192D"/>
    <w:rsid w:val="00CE277C"/>
    <w:rsid w:val="00CE3D15"/>
    <w:rsid w:val="00CF5B24"/>
    <w:rsid w:val="00D2046E"/>
    <w:rsid w:val="00D36A53"/>
    <w:rsid w:val="00D37A48"/>
    <w:rsid w:val="00D40D04"/>
    <w:rsid w:val="00D418FD"/>
    <w:rsid w:val="00D57FE4"/>
    <w:rsid w:val="00D66692"/>
    <w:rsid w:val="00D7324A"/>
    <w:rsid w:val="00D75C11"/>
    <w:rsid w:val="00D867F6"/>
    <w:rsid w:val="00DA2C14"/>
    <w:rsid w:val="00DA634A"/>
    <w:rsid w:val="00DB5EE4"/>
    <w:rsid w:val="00DD4437"/>
    <w:rsid w:val="00DF64D2"/>
    <w:rsid w:val="00E14D6D"/>
    <w:rsid w:val="00E168E6"/>
    <w:rsid w:val="00E2609C"/>
    <w:rsid w:val="00E3104E"/>
    <w:rsid w:val="00E322FB"/>
    <w:rsid w:val="00E34556"/>
    <w:rsid w:val="00E523C3"/>
    <w:rsid w:val="00E55F84"/>
    <w:rsid w:val="00E637D6"/>
    <w:rsid w:val="00E70D3A"/>
    <w:rsid w:val="00E85A0F"/>
    <w:rsid w:val="00EA169D"/>
    <w:rsid w:val="00EA4839"/>
    <w:rsid w:val="00EA5105"/>
    <w:rsid w:val="00EA6039"/>
    <w:rsid w:val="00EC3C46"/>
    <w:rsid w:val="00ED511A"/>
    <w:rsid w:val="00EF25E9"/>
    <w:rsid w:val="00F0134D"/>
    <w:rsid w:val="00F26F59"/>
    <w:rsid w:val="00F448A9"/>
    <w:rsid w:val="00F6243B"/>
    <w:rsid w:val="00F710D0"/>
    <w:rsid w:val="00F76162"/>
    <w:rsid w:val="00F8584B"/>
    <w:rsid w:val="00F87F48"/>
    <w:rsid w:val="00F95073"/>
    <w:rsid w:val="00FA07E8"/>
    <w:rsid w:val="00FA0F7F"/>
    <w:rsid w:val="00FA1FB0"/>
    <w:rsid w:val="00FB084B"/>
    <w:rsid w:val="00FC2305"/>
    <w:rsid w:val="00FE48B0"/>
    <w:rsid w:val="00FF4271"/>
    <w:rsid w:val="00FF5D9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57D87"/>
  <w15:chartTrackingRefBased/>
  <w15:docId w15:val="{7C5ADA94-8AA2-684D-96C2-8A043B9EA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D3124"/>
    <w:rPr>
      <w:rFonts w:ascii="Times New Roman" w:eastAsia="Times New Roman" w:hAnsi="Times New Roman"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B4567"/>
    <w:rPr>
      <w:sz w:val="18"/>
      <w:szCs w:val="18"/>
    </w:rPr>
  </w:style>
  <w:style w:type="character" w:customStyle="1" w:styleId="TextodegloboCar">
    <w:name w:val="Texto de globo Car"/>
    <w:basedOn w:val="Fuentedeprrafopredeter"/>
    <w:link w:val="Textodeglobo"/>
    <w:uiPriority w:val="99"/>
    <w:semiHidden/>
    <w:rsid w:val="00BB4567"/>
    <w:rPr>
      <w:rFonts w:ascii="Times New Roman" w:hAnsi="Times New Roman" w:cs="Times New Roman"/>
      <w:sz w:val="18"/>
      <w:szCs w:val="18"/>
      <w:lang w:val="es-ES"/>
    </w:rPr>
  </w:style>
  <w:style w:type="paragraph" w:styleId="Textoindependiente">
    <w:name w:val="Body Text"/>
    <w:aliases w:val="Body Text Char,TITULO SECCION"/>
    <w:basedOn w:val="Normal"/>
    <w:link w:val="TextoindependienteCar"/>
    <w:rsid w:val="00BB4567"/>
    <w:pPr>
      <w:widowControl w:val="0"/>
      <w:jc w:val="both"/>
    </w:pPr>
    <w:rPr>
      <w:sz w:val="22"/>
      <w:szCs w:val="22"/>
    </w:rPr>
  </w:style>
  <w:style w:type="character" w:customStyle="1" w:styleId="TextoindependienteCar">
    <w:name w:val="Texto independiente Car"/>
    <w:aliases w:val="Body Text Char Car,TITULO SECCION Car"/>
    <w:basedOn w:val="Fuentedeprrafopredeter"/>
    <w:link w:val="Textoindependiente"/>
    <w:rsid w:val="00BB4567"/>
    <w:rPr>
      <w:rFonts w:ascii="Times New Roman" w:eastAsia="Times New Roman" w:hAnsi="Times New Roman" w:cs="Times New Roman"/>
      <w:sz w:val="22"/>
      <w:szCs w:val="22"/>
      <w:lang w:eastAsia="es-ES"/>
    </w:rPr>
  </w:style>
  <w:style w:type="paragraph" w:styleId="Textoindependiente3">
    <w:name w:val="Body Text 3"/>
    <w:basedOn w:val="Normal"/>
    <w:link w:val="Textoindependiente3Car"/>
    <w:rsid w:val="00BB4567"/>
    <w:pPr>
      <w:shd w:val="clear" w:color="auto" w:fill="FFFFFF"/>
      <w:jc w:val="both"/>
    </w:pPr>
    <w:rPr>
      <w:sz w:val="16"/>
      <w:szCs w:val="16"/>
    </w:rPr>
  </w:style>
  <w:style w:type="character" w:customStyle="1" w:styleId="Textoindependiente3Car">
    <w:name w:val="Texto independiente 3 Car"/>
    <w:basedOn w:val="Fuentedeprrafopredeter"/>
    <w:link w:val="Textoindependiente3"/>
    <w:rsid w:val="00BB4567"/>
    <w:rPr>
      <w:rFonts w:ascii="Times New Roman" w:eastAsia="Times New Roman" w:hAnsi="Times New Roman" w:cs="Times New Roman"/>
      <w:sz w:val="16"/>
      <w:szCs w:val="16"/>
      <w:shd w:val="clear" w:color="auto" w:fill="FFFFFF"/>
      <w:lang w:eastAsia="es-ES"/>
    </w:rPr>
  </w:style>
  <w:style w:type="paragraph" w:styleId="Prrafodelista">
    <w:name w:val="List Paragraph"/>
    <w:aliases w:val="Listas,lp1,List Paragraph1,List Paragraph11,Bullet List,FooterText,numbered,Paragraphe de liste1,Bulletr List Paragraph,列出段落,列出段落1,List Paragraph,Bullet 1,List Paragraph Char Char,b1,Use Case List Paragraph,lp11,bullets2,Tablas,Dot pt"/>
    <w:basedOn w:val="Normal"/>
    <w:link w:val="PrrafodelistaCar"/>
    <w:uiPriority w:val="34"/>
    <w:qFormat/>
    <w:rsid w:val="00BB4567"/>
    <w:pPr>
      <w:ind w:left="708"/>
    </w:pPr>
  </w:style>
  <w:style w:type="character" w:customStyle="1" w:styleId="PrrafodelistaCar">
    <w:name w:val="Párrafo de lista Car"/>
    <w:aliases w:val="Listas Car,lp1 Car,List Paragraph1 Car,List Paragraph11 Car,Bullet List Car,FooterText Car,numbered Car,Paragraphe de liste1 Car,Bulletr List Paragraph Car,列出段落 Car,列出段落1 Car,List Paragraph Car,Bullet 1 Car,b1 Car,lp11 Car"/>
    <w:link w:val="Prrafodelista"/>
    <w:uiPriority w:val="34"/>
    <w:qFormat/>
    <w:rsid w:val="00BB4567"/>
    <w:rPr>
      <w:rFonts w:ascii="Times New Roman" w:eastAsia="Times New Roman" w:hAnsi="Times New Roman" w:cs="Times New Roman"/>
      <w:lang w:eastAsia="es-ES"/>
    </w:rPr>
  </w:style>
  <w:style w:type="paragraph" w:styleId="Encabezado">
    <w:name w:val="header"/>
    <w:basedOn w:val="Normal"/>
    <w:link w:val="EncabezadoCar"/>
    <w:uiPriority w:val="99"/>
    <w:unhideWhenUsed/>
    <w:rsid w:val="00BB4567"/>
    <w:pPr>
      <w:tabs>
        <w:tab w:val="center" w:pos="4419"/>
        <w:tab w:val="right" w:pos="8838"/>
      </w:tabs>
    </w:pPr>
  </w:style>
  <w:style w:type="character" w:customStyle="1" w:styleId="EncabezadoCar">
    <w:name w:val="Encabezado Car"/>
    <w:basedOn w:val="Fuentedeprrafopredeter"/>
    <w:link w:val="Encabezado"/>
    <w:uiPriority w:val="99"/>
    <w:rsid w:val="00BB4567"/>
    <w:rPr>
      <w:rFonts w:ascii="Times New Roman" w:eastAsia="Times New Roman" w:hAnsi="Times New Roman" w:cs="Times New Roman"/>
      <w:lang w:eastAsia="es-ES"/>
    </w:rPr>
  </w:style>
  <w:style w:type="paragraph" w:styleId="Piedepgina">
    <w:name w:val="footer"/>
    <w:aliases w:val=" Car3,Pie de página1,footer odd,footer odd1,footer odd2,footer odd3,footer odd4,footer odd5,footer Car"/>
    <w:basedOn w:val="Normal"/>
    <w:link w:val="PiedepginaCar"/>
    <w:uiPriority w:val="99"/>
    <w:unhideWhenUsed/>
    <w:rsid w:val="00BB4567"/>
    <w:pPr>
      <w:tabs>
        <w:tab w:val="center" w:pos="4419"/>
        <w:tab w:val="right" w:pos="8838"/>
      </w:tabs>
    </w:pPr>
  </w:style>
  <w:style w:type="character" w:customStyle="1" w:styleId="PiedepginaCar">
    <w:name w:val="Pie de página Car"/>
    <w:aliases w:val=" Car3 Car,Pie de página1 Car,footer odd Car,footer odd1 Car,footer odd2 Car,footer odd3 Car,footer odd4 Car,footer odd5 Car,footer Car Car"/>
    <w:basedOn w:val="Fuentedeprrafopredeter"/>
    <w:link w:val="Piedepgina"/>
    <w:uiPriority w:val="99"/>
    <w:rsid w:val="00BB4567"/>
    <w:rPr>
      <w:rFonts w:ascii="Times New Roman" w:eastAsia="Times New Roman" w:hAnsi="Times New Roman" w:cs="Times New Roman"/>
      <w:lang w:eastAsia="es-ES"/>
    </w:rPr>
  </w:style>
  <w:style w:type="table" w:styleId="Tablaconcuadrcula">
    <w:name w:val="Table Grid"/>
    <w:basedOn w:val="Tablanormal"/>
    <w:rsid w:val="00BB456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BB4567"/>
    <w:rPr>
      <w:sz w:val="16"/>
      <w:szCs w:val="16"/>
    </w:rPr>
  </w:style>
  <w:style w:type="paragraph" w:styleId="Textocomentario">
    <w:name w:val="annotation text"/>
    <w:aliases w:val="Comment Text Char1"/>
    <w:basedOn w:val="Normal"/>
    <w:link w:val="TextocomentarioCar"/>
    <w:uiPriority w:val="99"/>
    <w:unhideWhenUsed/>
    <w:rsid w:val="00BB4567"/>
    <w:rPr>
      <w:sz w:val="20"/>
      <w:szCs w:val="20"/>
    </w:rPr>
  </w:style>
  <w:style w:type="character" w:customStyle="1" w:styleId="TextocomentarioCar">
    <w:name w:val="Texto comentario Car"/>
    <w:aliases w:val="Comment Text Char1 Car"/>
    <w:basedOn w:val="Fuentedeprrafopredeter"/>
    <w:link w:val="Textocomentario"/>
    <w:uiPriority w:val="99"/>
    <w:rsid w:val="00BB4567"/>
    <w:rPr>
      <w:rFonts w:ascii="Times New Roman" w:eastAsia="Times New Roman" w:hAnsi="Times New Roman" w:cs="Times New Roman"/>
      <w:sz w:val="20"/>
      <w:szCs w:val="20"/>
      <w:lang w:eastAsia="es-ES"/>
    </w:rPr>
  </w:style>
  <w:style w:type="character" w:customStyle="1" w:styleId="AsuntodelcomentarioCar">
    <w:name w:val="Asunto del comentario Car"/>
    <w:basedOn w:val="TextocomentarioCar"/>
    <w:link w:val="Asuntodelcomentario"/>
    <w:uiPriority w:val="99"/>
    <w:semiHidden/>
    <w:rsid w:val="00BB4567"/>
    <w:rPr>
      <w:rFonts w:ascii="Times New Roman" w:eastAsia="Times New Roman" w:hAnsi="Times New Roman" w:cs="Times New Roman"/>
      <w:b/>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B4567"/>
    <w:rPr>
      <w:b/>
      <w:bCs/>
    </w:rPr>
  </w:style>
  <w:style w:type="character" w:customStyle="1" w:styleId="AsuntodelcomentarioCar1">
    <w:name w:val="Asunto del comentario Car1"/>
    <w:basedOn w:val="TextocomentarioCar"/>
    <w:uiPriority w:val="99"/>
    <w:semiHidden/>
    <w:rsid w:val="00BB4567"/>
    <w:rPr>
      <w:rFonts w:ascii="Times New Roman" w:eastAsia="Times New Roman" w:hAnsi="Times New Roman" w:cs="Times New Roman"/>
      <w:b/>
      <w:bCs/>
      <w:sz w:val="20"/>
      <w:szCs w:val="20"/>
      <w:lang w:eastAsia="es-ES"/>
    </w:rPr>
  </w:style>
  <w:style w:type="paragraph" w:customStyle="1" w:styleId="Default">
    <w:name w:val="Default"/>
    <w:rsid w:val="00BB4567"/>
    <w:pPr>
      <w:widowControl w:val="0"/>
      <w:suppressAutoHyphens/>
      <w:autoSpaceDE w:val="0"/>
    </w:pPr>
    <w:rPr>
      <w:rFonts w:ascii="Arial" w:eastAsia="Arial" w:hAnsi="Arial" w:cs="Arial"/>
      <w:color w:val="000000"/>
      <w:lang w:eastAsia="ar-SA"/>
    </w:rPr>
  </w:style>
  <w:style w:type="paragraph" w:styleId="Sinespaciado">
    <w:name w:val="No Spacing"/>
    <w:uiPriority w:val="1"/>
    <w:qFormat/>
    <w:rsid w:val="00BB4567"/>
    <w:rPr>
      <w:rFonts w:ascii="Cambria" w:eastAsia="Cambria" w:hAnsi="Cambria" w:cs="Times New Roman"/>
      <w:sz w:val="22"/>
      <w:szCs w:val="22"/>
    </w:rPr>
  </w:style>
  <w:style w:type="paragraph" w:customStyle="1" w:styleId="Textoindependiente21">
    <w:name w:val="Texto independiente 21"/>
    <w:basedOn w:val="Normal"/>
    <w:rsid w:val="00BB4567"/>
    <w:pPr>
      <w:widowControl w:val="0"/>
      <w:jc w:val="both"/>
    </w:pPr>
    <w:rPr>
      <w:rFonts w:ascii="Arial" w:hAnsi="Arial"/>
      <w:lang w:eastAsia="es-MX"/>
    </w:rPr>
  </w:style>
  <w:style w:type="paragraph" w:customStyle="1" w:styleId="BodyText22">
    <w:name w:val="Body Text 22"/>
    <w:basedOn w:val="Normal"/>
    <w:rsid w:val="00BB4567"/>
    <w:pPr>
      <w:widowControl w:val="0"/>
      <w:jc w:val="both"/>
    </w:pPr>
    <w:rPr>
      <w:rFonts w:ascii="Arial" w:hAnsi="Arial"/>
      <w:b/>
      <w:sz w:val="20"/>
      <w:szCs w:val="20"/>
    </w:rPr>
  </w:style>
  <w:style w:type="character" w:customStyle="1" w:styleId="TextonotapieCar">
    <w:name w:val="Texto nota pie Car"/>
    <w:basedOn w:val="Fuentedeprrafopredeter"/>
    <w:link w:val="Textonotapie"/>
    <w:uiPriority w:val="99"/>
    <w:semiHidden/>
    <w:rsid w:val="00BB4567"/>
    <w:rPr>
      <w:rFonts w:ascii="Times New Roman" w:eastAsia="Times New Roman" w:hAnsi="Times New Roman" w:cs="Times New Roman"/>
      <w:sz w:val="20"/>
      <w:szCs w:val="20"/>
      <w:lang w:eastAsia="es-ES"/>
    </w:rPr>
  </w:style>
  <w:style w:type="paragraph" w:styleId="Textonotapie">
    <w:name w:val="footnote text"/>
    <w:basedOn w:val="Normal"/>
    <w:link w:val="TextonotapieCar"/>
    <w:uiPriority w:val="99"/>
    <w:semiHidden/>
    <w:unhideWhenUsed/>
    <w:rsid w:val="00BB4567"/>
    <w:rPr>
      <w:sz w:val="20"/>
      <w:szCs w:val="20"/>
    </w:rPr>
  </w:style>
  <w:style w:type="character" w:customStyle="1" w:styleId="TextonotapieCar1">
    <w:name w:val="Texto nota pie Car1"/>
    <w:basedOn w:val="Fuentedeprrafopredeter"/>
    <w:uiPriority w:val="99"/>
    <w:semiHidden/>
    <w:rsid w:val="00BB4567"/>
    <w:rPr>
      <w:rFonts w:ascii="Times New Roman" w:eastAsia="Times New Roman" w:hAnsi="Times New Roman" w:cs="Times New Roman"/>
      <w:sz w:val="20"/>
      <w:szCs w:val="20"/>
      <w:lang w:eastAsia="es-ES"/>
    </w:rPr>
  </w:style>
  <w:style w:type="character" w:styleId="Hipervnculo">
    <w:name w:val="Hyperlink"/>
    <w:basedOn w:val="Fuentedeprrafopredeter"/>
    <w:uiPriority w:val="99"/>
    <w:unhideWhenUsed/>
    <w:rsid w:val="00BB4567"/>
    <w:rPr>
      <w:color w:val="0563C1"/>
      <w:u w:val="single"/>
    </w:rPr>
  </w:style>
  <w:style w:type="paragraph" w:customStyle="1" w:styleId="Texto">
    <w:name w:val="Texto"/>
    <w:basedOn w:val="Normal"/>
    <w:rsid w:val="00BB4567"/>
    <w:pPr>
      <w:spacing w:after="101" w:line="216" w:lineRule="exact"/>
      <w:ind w:firstLine="288"/>
      <w:jc w:val="both"/>
    </w:pPr>
    <w:rPr>
      <w:rFonts w:ascii="Arial" w:hAnsi="Arial" w:cs="Arial"/>
      <w:sz w:val="18"/>
      <w:szCs w:val="20"/>
      <w:lang w:val="es-ES" w:eastAsia="es-MX"/>
    </w:rPr>
  </w:style>
  <w:style w:type="paragraph" w:styleId="Revisin">
    <w:name w:val="Revision"/>
    <w:hidden/>
    <w:uiPriority w:val="99"/>
    <w:semiHidden/>
    <w:rsid w:val="00986FDB"/>
    <w:rPr>
      <w:rFonts w:ascii="Times New Roman" w:eastAsia="Times New Roman" w:hAnsi="Times New Roman" w:cs="Times New Roman"/>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0372">
      <w:bodyDiv w:val="1"/>
      <w:marLeft w:val="0"/>
      <w:marRight w:val="0"/>
      <w:marTop w:val="0"/>
      <w:marBottom w:val="0"/>
      <w:divBdr>
        <w:top w:val="none" w:sz="0" w:space="0" w:color="auto"/>
        <w:left w:val="none" w:sz="0" w:space="0" w:color="auto"/>
        <w:bottom w:val="none" w:sz="0" w:space="0" w:color="auto"/>
        <w:right w:val="none" w:sz="0" w:space="0" w:color="auto"/>
      </w:divBdr>
    </w:div>
    <w:div w:id="275409708">
      <w:bodyDiv w:val="1"/>
      <w:marLeft w:val="0"/>
      <w:marRight w:val="0"/>
      <w:marTop w:val="0"/>
      <w:marBottom w:val="0"/>
      <w:divBdr>
        <w:top w:val="none" w:sz="0" w:space="0" w:color="auto"/>
        <w:left w:val="none" w:sz="0" w:space="0" w:color="auto"/>
        <w:bottom w:val="none" w:sz="0" w:space="0" w:color="auto"/>
        <w:right w:val="none" w:sz="0" w:space="0" w:color="auto"/>
      </w:divBdr>
    </w:div>
    <w:div w:id="654770679">
      <w:bodyDiv w:val="1"/>
      <w:marLeft w:val="0"/>
      <w:marRight w:val="0"/>
      <w:marTop w:val="0"/>
      <w:marBottom w:val="0"/>
      <w:divBdr>
        <w:top w:val="none" w:sz="0" w:space="0" w:color="auto"/>
        <w:left w:val="none" w:sz="0" w:space="0" w:color="auto"/>
        <w:bottom w:val="none" w:sz="0" w:space="0" w:color="auto"/>
        <w:right w:val="none" w:sz="0" w:space="0" w:color="auto"/>
      </w:divBdr>
    </w:div>
    <w:div w:id="723911506">
      <w:bodyDiv w:val="1"/>
      <w:marLeft w:val="0"/>
      <w:marRight w:val="0"/>
      <w:marTop w:val="0"/>
      <w:marBottom w:val="0"/>
      <w:divBdr>
        <w:top w:val="none" w:sz="0" w:space="0" w:color="auto"/>
        <w:left w:val="none" w:sz="0" w:space="0" w:color="auto"/>
        <w:bottom w:val="none" w:sz="0" w:space="0" w:color="auto"/>
        <w:right w:val="none" w:sz="0" w:space="0" w:color="auto"/>
      </w:divBdr>
    </w:div>
    <w:div w:id="1181700558">
      <w:bodyDiv w:val="1"/>
      <w:marLeft w:val="0"/>
      <w:marRight w:val="0"/>
      <w:marTop w:val="0"/>
      <w:marBottom w:val="0"/>
      <w:divBdr>
        <w:top w:val="none" w:sz="0" w:space="0" w:color="auto"/>
        <w:left w:val="none" w:sz="0" w:space="0" w:color="auto"/>
        <w:bottom w:val="none" w:sz="0" w:space="0" w:color="auto"/>
        <w:right w:val="none" w:sz="0" w:space="0" w:color="auto"/>
      </w:divBdr>
    </w:div>
    <w:div w:id="1269463399">
      <w:bodyDiv w:val="1"/>
      <w:marLeft w:val="0"/>
      <w:marRight w:val="0"/>
      <w:marTop w:val="0"/>
      <w:marBottom w:val="0"/>
      <w:divBdr>
        <w:top w:val="none" w:sz="0" w:space="0" w:color="auto"/>
        <w:left w:val="none" w:sz="0" w:space="0" w:color="auto"/>
        <w:bottom w:val="none" w:sz="0" w:space="0" w:color="auto"/>
        <w:right w:val="none" w:sz="0" w:space="0" w:color="auto"/>
      </w:divBdr>
    </w:div>
    <w:div w:id="1351834686">
      <w:bodyDiv w:val="1"/>
      <w:marLeft w:val="0"/>
      <w:marRight w:val="0"/>
      <w:marTop w:val="0"/>
      <w:marBottom w:val="0"/>
      <w:divBdr>
        <w:top w:val="none" w:sz="0" w:space="0" w:color="auto"/>
        <w:left w:val="none" w:sz="0" w:space="0" w:color="auto"/>
        <w:bottom w:val="none" w:sz="0" w:space="0" w:color="auto"/>
        <w:right w:val="none" w:sz="0" w:space="0" w:color="auto"/>
      </w:divBdr>
    </w:div>
    <w:div w:id="1985230922">
      <w:bodyDiv w:val="1"/>
      <w:marLeft w:val="0"/>
      <w:marRight w:val="0"/>
      <w:marTop w:val="0"/>
      <w:marBottom w:val="0"/>
      <w:divBdr>
        <w:top w:val="none" w:sz="0" w:space="0" w:color="auto"/>
        <w:left w:val="none" w:sz="0" w:space="0" w:color="auto"/>
        <w:bottom w:val="none" w:sz="0" w:space="0" w:color="auto"/>
        <w:right w:val="none" w:sz="0" w:space="0" w:color="auto"/>
      </w:divBdr>
    </w:div>
    <w:div w:id="212345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70AE7-DBBC-4D69-8907-228C43C8E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29</Pages>
  <Words>12089</Words>
  <Characters>66490</Characters>
  <Application>Microsoft Office Word</Application>
  <DocSecurity>0</DocSecurity>
  <Lines>554</Lines>
  <Paragraphs>156</Paragraphs>
  <ScaleCrop>false</ScaleCrop>
  <HeadingPairs>
    <vt:vector size="2" baseType="variant">
      <vt:variant>
        <vt:lpstr>Título</vt:lpstr>
      </vt:variant>
      <vt:variant>
        <vt:i4>1</vt:i4>
      </vt:variant>
    </vt:vector>
  </HeadingPairs>
  <TitlesOfParts>
    <vt:vector size="1" baseType="lpstr">
      <vt:lpstr/>
    </vt:vector>
  </TitlesOfParts>
  <Company>Secretaría de Hacienda y Crédito Público</Company>
  <LinksUpToDate>false</LinksUpToDate>
  <CharactersWithSpaces>78423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del Sistema Nacional de Procura D</dc:creator>
  <cp:keywords/>
  <dc:description/>
  <cp:lastModifiedBy>JOSE PEÑA AREVALO</cp:lastModifiedBy>
  <cp:revision>2</cp:revision>
  <dcterms:created xsi:type="dcterms:W3CDTF">2022-06-22T16:57:00Z</dcterms:created>
  <dcterms:modified xsi:type="dcterms:W3CDTF">2022-06-22T16:57:00Z</dcterms:modified>
</cp:coreProperties>
</file>